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76CF1" w14:textId="13349465" w:rsidR="00473BD0" w:rsidRDefault="00473BD0" w:rsidP="00473BD0">
      <w:pPr>
        <w:pStyle w:val="aa"/>
        <w:spacing w:after="0"/>
        <w:ind w:firstLine="567"/>
        <w:contextualSpacing/>
        <w:jc w:val="center"/>
        <w:rPr>
          <w:rFonts w:ascii="GHEA Grapalat" w:hAnsi="GHEA Grapalat" w:cs="Sylfaen"/>
          <w:i/>
          <w:sz w:val="16"/>
        </w:rPr>
      </w:pPr>
      <w:proofErr w:type="spellStart"/>
      <w:r w:rsidRPr="00473BD0">
        <w:rPr>
          <w:rFonts w:ascii="GHEA Grapalat" w:hAnsi="GHEA Grapalat" w:cs="Sylfaen"/>
          <w:b/>
          <w:bCs/>
          <w:i/>
          <w:sz w:val="16"/>
        </w:rPr>
        <w:t>Սույն</w:t>
      </w:r>
      <w:proofErr w:type="spellEnd"/>
      <w:r w:rsidRPr="00473BD0">
        <w:rPr>
          <w:rFonts w:ascii="GHEA Grapalat" w:hAnsi="GHEA Grapalat" w:cs="Sylfaen"/>
          <w:b/>
          <w:bCs/>
          <w:i/>
          <w:sz w:val="16"/>
        </w:rPr>
        <w:t xml:space="preserve"> </w:t>
      </w:r>
      <w:proofErr w:type="spellStart"/>
      <w:r w:rsidRPr="00473BD0">
        <w:rPr>
          <w:rFonts w:ascii="GHEA Grapalat" w:hAnsi="GHEA Grapalat" w:cs="Sylfaen"/>
          <w:b/>
          <w:bCs/>
          <w:i/>
          <w:sz w:val="16"/>
        </w:rPr>
        <w:t>գնման</w:t>
      </w:r>
      <w:proofErr w:type="spellEnd"/>
      <w:r w:rsidRPr="00473BD0">
        <w:rPr>
          <w:rFonts w:ascii="GHEA Grapalat" w:hAnsi="GHEA Grapalat" w:cs="Sylfaen"/>
          <w:b/>
          <w:bCs/>
          <w:i/>
          <w:sz w:val="16"/>
        </w:rPr>
        <w:t xml:space="preserve"> </w:t>
      </w:r>
      <w:proofErr w:type="spellStart"/>
      <w:r w:rsidRPr="00473BD0">
        <w:rPr>
          <w:rFonts w:ascii="GHEA Grapalat" w:hAnsi="GHEA Grapalat" w:cs="Sylfaen"/>
          <w:b/>
          <w:bCs/>
          <w:i/>
          <w:sz w:val="16"/>
        </w:rPr>
        <w:t>ընթացակարգն</w:t>
      </w:r>
      <w:proofErr w:type="spellEnd"/>
      <w:r w:rsidRPr="00473BD0">
        <w:rPr>
          <w:rFonts w:ascii="GHEA Grapalat" w:hAnsi="GHEA Grapalat" w:cs="Sylfaen"/>
          <w:b/>
          <w:bCs/>
          <w:i/>
          <w:sz w:val="16"/>
        </w:rPr>
        <w:t xml:space="preserve"> </w:t>
      </w:r>
      <w:proofErr w:type="spellStart"/>
      <w:r w:rsidRPr="00473BD0">
        <w:rPr>
          <w:rFonts w:ascii="GHEA Grapalat" w:hAnsi="GHEA Grapalat" w:cs="Sylfaen"/>
          <w:b/>
          <w:bCs/>
          <w:i/>
          <w:sz w:val="16"/>
        </w:rPr>
        <w:t>իրականացվում</w:t>
      </w:r>
      <w:proofErr w:type="spellEnd"/>
      <w:r w:rsidRPr="00473BD0">
        <w:rPr>
          <w:rFonts w:ascii="GHEA Grapalat" w:hAnsi="GHEA Grapalat" w:cs="Sylfaen"/>
          <w:b/>
          <w:bCs/>
          <w:i/>
          <w:sz w:val="16"/>
        </w:rPr>
        <w:t xml:space="preserve"> է «</w:t>
      </w:r>
      <w:proofErr w:type="spellStart"/>
      <w:r w:rsidRPr="00473BD0">
        <w:rPr>
          <w:rFonts w:ascii="GHEA Grapalat" w:hAnsi="GHEA Grapalat" w:cs="Sylfaen"/>
          <w:b/>
          <w:bCs/>
          <w:i/>
          <w:sz w:val="16"/>
        </w:rPr>
        <w:t>Գնումների</w:t>
      </w:r>
      <w:proofErr w:type="spellEnd"/>
      <w:r w:rsidRPr="00473BD0">
        <w:rPr>
          <w:rFonts w:ascii="GHEA Grapalat" w:hAnsi="GHEA Grapalat" w:cs="Sylfaen"/>
          <w:b/>
          <w:bCs/>
          <w:i/>
          <w:sz w:val="16"/>
        </w:rPr>
        <w:t xml:space="preserve"> </w:t>
      </w:r>
      <w:proofErr w:type="spellStart"/>
      <w:r w:rsidRPr="00473BD0">
        <w:rPr>
          <w:rFonts w:ascii="GHEA Grapalat" w:hAnsi="GHEA Grapalat" w:cs="Sylfaen"/>
          <w:b/>
          <w:bCs/>
          <w:i/>
          <w:sz w:val="16"/>
        </w:rPr>
        <w:t>մասին</w:t>
      </w:r>
      <w:proofErr w:type="spellEnd"/>
      <w:r w:rsidRPr="00473BD0">
        <w:rPr>
          <w:rFonts w:ascii="GHEA Grapalat" w:hAnsi="GHEA Grapalat" w:cs="Sylfaen"/>
          <w:b/>
          <w:bCs/>
          <w:i/>
          <w:sz w:val="16"/>
        </w:rPr>
        <w:t xml:space="preserve">» ՀՀ </w:t>
      </w:r>
      <w:proofErr w:type="spellStart"/>
      <w:r w:rsidRPr="00473BD0">
        <w:rPr>
          <w:rFonts w:ascii="GHEA Grapalat" w:hAnsi="GHEA Grapalat" w:cs="Sylfaen"/>
          <w:b/>
          <w:bCs/>
          <w:i/>
          <w:sz w:val="16"/>
        </w:rPr>
        <w:t>օրենքի</w:t>
      </w:r>
      <w:proofErr w:type="spellEnd"/>
      <w:r w:rsidRPr="00473BD0">
        <w:rPr>
          <w:rFonts w:ascii="GHEA Grapalat" w:hAnsi="GHEA Grapalat" w:cs="Sylfaen"/>
          <w:b/>
          <w:bCs/>
          <w:i/>
          <w:sz w:val="16"/>
        </w:rPr>
        <w:t xml:space="preserve"> 15-րդ </w:t>
      </w:r>
      <w:proofErr w:type="spellStart"/>
      <w:r w:rsidRPr="00473BD0">
        <w:rPr>
          <w:rFonts w:ascii="GHEA Grapalat" w:hAnsi="GHEA Grapalat" w:cs="Sylfaen"/>
          <w:b/>
          <w:bCs/>
          <w:i/>
          <w:sz w:val="16"/>
        </w:rPr>
        <w:t>հոդվածի</w:t>
      </w:r>
      <w:proofErr w:type="spellEnd"/>
      <w:r w:rsidRPr="00473BD0">
        <w:rPr>
          <w:rFonts w:ascii="GHEA Grapalat" w:hAnsi="GHEA Grapalat" w:cs="Sylfaen"/>
          <w:b/>
          <w:bCs/>
          <w:i/>
          <w:sz w:val="16"/>
        </w:rPr>
        <w:t xml:space="preserve"> 6-րդ </w:t>
      </w:r>
      <w:proofErr w:type="spellStart"/>
      <w:r w:rsidRPr="00473BD0">
        <w:rPr>
          <w:rFonts w:ascii="GHEA Grapalat" w:hAnsi="GHEA Grapalat" w:cs="Sylfaen"/>
          <w:b/>
          <w:bCs/>
          <w:i/>
          <w:sz w:val="16"/>
        </w:rPr>
        <w:t>մասի</w:t>
      </w:r>
      <w:proofErr w:type="spellEnd"/>
      <w:r w:rsidRPr="00473BD0">
        <w:rPr>
          <w:rFonts w:ascii="GHEA Grapalat" w:hAnsi="GHEA Grapalat" w:cs="Sylfaen"/>
          <w:b/>
          <w:bCs/>
          <w:i/>
          <w:sz w:val="16"/>
        </w:rPr>
        <w:t xml:space="preserve"> </w:t>
      </w:r>
      <w:proofErr w:type="spellStart"/>
      <w:r w:rsidRPr="00473BD0">
        <w:rPr>
          <w:rFonts w:ascii="GHEA Grapalat" w:hAnsi="GHEA Grapalat" w:cs="Sylfaen"/>
          <w:b/>
          <w:bCs/>
          <w:i/>
          <w:sz w:val="16"/>
        </w:rPr>
        <w:t>պահանջների</w:t>
      </w:r>
      <w:proofErr w:type="spellEnd"/>
      <w:r w:rsidRPr="00473BD0">
        <w:rPr>
          <w:rFonts w:ascii="GHEA Grapalat" w:hAnsi="GHEA Grapalat" w:cs="Sylfaen"/>
          <w:b/>
          <w:bCs/>
          <w:i/>
          <w:sz w:val="16"/>
        </w:rPr>
        <w:t xml:space="preserve"> </w:t>
      </w:r>
      <w:proofErr w:type="spellStart"/>
      <w:r w:rsidRPr="00473BD0">
        <w:rPr>
          <w:rFonts w:ascii="GHEA Grapalat" w:hAnsi="GHEA Grapalat" w:cs="Sylfaen"/>
          <w:b/>
          <w:bCs/>
          <w:i/>
          <w:sz w:val="16"/>
        </w:rPr>
        <w:t>համաձայն</w:t>
      </w:r>
      <w:proofErr w:type="spellEnd"/>
      <w:r w:rsidRPr="00473BD0">
        <w:rPr>
          <w:rFonts w:ascii="GHEA Grapalat" w:hAnsi="GHEA Grapalat" w:cs="Sylfaen"/>
          <w:b/>
          <w:bCs/>
          <w:i/>
          <w:sz w:val="16"/>
        </w:rPr>
        <w:t>:</w:t>
      </w:r>
    </w:p>
    <w:p w14:paraId="679AD03B" w14:textId="77777777" w:rsidR="00473BD0" w:rsidRDefault="00473BD0" w:rsidP="00100688">
      <w:pPr>
        <w:pStyle w:val="aa"/>
        <w:spacing w:after="0"/>
        <w:ind w:firstLine="567"/>
        <w:contextualSpacing/>
        <w:jc w:val="right"/>
        <w:rPr>
          <w:rFonts w:ascii="GHEA Grapalat" w:hAnsi="GHEA Grapalat" w:cs="Sylfaen"/>
          <w:i/>
          <w:sz w:val="16"/>
        </w:rPr>
      </w:pPr>
    </w:p>
    <w:p w14:paraId="5313DE71" w14:textId="740B1112" w:rsidR="00100688" w:rsidRPr="00B834DD" w:rsidRDefault="00100688" w:rsidP="00100688">
      <w:pPr>
        <w:pStyle w:val="aa"/>
        <w:spacing w:after="0"/>
        <w:ind w:firstLine="567"/>
        <w:contextualSpacing/>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Pr="00B834DD">
        <w:rPr>
          <w:rFonts w:ascii="GHEA Grapalat" w:hAnsi="GHEA Grapalat" w:cs="Sylfaen"/>
          <w:i/>
          <w:sz w:val="16"/>
        </w:rPr>
        <w:t>3</w:t>
      </w:r>
    </w:p>
    <w:p w14:paraId="3C498286" w14:textId="77777777" w:rsidR="00100688" w:rsidRDefault="00100688" w:rsidP="00100688">
      <w:pPr>
        <w:pStyle w:val="aa"/>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6B21109D" w14:textId="77777777" w:rsidR="00100688" w:rsidRPr="00A2575E" w:rsidRDefault="00100688" w:rsidP="00100688">
      <w:pPr>
        <w:pStyle w:val="aa"/>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14:paraId="6E87513E" w14:textId="77777777" w:rsidR="00096865" w:rsidRPr="009E1915" w:rsidRDefault="007B188A" w:rsidP="00EF3662">
      <w:pPr>
        <w:pStyle w:val="aa"/>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8449B40" w14:textId="77777777" w:rsidR="00A16BE7" w:rsidRPr="00A16BE7" w:rsidRDefault="00A16BE7" w:rsidP="00A16BE7">
      <w:pPr>
        <w:pStyle w:val="aa"/>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B04DD76" w14:textId="77777777" w:rsidR="001F7800" w:rsidRDefault="001F7800" w:rsidP="001F7800">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64B0D154" w14:textId="77777777" w:rsidR="001F7800" w:rsidRDefault="001F7800" w:rsidP="001F7800">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6E5B7F12"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4726C389" w14:textId="77777777"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35282B1F" w14:textId="77777777" w:rsidR="00096865" w:rsidRPr="00E6597C" w:rsidRDefault="00096865" w:rsidP="00EF3662">
      <w:pPr>
        <w:pStyle w:val="a3"/>
        <w:spacing w:line="240" w:lineRule="auto"/>
        <w:jc w:val="center"/>
        <w:rPr>
          <w:rFonts w:ascii="GHEA Grapalat" w:hAnsi="GHEA Grapalat"/>
          <w:i w:val="0"/>
          <w:lang w:val="af-ZA"/>
        </w:rPr>
      </w:pPr>
    </w:p>
    <w:p w14:paraId="610B219F"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0315B70B" w14:textId="77777777" w:rsidR="00A77E24" w:rsidRPr="0093002B" w:rsidRDefault="00A77E24" w:rsidP="00A77E24">
      <w:pPr>
        <w:pStyle w:val="a3"/>
        <w:spacing w:line="240" w:lineRule="auto"/>
        <w:jc w:val="center"/>
        <w:rPr>
          <w:rFonts w:ascii="GHEA Grapalat" w:hAnsi="GHEA Grapalat"/>
          <w:i w:val="0"/>
          <w:lang w:val="af-ZA"/>
        </w:rPr>
      </w:pPr>
      <w:r>
        <w:rPr>
          <w:rFonts w:ascii="GHEA Grapalat" w:hAnsi="GHEA Grapalat"/>
          <w:i w:val="0"/>
          <w:lang w:val="af-ZA"/>
        </w:rPr>
        <w:t xml:space="preserve">ՀՐԱՏԱՊ </w:t>
      </w:r>
      <w:r w:rsidRPr="0093002B">
        <w:rPr>
          <w:rFonts w:ascii="GHEA Grapalat" w:hAnsi="GHEA Grapalat"/>
          <w:i w:val="0"/>
          <w:lang w:val="af-ZA"/>
        </w:rPr>
        <w:t>ԲԱՑ ՄՐՑՈՒՅԹԻ ՄԱՍԻՆ</w:t>
      </w:r>
      <w:r w:rsidRPr="0093002B">
        <w:rPr>
          <w:rStyle w:val="af6"/>
          <w:rFonts w:ascii="GHEA Grapalat" w:hAnsi="GHEA Grapalat"/>
          <w:i w:val="0"/>
          <w:lang w:val="af-ZA"/>
        </w:rPr>
        <w:footnoteReference w:id="1"/>
      </w:r>
    </w:p>
    <w:p w14:paraId="731BD225" w14:textId="77777777" w:rsidR="00642EFE" w:rsidRPr="00E6597C" w:rsidRDefault="00642EFE" w:rsidP="00EF3662">
      <w:pPr>
        <w:pStyle w:val="a3"/>
        <w:spacing w:line="240" w:lineRule="auto"/>
        <w:jc w:val="center"/>
        <w:rPr>
          <w:rFonts w:ascii="GHEA Grapalat" w:hAnsi="GHEA Grapalat"/>
          <w:i w:val="0"/>
          <w:lang w:val="af-ZA"/>
        </w:rPr>
      </w:pPr>
    </w:p>
    <w:p w14:paraId="0D59DBA5"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4B4BF945" w14:textId="77777777"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797E14">
        <w:rPr>
          <w:rFonts w:ascii="GHEA Grapalat" w:hAnsi="GHEA Grapalat"/>
          <w:i w:val="0"/>
          <w:lang w:val="hy-AM"/>
        </w:rPr>
        <w:t>24</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proofErr w:type="spellStart"/>
      <w:r w:rsidR="00797E14">
        <w:rPr>
          <w:rFonts w:ascii="GHEA Grapalat" w:hAnsi="GHEA Grapalat"/>
          <w:i w:val="0"/>
          <w:lang w:val="en-US"/>
        </w:rPr>
        <w:t>սեպտեմբեր</w:t>
      </w:r>
      <w:proofErr w:type="spellEnd"/>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84510C">
        <w:rPr>
          <w:rFonts w:ascii="GHEA Grapalat" w:hAnsi="GHEA Grapalat"/>
          <w:i w:val="0"/>
          <w:lang w:val="af-ZA"/>
        </w:rPr>
        <w:t>0</w:t>
      </w:r>
      <w:r w:rsidR="00A77E24" w:rsidRPr="00A77E24">
        <w:rPr>
          <w:rFonts w:ascii="GHEA Grapalat" w:hAnsi="GHEA Grapalat"/>
          <w:i w:val="0"/>
          <w:lang w:val="af-ZA"/>
        </w:rPr>
        <w:t>9</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EB7CDA">
        <w:rPr>
          <w:rFonts w:ascii="GHEA Grapalat" w:hAnsi="GHEA Grapalat"/>
          <w:i w:val="0"/>
          <w:lang w:val="hy-AM"/>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3CA6ABFA" w14:textId="77777777" w:rsidR="0091042F" w:rsidRPr="00E6597C" w:rsidRDefault="0091042F" w:rsidP="00EF3662">
      <w:pPr>
        <w:pStyle w:val="a3"/>
        <w:spacing w:line="240" w:lineRule="auto"/>
        <w:jc w:val="center"/>
        <w:rPr>
          <w:rFonts w:ascii="GHEA Grapalat" w:hAnsi="GHEA Grapalat"/>
          <w:i w:val="0"/>
          <w:lang w:val="af-ZA"/>
        </w:rPr>
      </w:pPr>
    </w:p>
    <w:p w14:paraId="61205C7A" w14:textId="77777777" w:rsidR="00A77E24" w:rsidRPr="0093002B" w:rsidRDefault="00496E18" w:rsidP="00A77E24">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797E14">
        <w:rPr>
          <w:rFonts w:ascii="GHEA Grapalat" w:hAnsi="GHEA Grapalat"/>
          <w:i w:val="0"/>
          <w:lang w:val="af-ZA"/>
        </w:rPr>
        <w:t xml:space="preserve">  </w:t>
      </w:r>
      <w:r w:rsidR="00A77E24" w:rsidRPr="0093002B">
        <w:rPr>
          <w:rFonts w:ascii="GHEA Grapalat" w:hAnsi="GHEA Grapalat" w:cs="Sylfaen"/>
          <w:b/>
          <w:lang w:val="hy-AM"/>
        </w:rPr>
        <w:t>«</w:t>
      </w:r>
      <w:r w:rsidR="00A77E24" w:rsidRPr="00093231">
        <w:rPr>
          <w:rFonts w:ascii="GHEA Grapalat" w:hAnsi="GHEA Grapalat" w:cs="Sylfaen"/>
          <w:b/>
          <w:bCs/>
          <w:szCs w:val="28"/>
        </w:rPr>
        <w:t>ԱՄՄՄԴ</w:t>
      </w:r>
      <w:r w:rsidR="00A77E24" w:rsidRPr="00DE1AA4">
        <w:rPr>
          <w:rFonts w:ascii="GHEA Grapalat" w:hAnsi="GHEA Grapalat" w:cs="Sylfaen"/>
          <w:b/>
          <w:bCs/>
          <w:szCs w:val="28"/>
          <w:lang w:val="pt-BR"/>
        </w:rPr>
        <w:t xml:space="preserve">- </w:t>
      </w:r>
      <w:r w:rsidR="00A77E24" w:rsidRPr="00093231">
        <w:rPr>
          <w:rFonts w:ascii="GHEA Grapalat" w:hAnsi="GHEA Grapalat" w:cs="Sylfaen"/>
          <w:b/>
          <w:bCs/>
          <w:szCs w:val="28"/>
        </w:rPr>
        <w:t>ՀԲՄ</w:t>
      </w:r>
      <w:r w:rsidR="00A77E24">
        <w:rPr>
          <w:rFonts w:ascii="GHEA Grapalat" w:hAnsi="GHEA Grapalat" w:cs="Sylfaen"/>
          <w:b/>
          <w:bCs/>
          <w:szCs w:val="28"/>
          <w:lang w:val="en-US"/>
        </w:rPr>
        <w:t>ԱՇ</w:t>
      </w:r>
      <w:r w:rsidR="00A77E24" w:rsidRPr="00093231">
        <w:rPr>
          <w:rFonts w:ascii="GHEA Grapalat" w:hAnsi="GHEA Grapalat" w:cs="Sylfaen"/>
          <w:b/>
          <w:bCs/>
          <w:szCs w:val="28"/>
        </w:rPr>
        <w:t>ՁԲ</w:t>
      </w:r>
      <w:r w:rsidR="00A77E24" w:rsidRPr="00DE1AA4">
        <w:rPr>
          <w:rFonts w:ascii="GHEA Grapalat" w:hAnsi="GHEA Grapalat" w:cs="Sylfaen"/>
          <w:b/>
          <w:bCs/>
          <w:szCs w:val="28"/>
          <w:lang w:val="pt-BR"/>
        </w:rPr>
        <w:t xml:space="preserve"> -2024/01</w:t>
      </w:r>
      <w:r w:rsidR="00A77E24" w:rsidRPr="00DE1AA4">
        <w:rPr>
          <w:rFonts w:ascii="GHEA Grapalat" w:hAnsi="GHEA Grapalat" w:cs="Sylfaen"/>
          <w:szCs w:val="28"/>
          <w:lang w:val="pt-BR"/>
        </w:rPr>
        <w:t xml:space="preserve"> </w:t>
      </w:r>
      <w:r w:rsidR="00A77E24" w:rsidRPr="0093002B">
        <w:rPr>
          <w:rFonts w:ascii="GHEA Grapalat" w:hAnsi="GHEA Grapalat" w:cs="Sylfaen"/>
          <w:b/>
          <w:lang w:val="hy-AM"/>
        </w:rPr>
        <w:t>»</w:t>
      </w:r>
    </w:p>
    <w:p w14:paraId="3188992D" w14:textId="77777777" w:rsidR="0091042F" w:rsidRPr="00E6597C" w:rsidRDefault="0091042F" w:rsidP="00EF3662">
      <w:pPr>
        <w:pStyle w:val="a3"/>
        <w:spacing w:line="240" w:lineRule="auto"/>
        <w:rPr>
          <w:rFonts w:ascii="GHEA Grapalat" w:hAnsi="GHEA Grapalat"/>
          <w:i w:val="0"/>
          <w:lang w:val="af-ZA"/>
        </w:rPr>
      </w:pPr>
    </w:p>
    <w:p w14:paraId="6069198E" w14:textId="77777777" w:rsidR="00642EFE" w:rsidRPr="00E6597C" w:rsidRDefault="00642EFE" w:rsidP="00A77E24">
      <w:pPr>
        <w:pStyle w:val="a3"/>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A77E24" w:rsidRPr="008E6785">
        <w:rPr>
          <w:rFonts w:ascii="GHEA Grapalat" w:hAnsi="GHEA Grapalat"/>
          <w:b/>
          <w:i w:val="0"/>
          <w:lang w:val="en-US"/>
        </w:rPr>
        <w:t>ՀՀ</w:t>
      </w:r>
      <w:r w:rsidR="00A77E24" w:rsidRPr="008E6785">
        <w:rPr>
          <w:rFonts w:ascii="GHEA Grapalat" w:hAnsi="GHEA Grapalat"/>
          <w:b/>
          <w:i w:val="0"/>
          <w:lang w:val="af-ZA"/>
        </w:rPr>
        <w:t xml:space="preserve"> </w:t>
      </w:r>
      <w:proofErr w:type="spellStart"/>
      <w:r w:rsidR="00A77E24" w:rsidRPr="008E6785">
        <w:rPr>
          <w:rFonts w:ascii="GHEA Grapalat" w:hAnsi="GHEA Grapalat"/>
          <w:b/>
          <w:i w:val="0"/>
          <w:lang w:val="en-US"/>
        </w:rPr>
        <w:t>Արմավիրի</w:t>
      </w:r>
      <w:proofErr w:type="spellEnd"/>
      <w:r w:rsidR="009A5996">
        <w:rPr>
          <w:rFonts w:ascii="GHEA Grapalat" w:hAnsi="GHEA Grapalat"/>
          <w:i w:val="0"/>
          <w:lang w:val="hy-AM"/>
        </w:rPr>
        <w:t xml:space="preserve"> </w:t>
      </w:r>
      <w:r w:rsidR="00A77E24" w:rsidRPr="00454197">
        <w:rPr>
          <w:rFonts w:ascii="GHEA Grapalat" w:hAnsi="GHEA Grapalat"/>
          <w:i w:val="0"/>
          <w:sz w:val="22"/>
          <w:szCs w:val="22"/>
          <w:lang w:val="af-ZA"/>
        </w:rPr>
        <w:t>մարզի Մյասնիկյանի Արայի անվան միջնակարգ դպրոց ՊՈԱԿ-ը</w:t>
      </w:r>
      <w:r w:rsidR="00A77E24" w:rsidRPr="001D12D3">
        <w:rPr>
          <w:rFonts w:ascii="GHEA Grapalat" w:hAnsi="GHEA Grapalat"/>
          <w:i w:val="0"/>
          <w:sz w:val="22"/>
          <w:szCs w:val="22"/>
          <w:lang w:val="af-ZA"/>
        </w:rPr>
        <w:t>, որը գտնվում է_</w:t>
      </w:r>
      <w:r w:rsidR="00A77E24" w:rsidRPr="00C4105B">
        <w:rPr>
          <w:rFonts w:ascii="GHEA Grapalat" w:hAnsi="GHEA Grapalat"/>
          <w:b/>
          <w:i w:val="0"/>
          <w:lang w:val="af-ZA"/>
        </w:rPr>
        <w:t xml:space="preserve"> </w:t>
      </w:r>
      <w:r w:rsidR="00A77E24" w:rsidRPr="008E6785">
        <w:rPr>
          <w:rFonts w:ascii="GHEA Grapalat" w:hAnsi="GHEA Grapalat"/>
          <w:b/>
          <w:i w:val="0"/>
          <w:lang w:val="en-US"/>
        </w:rPr>
        <w:t>ՀՀ</w:t>
      </w:r>
      <w:r w:rsidR="00A77E24" w:rsidRPr="008E6785">
        <w:rPr>
          <w:rFonts w:ascii="GHEA Grapalat" w:hAnsi="GHEA Grapalat"/>
          <w:b/>
          <w:i w:val="0"/>
          <w:lang w:val="af-ZA"/>
        </w:rPr>
        <w:t xml:space="preserve"> </w:t>
      </w:r>
      <w:proofErr w:type="spellStart"/>
      <w:r w:rsidR="00A77E24" w:rsidRPr="008E6785">
        <w:rPr>
          <w:rFonts w:ascii="GHEA Grapalat" w:hAnsi="GHEA Grapalat"/>
          <w:b/>
          <w:i w:val="0"/>
          <w:lang w:val="en-US"/>
        </w:rPr>
        <w:t>Արմավիրի</w:t>
      </w:r>
      <w:proofErr w:type="spellEnd"/>
      <w:r w:rsidR="00A77E24" w:rsidRPr="008E6785">
        <w:rPr>
          <w:rFonts w:ascii="GHEA Grapalat" w:hAnsi="GHEA Grapalat"/>
          <w:b/>
          <w:i w:val="0"/>
          <w:lang w:val="af-ZA"/>
        </w:rPr>
        <w:t xml:space="preserve"> </w:t>
      </w:r>
      <w:proofErr w:type="spellStart"/>
      <w:r w:rsidR="00A77E24" w:rsidRPr="008E6785">
        <w:rPr>
          <w:rFonts w:ascii="GHEA Grapalat" w:hAnsi="GHEA Grapalat"/>
          <w:b/>
          <w:i w:val="0"/>
          <w:lang w:val="en-US"/>
        </w:rPr>
        <w:t>մարզ</w:t>
      </w:r>
      <w:proofErr w:type="spellEnd"/>
      <w:r w:rsidR="00A77E24" w:rsidRPr="008E6785">
        <w:rPr>
          <w:rFonts w:ascii="GHEA Grapalat" w:hAnsi="GHEA Grapalat"/>
          <w:b/>
          <w:i w:val="0"/>
          <w:lang w:val="af-ZA"/>
        </w:rPr>
        <w:t xml:space="preserve">, </w:t>
      </w:r>
      <w:r w:rsidR="00A77E24" w:rsidRPr="008E6785">
        <w:rPr>
          <w:rFonts w:ascii="GHEA Grapalat" w:hAnsi="GHEA Grapalat"/>
          <w:b/>
          <w:i w:val="0"/>
          <w:lang w:val="en-US"/>
        </w:rPr>
        <w:t>գ</w:t>
      </w:r>
      <w:r w:rsidR="00A77E24" w:rsidRPr="008E6785">
        <w:rPr>
          <w:rFonts w:ascii="GHEA Grapalat" w:hAnsi="GHEA Grapalat"/>
          <w:b/>
          <w:i w:val="0"/>
          <w:lang w:val="af-ZA"/>
        </w:rPr>
        <w:t>.</w:t>
      </w:r>
      <w:proofErr w:type="spellStart"/>
      <w:r w:rsidR="00A77E24" w:rsidRPr="008E6785">
        <w:rPr>
          <w:rFonts w:ascii="GHEA Grapalat" w:hAnsi="GHEA Grapalat"/>
          <w:b/>
          <w:i w:val="0"/>
          <w:lang w:val="en-US"/>
        </w:rPr>
        <w:t>Մյասնիկյան</w:t>
      </w:r>
      <w:proofErr w:type="spellEnd"/>
      <w:r w:rsidR="00A77E24" w:rsidRPr="008E6785">
        <w:rPr>
          <w:rFonts w:ascii="GHEA Grapalat" w:hAnsi="GHEA Grapalat"/>
          <w:b/>
          <w:i w:val="0"/>
          <w:lang w:val="af-ZA"/>
        </w:rPr>
        <w:t xml:space="preserve">, </w:t>
      </w:r>
      <w:proofErr w:type="spellStart"/>
      <w:r w:rsidR="00A77E24" w:rsidRPr="008E6785">
        <w:rPr>
          <w:rFonts w:ascii="GHEA Grapalat" w:hAnsi="GHEA Grapalat"/>
          <w:b/>
          <w:i w:val="0"/>
          <w:lang w:val="en-US"/>
        </w:rPr>
        <w:t>Գագարին</w:t>
      </w:r>
      <w:proofErr w:type="spellEnd"/>
      <w:r w:rsidR="00A77E24" w:rsidRPr="008E6785">
        <w:rPr>
          <w:rFonts w:ascii="GHEA Grapalat" w:hAnsi="GHEA Grapalat"/>
          <w:b/>
          <w:i w:val="0"/>
          <w:lang w:val="af-ZA"/>
        </w:rPr>
        <w:t xml:space="preserve"> 2</w:t>
      </w:r>
      <w:r w:rsidR="00A77E24">
        <w:rPr>
          <w:rFonts w:ascii="GHEA Grapalat" w:hAnsi="GHEA Grapalat"/>
          <w:b/>
          <w:i w:val="0"/>
          <w:lang w:val="af-ZA"/>
        </w:rPr>
        <w:t xml:space="preserve"> </w:t>
      </w:r>
      <w:proofErr w:type="spellStart"/>
      <w:r w:rsidR="00A77E24">
        <w:rPr>
          <w:rFonts w:ascii="GHEA Grapalat" w:hAnsi="GHEA Grapalat"/>
          <w:b/>
          <w:i w:val="0"/>
          <w:lang w:val="ru-RU"/>
        </w:rPr>
        <w:t>հասցեում</w:t>
      </w:r>
      <w:proofErr w:type="spellEnd"/>
      <w:r w:rsidRPr="00E6597C">
        <w:rPr>
          <w:rFonts w:ascii="GHEA Grapalat" w:hAnsi="GHEA Grapalat"/>
          <w:i w:val="0"/>
          <w:lang w:val="af-ZA"/>
        </w:rPr>
        <w:t>,</w:t>
      </w:r>
      <w:r w:rsidR="00A77E24" w:rsidRPr="00A77E24">
        <w:rPr>
          <w:rFonts w:ascii="GHEA Grapalat" w:hAnsi="GHEA Grapalat"/>
          <w:i w:val="0"/>
          <w:lang w:val="af-ZA"/>
        </w:rPr>
        <w:t xml:space="preserve"> </w:t>
      </w:r>
      <w:r w:rsidRPr="00E6597C">
        <w:rPr>
          <w:rFonts w:ascii="GHEA Grapalat" w:hAnsi="GHEA Grapalat"/>
          <w:i w:val="0"/>
          <w:lang w:val="af-ZA"/>
        </w:rPr>
        <w:t xml:space="preserve">հայտարարում է </w:t>
      </w:r>
      <w:r w:rsidR="00A77E24">
        <w:rPr>
          <w:rFonts w:ascii="GHEA Grapalat" w:hAnsi="GHEA Grapalat"/>
          <w:i w:val="0"/>
          <w:sz w:val="22"/>
          <w:szCs w:val="22"/>
          <w:lang w:val="af-ZA"/>
        </w:rPr>
        <w:t xml:space="preserve">հրատապ </w:t>
      </w:r>
      <w:r w:rsidR="00A77E24" w:rsidRPr="001D12D3">
        <w:rPr>
          <w:rFonts w:ascii="GHEA Grapalat" w:hAnsi="GHEA Grapalat"/>
          <w:i w:val="0"/>
          <w:sz w:val="22"/>
          <w:szCs w:val="22"/>
          <w:lang w:val="af-ZA"/>
        </w:rPr>
        <w:t xml:space="preserve"> բաց մրցույթ</w:t>
      </w:r>
      <w:r w:rsidR="0084510C">
        <w:rPr>
          <w:rFonts w:ascii="GHEA Grapalat" w:hAnsi="GHEA Grapalat"/>
          <w:i w:val="0"/>
          <w:lang w:val="hy-AM"/>
        </w:rPr>
        <w:t>,</w:t>
      </w:r>
      <w:r w:rsidR="00A20B69" w:rsidRPr="00E6597C">
        <w:rPr>
          <w:rFonts w:ascii="GHEA Grapalat" w:hAnsi="GHEA Grapalat"/>
          <w:i w:val="0"/>
          <w:lang w:val="af-ZA"/>
        </w:rPr>
        <w:t xml:space="preserve"> որն իրականացվում է մեկ փուլով</w:t>
      </w:r>
      <w:r w:rsidR="00236B75" w:rsidRPr="00E6597C">
        <w:rPr>
          <w:rFonts w:ascii="GHEA Grapalat" w:hAnsi="GHEA Grapalat"/>
          <w:i w:val="0"/>
          <w:lang w:val="af-ZA"/>
        </w:rPr>
        <w:t>:</w:t>
      </w:r>
      <w:r w:rsidR="0084510C">
        <w:rPr>
          <w:rFonts w:ascii="GHEA Grapalat" w:hAnsi="GHEA Grapalat"/>
          <w:i w:val="0"/>
          <w:lang w:val="af-ZA"/>
        </w:rPr>
        <w:tab/>
      </w:r>
    </w:p>
    <w:p w14:paraId="3B063DFE" w14:textId="77777777" w:rsidR="0043014B" w:rsidRPr="00E6597C" w:rsidRDefault="00A20B69" w:rsidP="0043014B">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1" w:name="_Hlk23167417"/>
      <w:r w:rsidR="00496E18" w:rsidRPr="00E6597C">
        <w:rPr>
          <w:rFonts w:ascii="GHEA Grapalat" w:hAnsi="GHEA Grapalat"/>
          <w:i w:val="0"/>
          <w:lang w:val="af-ZA"/>
        </w:rPr>
        <w:t>Սույն ընթացակարգի</w:t>
      </w:r>
      <w:bookmarkEnd w:id="1"/>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9A5996">
        <w:rPr>
          <w:rFonts w:ascii="GHEA Grapalat" w:hAnsi="GHEA Grapalat"/>
          <w:i w:val="0"/>
          <w:lang w:val="hy-AM"/>
        </w:rPr>
        <w:t xml:space="preserve"> </w:t>
      </w:r>
      <w:proofErr w:type="spellStart"/>
      <w:r w:rsidR="0043014B">
        <w:rPr>
          <w:rFonts w:ascii="GHEA Grapalat" w:hAnsi="GHEA Grapalat"/>
          <w:b/>
          <w:i w:val="0"/>
          <w:lang w:val="ru-RU"/>
        </w:rPr>
        <w:t>մասնաշենքի</w:t>
      </w:r>
      <w:proofErr w:type="spellEnd"/>
      <w:r w:rsidR="0043014B" w:rsidRPr="0043014B">
        <w:rPr>
          <w:rFonts w:ascii="GHEA Grapalat" w:hAnsi="GHEA Grapalat"/>
          <w:b/>
          <w:i w:val="0"/>
          <w:lang w:val="af-ZA"/>
        </w:rPr>
        <w:t xml:space="preserve"> </w:t>
      </w:r>
      <w:r w:rsidR="009A5996" w:rsidRPr="009A5996">
        <w:rPr>
          <w:rFonts w:ascii="GHEA Grapalat" w:hAnsi="GHEA Grapalat"/>
          <w:b/>
          <w:i w:val="0"/>
          <w:lang w:val="hy-AM"/>
        </w:rPr>
        <w:t>տանիքի</w:t>
      </w:r>
      <w:r w:rsidR="009A5996">
        <w:rPr>
          <w:rFonts w:ascii="GHEA Grapalat" w:hAnsi="GHEA Grapalat"/>
          <w:i w:val="0"/>
          <w:lang w:val="hy-AM"/>
        </w:rPr>
        <w:t xml:space="preserve"> </w:t>
      </w:r>
      <w:r w:rsidR="009A5996" w:rsidRPr="009A5996">
        <w:rPr>
          <w:rFonts w:ascii="GHEA Grapalat" w:hAnsi="GHEA Grapalat"/>
          <w:b/>
          <w:i w:val="0"/>
          <w:lang w:val="hy-AM"/>
        </w:rPr>
        <w:t>վերանորոգ</w:t>
      </w:r>
      <w:proofErr w:type="spellStart"/>
      <w:r w:rsidR="0043014B">
        <w:rPr>
          <w:rFonts w:ascii="GHEA Grapalat" w:hAnsi="GHEA Grapalat"/>
          <w:b/>
          <w:i w:val="0"/>
          <w:lang w:val="ru-RU"/>
        </w:rPr>
        <w:t>ման</w:t>
      </w:r>
      <w:proofErr w:type="spellEnd"/>
      <w:r w:rsidR="0043014B" w:rsidRPr="0043014B">
        <w:rPr>
          <w:rFonts w:ascii="GHEA Grapalat" w:hAnsi="GHEA Grapalat"/>
          <w:b/>
          <w:i w:val="0"/>
          <w:lang w:val="af-ZA"/>
        </w:rPr>
        <w:t xml:space="preserve"> </w:t>
      </w:r>
      <w:r w:rsidR="0084510C">
        <w:rPr>
          <w:rFonts w:ascii="GHEA Grapalat" w:hAnsi="GHEA Grapalat"/>
          <w:i w:val="0"/>
          <w:lang w:val="hy-AM"/>
        </w:rPr>
        <w:t>աշխատանքների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43014B" w:rsidRPr="00E6597C">
        <w:rPr>
          <w:rFonts w:ascii="GHEA Grapalat" w:hAnsi="GHEA Grapalat"/>
          <w:i w:val="0"/>
          <w:lang w:val="af-ZA"/>
        </w:rPr>
        <w:t xml:space="preserve">պայմանագիր)։ </w:t>
      </w:r>
    </w:p>
    <w:p w14:paraId="79851834"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01FE886B"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1CC4185C"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29E750B3" w14:textId="77777777"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2A0FB440"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0A02BC1" w14:textId="461424D0" w:rsidR="00357D48" w:rsidRPr="00E6597C" w:rsidRDefault="003B5AE9" w:rsidP="00B834DD">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432BAE" w:rsidRPr="00C4105B">
        <w:rPr>
          <w:rFonts w:ascii="GHEA Grapalat" w:hAnsi="GHEA Grapalat"/>
          <w:i w:val="0"/>
          <w:sz w:val="22"/>
          <w:szCs w:val="22"/>
          <w:lang w:val="af-ZA"/>
        </w:rPr>
        <w:t>ՀՀ Արմավիրի մարզ, գ. Մյասնիկյան</w:t>
      </w:r>
      <w:r w:rsidR="00432BAE" w:rsidRPr="00E3021E">
        <w:rPr>
          <w:rFonts w:ascii="GHEA Grapalat" w:hAnsi="GHEA Grapalat"/>
          <w:i w:val="0"/>
          <w:sz w:val="22"/>
          <w:szCs w:val="22"/>
          <w:lang w:val="af-ZA"/>
        </w:rPr>
        <w:t>, Գագարին 2 հասցեով</w:t>
      </w:r>
      <w:r w:rsidR="00B61894" w:rsidRPr="00E6597C">
        <w:rPr>
          <w:rFonts w:ascii="GHEA Grapalat" w:hAnsi="GHEA Grapalat"/>
          <w:i w:val="0"/>
          <w:lang w:val="af-ZA"/>
        </w:rPr>
        <w:t>,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w:t>
      </w:r>
      <w:r w:rsidR="00B834DD">
        <w:rPr>
          <w:rFonts w:ascii="GHEA Grapalat" w:hAnsi="GHEA Grapalat"/>
          <w:i w:val="0"/>
          <w:lang w:val="af-ZA"/>
        </w:rPr>
        <w:t>30.09.2024թ.</w:t>
      </w:r>
      <w:r w:rsidR="00B61894" w:rsidRPr="00E6597C">
        <w:rPr>
          <w:rFonts w:ascii="GHEA Grapalat" w:hAnsi="GHEA Grapalat"/>
          <w:i w:val="0"/>
          <w:lang w:val="af-ZA"/>
        </w:rPr>
        <w:t xml:space="preserve"> ժամը </w:t>
      </w:r>
      <w:r w:rsidR="00B61894" w:rsidRPr="00E6597C">
        <w:rPr>
          <w:rFonts w:ascii="GHEA Grapalat" w:hAnsi="GHEA Grapalat"/>
          <w:i w:val="0"/>
          <w:u w:val="single"/>
          <w:lang w:val="af-ZA"/>
        </w:rPr>
        <w:t xml:space="preserve">   </w:t>
      </w:r>
      <w:r w:rsidR="00CB51F9">
        <w:rPr>
          <w:rFonts w:ascii="GHEA Grapalat" w:hAnsi="GHEA Grapalat"/>
          <w:i w:val="0"/>
          <w:u w:val="single"/>
          <w:lang w:val="hy-AM"/>
        </w:rPr>
        <w:t>1</w:t>
      </w:r>
      <w:r w:rsidR="00432BAE" w:rsidRPr="00432BAE">
        <w:rPr>
          <w:rFonts w:ascii="GHEA Grapalat" w:hAnsi="GHEA Grapalat"/>
          <w:i w:val="0"/>
          <w:u w:val="single"/>
          <w:lang w:val="af-ZA"/>
        </w:rPr>
        <w:t>3</w:t>
      </w:r>
      <w:r w:rsidR="00CB51F9">
        <w:rPr>
          <w:rFonts w:ascii="GHEA Grapalat" w:hAnsi="GHEA Grapalat"/>
          <w:i w:val="0"/>
          <w:u w:val="single"/>
          <w:lang w:val="hy-AM"/>
        </w:rPr>
        <w:t>-00</w:t>
      </w:r>
      <w:r w:rsidR="00B61894" w:rsidRPr="00E6597C">
        <w:rPr>
          <w:rFonts w:ascii="GHEA Grapalat" w:hAnsi="GHEA Grapalat"/>
          <w:i w:val="0"/>
          <w:u w:val="single"/>
          <w:lang w:val="af-ZA"/>
        </w:rPr>
        <w:t xml:space="preserve">      </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0BBB549F" w14:textId="44750B0E"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Հայ</w:t>
      </w:r>
      <w:r w:rsidR="00CB51F9">
        <w:rPr>
          <w:rFonts w:ascii="GHEA Grapalat" w:hAnsi="GHEA Grapalat"/>
          <w:i w:val="0"/>
          <w:lang w:val="af-ZA"/>
        </w:rPr>
        <w:t xml:space="preserve">տերի բացումը տեղի կունենա </w:t>
      </w:r>
      <w:r w:rsidR="00432BAE" w:rsidRPr="00473BD0">
        <w:rPr>
          <w:rFonts w:ascii="GHEA Grapalat" w:hAnsi="GHEA Grapalat"/>
          <w:b/>
          <w:bCs/>
          <w:i w:val="0"/>
          <w:sz w:val="24"/>
          <w:szCs w:val="24"/>
          <w:lang w:val="af-ZA"/>
        </w:rPr>
        <w:t>ՀՀ Արմավիրի մարզ, գ. Մյասնիկյան, Գագարին 2 հասցեո</w:t>
      </w:r>
      <w:proofErr w:type="spellStart"/>
      <w:r w:rsidR="00432BAE" w:rsidRPr="00473BD0">
        <w:rPr>
          <w:rFonts w:ascii="GHEA Grapalat" w:hAnsi="GHEA Grapalat"/>
          <w:b/>
          <w:bCs/>
          <w:i w:val="0"/>
          <w:sz w:val="24"/>
          <w:szCs w:val="24"/>
          <w:lang w:val="ru-RU"/>
        </w:rPr>
        <w:t>ւմ</w:t>
      </w:r>
      <w:proofErr w:type="spellEnd"/>
      <w:r w:rsidR="00CB51F9" w:rsidRPr="00473BD0">
        <w:rPr>
          <w:rFonts w:ascii="GHEA Grapalat" w:hAnsi="GHEA Grapalat"/>
          <w:b/>
          <w:bCs/>
          <w:i w:val="0"/>
          <w:sz w:val="22"/>
          <w:szCs w:val="22"/>
          <w:lang w:val="af-ZA"/>
        </w:rPr>
        <w:t xml:space="preserve">,  « </w:t>
      </w:r>
      <w:r w:rsidR="00CB51F9" w:rsidRPr="00473BD0">
        <w:rPr>
          <w:rFonts w:ascii="GHEA Grapalat" w:hAnsi="GHEA Grapalat"/>
          <w:b/>
          <w:bCs/>
          <w:i w:val="0"/>
          <w:sz w:val="22"/>
          <w:szCs w:val="22"/>
          <w:lang w:val="hy-AM"/>
        </w:rPr>
        <w:t>2024</w:t>
      </w:r>
      <w:r w:rsidR="00CB51F9" w:rsidRPr="00473BD0">
        <w:rPr>
          <w:rFonts w:ascii="GHEA Grapalat" w:hAnsi="GHEA Grapalat"/>
          <w:b/>
          <w:bCs/>
          <w:i w:val="0"/>
          <w:sz w:val="22"/>
          <w:szCs w:val="22"/>
          <w:lang w:val="af-ZA"/>
        </w:rPr>
        <w:t xml:space="preserve">  » «</w:t>
      </w:r>
      <w:r w:rsidR="00CB51F9" w:rsidRPr="00473BD0">
        <w:rPr>
          <w:rFonts w:ascii="GHEA Grapalat" w:hAnsi="GHEA Grapalat"/>
          <w:b/>
          <w:bCs/>
          <w:i w:val="0"/>
          <w:sz w:val="22"/>
          <w:szCs w:val="22"/>
          <w:lang w:val="hy-AM"/>
        </w:rPr>
        <w:t xml:space="preserve"> 09</w:t>
      </w:r>
      <w:r w:rsidR="00CB51F9" w:rsidRPr="00473BD0">
        <w:rPr>
          <w:rFonts w:ascii="GHEA Grapalat" w:hAnsi="GHEA Grapalat"/>
          <w:b/>
          <w:bCs/>
          <w:i w:val="0"/>
          <w:sz w:val="22"/>
          <w:szCs w:val="22"/>
          <w:lang w:val="af-ZA"/>
        </w:rPr>
        <w:t xml:space="preserve">» « </w:t>
      </w:r>
      <w:r w:rsidR="00473BD0" w:rsidRPr="00473BD0">
        <w:rPr>
          <w:rFonts w:ascii="GHEA Grapalat" w:hAnsi="GHEA Grapalat"/>
          <w:b/>
          <w:bCs/>
          <w:i w:val="0"/>
          <w:sz w:val="22"/>
          <w:szCs w:val="22"/>
          <w:lang w:val="af-ZA"/>
        </w:rPr>
        <w:t>30</w:t>
      </w:r>
      <w:r w:rsidRPr="00473BD0">
        <w:rPr>
          <w:rFonts w:ascii="GHEA Grapalat" w:hAnsi="GHEA Grapalat"/>
          <w:b/>
          <w:bCs/>
          <w:i w:val="0"/>
          <w:sz w:val="22"/>
          <w:szCs w:val="22"/>
          <w:lang w:val="af-ZA"/>
        </w:rPr>
        <w:t xml:space="preserve">» -ին ժամը  </w:t>
      </w:r>
      <w:r w:rsidRPr="00473BD0">
        <w:rPr>
          <w:rFonts w:ascii="GHEA Grapalat" w:hAnsi="GHEA Grapalat"/>
          <w:b/>
          <w:bCs/>
          <w:i w:val="0"/>
          <w:sz w:val="22"/>
          <w:szCs w:val="22"/>
          <w:u w:val="single"/>
          <w:lang w:val="af-ZA"/>
        </w:rPr>
        <w:t>_</w:t>
      </w:r>
      <w:r w:rsidR="00CB51F9" w:rsidRPr="00473BD0">
        <w:rPr>
          <w:rFonts w:ascii="GHEA Grapalat" w:hAnsi="GHEA Grapalat"/>
          <w:b/>
          <w:bCs/>
          <w:i w:val="0"/>
          <w:sz w:val="22"/>
          <w:szCs w:val="22"/>
          <w:u w:val="single"/>
          <w:lang w:val="hy-AM"/>
        </w:rPr>
        <w:t>1</w:t>
      </w:r>
      <w:r w:rsidR="00432BAE" w:rsidRPr="00473BD0">
        <w:rPr>
          <w:rFonts w:ascii="GHEA Grapalat" w:hAnsi="GHEA Grapalat"/>
          <w:b/>
          <w:bCs/>
          <w:i w:val="0"/>
          <w:sz w:val="22"/>
          <w:szCs w:val="22"/>
          <w:u w:val="single"/>
          <w:lang w:val="af-ZA"/>
        </w:rPr>
        <w:t>3</w:t>
      </w:r>
      <w:r w:rsidR="00CB51F9" w:rsidRPr="00473BD0">
        <w:rPr>
          <w:rFonts w:ascii="GHEA Grapalat" w:hAnsi="GHEA Grapalat"/>
          <w:b/>
          <w:bCs/>
          <w:i w:val="0"/>
          <w:sz w:val="22"/>
          <w:szCs w:val="22"/>
          <w:u w:val="single"/>
          <w:lang w:val="hy-AM"/>
        </w:rPr>
        <w:t>-00</w:t>
      </w:r>
      <w:r w:rsidRPr="00473BD0">
        <w:rPr>
          <w:rFonts w:ascii="GHEA Grapalat" w:hAnsi="GHEA Grapalat"/>
          <w:b/>
          <w:bCs/>
          <w:i w:val="0"/>
          <w:sz w:val="22"/>
          <w:szCs w:val="22"/>
          <w:u w:val="single"/>
          <w:lang w:val="af-ZA"/>
        </w:rPr>
        <w:t>____</w:t>
      </w:r>
      <w:r w:rsidRPr="00473BD0">
        <w:rPr>
          <w:rFonts w:ascii="GHEA Grapalat" w:hAnsi="GHEA Grapalat"/>
          <w:b/>
          <w:bCs/>
          <w:i w:val="0"/>
          <w:sz w:val="22"/>
          <w:szCs w:val="22"/>
          <w:lang w:val="af-ZA"/>
        </w:rPr>
        <w:t xml:space="preserve">-ին։   </w:t>
      </w:r>
    </w:p>
    <w:p w14:paraId="2CAA1282"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lastRenderedPageBreak/>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1394C84A" w14:textId="77777777" w:rsidR="00B61894" w:rsidRPr="00015CC3" w:rsidRDefault="00B61894" w:rsidP="00B61894">
      <w:pPr>
        <w:pStyle w:val="a3"/>
        <w:spacing w:line="240" w:lineRule="auto"/>
        <w:ind w:firstLine="708"/>
        <w:rPr>
          <w:rFonts w:ascii="GHEA Grapalat" w:hAnsi="GHEA Grapalat"/>
          <w:i w:val="0"/>
          <w:lang w:val="hy-AM"/>
        </w:rPr>
      </w:pPr>
    </w:p>
    <w:p w14:paraId="4DD4882A" w14:textId="77777777"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9F18D0" w:rsidRPr="00E6597C">
        <w:rPr>
          <w:rFonts w:ascii="GHEA Grapalat" w:hAnsi="GHEA Grapalat"/>
          <w:i w:val="0"/>
          <w:u w:val="single"/>
          <w:lang w:val="af-ZA"/>
        </w:rPr>
        <w:tab/>
      </w:r>
      <w:r w:rsidR="00D5424F" w:rsidRPr="00C4105B">
        <w:rPr>
          <w:rFonts w:ascii="GHEA Grapalat" w:hAnsi="GHEA Grapalat"/>
          <w:i w:val="0"/>
          <w:sz w:val="22"/>
          <w:szCs w:val="22"/>
          <w:lang w:val="af-ZA"/>
        </w:rPr>
        <w:t>Ա.Իսկանդարյանին</w:t>
      </w:r>
      <w:r w:rsidR="00D5424F" w:rsidRPr="00E6597C">
        <w:rPr>
          <w:rFonts w:ascii="GHEA Grapalat" w:hAnsi="GHEA Grapalat"/>
          <w:i w:val="0"/>
          <w:lang w:val="af-ZA"/>
        </w:rPr>
        <w:t xml:space="preserve"> </w:t>
      </w:r>
    </w:p>
    <w:p w14:paraId="6D787F75" w14:textId="77777777"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14:paraId="42BEA14B" w14:textId="77777777" w:rsidR="00754697" w:rsidRPr="00863DF7" w:rsidRDefault="00754697" w:rsidP="00EF3662">
      <w:pPr>
        <w:pStyle w:val="a3"/>
        <w:spacing w:line="240" w:lineRule="auto"/>
        <w:rPr>
          <w:rFonts w:ascii="GHEA Grapalat" w:hAnsi="GHEA Grapalat"/>
          <w:i w:val="0"/>
          <w:u w:val="single"/>
          <w:lang w:val="af-ZA"/>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r w:rsidR="00CB51F9">
        <w:rPr>
          <w:rFonts w:ascii="GHEA Grapalat" w:hAnsi="GHEA Grapalat"/>
          <w:i w:val="0"/>
          <w:u w:val="single"/>
          <w:lang w:val="hy-AM"/>
        </w:rPr>
        <w:t>+3749</w:t>
      </w:r>
      <w:r w:rsidR="00D5424F" w:rsidRPr="00863DF7">
        <w:rPr>
          <w:rFonts w:ascii="GHEA Grapalat" w:hAnsi="GHEA Grapalat"/>
          <w:i w:val="0"/>
          <w:u w:val="single"/>
          <w:lang w:val="af-ZA"/>
        </w:rPr>
        <w:t>4430389</w:t>
      </w:r>
    </w:p>
    <w:p w14:paraId="263E8267" w14:textId="77777777" w:rsidR="004E2FC6" w:rsidRPr="00E6597C" w:rsidRDefault="004E2FC6" w:rsidP="00EF3662">
      <w:pPr>
        <w:pStyle w:val="a3"/>
        <w:spacing w:line="240" w:lineRule="auto"/>
        <w:rPr>
          <w:rFonts w:ascii="GHEA Grapalat" w:hAnsi="GHEA Grapalat"/>
          <w:i w:val="0"/>
          <w:lang w:val="af-ZA"/>
        </w:rPr>
      </w:pPr>
    </w:p>
    <w:p w14:paraId="471D802F" w14:textId="77777777" w:rsidR="009F18D0" w:rsidRDefault="00754697" w:rsidP="00EF3662">
      <w:pPr>
        <w:pStyle w:val="a3"/>
        <w:spacing w:line="240" w:lineRule="auto"/>
        <w:rPr>
          <w:rFonts w:ascii="GHEA Grapalat" w:hAnsi="GHEA Grapalat"/>
          <w:i w:val="0"/>
          <w:u w:val="single"/>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r w:rsidR="00D5424F" w:rsidRPr="00C4105B">
        <w:rPr>
          <w:rFonts w:ascii="GHEA Grapalat" w:hAnsi="GHEA Grapalat"/>
          <w:i w:val="0"/>
          <w:sz w:val="22"/>
          <w:szCs w:val="22"/>
          <w:lang w:val="af-ZA"/>
        </w:rPr>
        <w:t>myasnikyan_dp@mail.ru</w:t>
      </w:r>
    </w:p>
    <w:p w14:paraId="51CB71F3" w14:textId="77777777" w:rsidR="00520C5F" w:rsidRPr="00E6597C" w:rsidRDefault="00520C5F" w:rsidP="00EF3662">
      <w:pPr>
        <w:pStyle w:val="a3"/>
        <w:spacing w:line="240" w:lineRule="auto"/>
        <w:rPr>
          <w:rFonts w:ascii="GHEA Grapalat" w:hAnsi="GHEA Grapalat"/>
          <w:i w:val="0"/>
          <w:lang w:val="af-ZA"/>
        </w:rPr>
      </w:pPr>
    </w:p>
    <w:p w14:paraId="04DF602E" w14:textId="77777777" w:rsidR="009F18D0" w:rsidRPr="00E6597C" w:rsidRDefault="009F18D0" w:rsidP="00EF3662">
      <w:pPr>
        <w:pStyle w:val="a3"/>
        <w:spacing w:line="240" w:lineRule="auto"/>
        <w:rPr>
          <w:rFonts w:ascii="GHEA Grapalat" w:hAnsi="GHEA Grapalat"/>
          <w:i w:val="0"/>
          <w:lang w:val="af-ZA"/>
        </w:rPr>
      </w:pPr>
    </w:p>
    <w:p w14:paraId="08798394" w14:textId="77777777" w:rsidR="00D5424F" w:rsidRPr="00863DF7" w:rsidRDefault="00754697" w:rsidP="00D5424F">
      <w:pPr>
        <w:pStyle w:val="a3"/>
        <w:spacing w:line="240" w:lineRule="auto"/>
        <w:ind w:firstLine="0"/>
        <w:jc w:val="left"/>
        <w:rPr>
          <w:rFonts w:ascii="GHEA Grapalat" w:hAnsi="GHEA Grapalat"/>
          <w:i w:val="0"/>
          <w:sz w:val="22"/>
          <w:szCs w:val="22"/>
          <w:u w:val="single"/>
          <w:lang w:val="af-ZA"/>
        </w:rPr>
      </w:pPr>
      <w:r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D5424F" w:rsidRPr="00C4105B">
        <w:rPr>
          <w:rFonts w:ascii="GHEA Grapalat" w:hAnsi="GHEA Grapalat"/>
          <w:i w:val="0"/>
          <w:sz w:val="22"/>
          <w:szCs w:val="22"/>
          <w:u w:val="single"/>
          <w:lang w:val="af-ZA"/>
        </w:rPr>
        <w:t>Մյասնիկյանի Արայի անվան միջնակարգ դպրոց ՊՈԱԿ</w:t>
      </w:r>
    </w:p>
    <w:p w14:paraId="38B98774" w14:textId="77777777" w:rsidR="009F18D0" w:rsidRPr="00E6597C" w:rsidRDefault="009F18D0" w:rsidP="00D5424F">
      <w:pPr>
        <w:pStyle w:val="a3"/>
        <w:spacing w:line="240" w:lineRule="auto"/>
        <w:ind w:firstLine="0"/>
        <w:jc w:val="left"/>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sz w:val="16"/>
          <w:szCs w:val="16"/>
          <w:lang w:val="af-ZA"/>
        </w:rPr>
        <w:t>անվանումը</w:t>
      </w:r>
    </w:p>
    <w:p w14:paraId="408E39F1" w14:textId="77777777" w:rsidR="00754697" w:rsidRPr="00E6597C" w:rsidRDefault="00754697" w:rsidP="00EF3662">
      <w:pPr>
        <w:pStyle w:val="31"/>
        <w:spacing w:after="240" w:line="240" w:lineRule="auto"/>
        <w:ind w:firstLine="709"/>
        <w:rPr>
          <w:rFonts w:ascii="GHEA Grapalat" w:hAnsi="GHEA Grapalat" w:cs="Sylfaen"/>
          <w:b/>
          <w:lang w:val="es-ES"/>
        </w:rPr>
      </w:pPr>
    </w:p>
    <w:p w14:paraId="2B51B35C" w14:textId="77777777" w:rsidR="00754697" w:rsidRPr="00E6597C" w:rsidRDefault="00754697" w:rsidP="00EF3662">
      <w:pPr>
        <w:pStyle w:val="a3"/>
        <w:spacing w:line="240" w:lineRule="auto"/>
        <w:ind w:left="1404"/>
        <w:rPr>
          <w:rFonts w:ascii="GHEA Grapalat" w:hAnsi="GHEA Grapalat"/>
          <w:i w:val="0"/>
          <w:lang w:val="af-ZA"/>
        </w:rPr>
      </w:pPr>
    </w:p>
    <w:p w14:paraId="785A9DF8" w14:textId="77777777" w:rsidR="00A12C95" w:rsidRPr="00E6597C" w:rsidRDefault="00A12C95" w:rsidP="00EF3662">
      <w:pPr>
        <w:pStyle w:val="a3"/>
        <w:spacing w:line="240" w:lineRule="auto"/>
        <w:ind w:left="1404"/>
        <w:rPr>
          <w:rFonts w:ascii="GHEA Grapalat" w:hAnsi="GHEA Grapalat"/>
          <w:i w:val="0"/>
          <w:lang w:val="af-ZA"/>
        </w:rPr>
      </w:pPr>
    </w:p>
    <w:p w14:paraId="476B3339" w14:textId="77777777" w:rsidR="00055CC2" w:rsidRPr="00E6597C" w:rsidRDefault="00055CC2" w:rsidP="00EF3662">
      <w:pPr>
        <w:pStyle w:val="aa"/>
        <w:ind w:right="-7" w:firstLine="567"/>
        <w:jc w:val="right"/>
        <w:rPr>
          <w:rFonts w:ascii="GHEA Grapalat" w:hAnsi="GHEA Grapalat" w:cs="Sylfaen"/>
          <w:i/>
          <w:sz w:val="22"/>
          <w:lang w:val="af-ZA"/>
        </w:rPr>
      </w:pPr>
    </w:p>
    <w:p w14:paraId="7698DC8F" w14:textId="77777777" w:rsidR="00055CC2" w:rsidRPr="00E6597C" w:rsidRDefault="00055CC2" w:rsidP="00EF3662">
      <w:pPr>
        <w:pStyle w:val="aa"/>
        <w:ind w:right="-7" w:firstLine="567"/>
        <w:jc w:val="right"/>
        <w:rPr>
          <w:rFonts w:ascii="GHEA Grapalat" w:hAnsi="GHEA Grapalat" w:cs="Sylfaen"/>
          <w:i/>
          <w:sz w:val="22"/>
          <w:lang w:val="af-ZA"/>
        </w:rPr>
      </w:pPr>
    </w:p>
    <w:p w14:paraId="61524565" w14:textId="77777777" w:rsidR="00055CC2" w:rsidRPr="00E6597C" w:rsidRDefault="00055CC2" w:rsidP="00EF3662">
      <w:pPr>
        <w:pStyle w:val="aa"/>
        <w:ind w:right="-7" w:firstLine="567"/>
        <w:jc w:val="right"/>
        <w:rPr>
          <w:rFonts w:ascii="GHEA Grapalat" w:hAnsi="GHEA Grapalat" w:cs="Sylfaen"/>
          <w:i/>
          <w:sz w:val="22"/>
          <w:lang w:val="af-ZA"/>
        </w:rPr>
      </w:pPr>
    </w:p>
    <w:p w14:paraId="2C3D1FD1" w14:textId="77777777" w:rsidR="00037DDE" w:rsidRPr="00E6597C" w:rsidRDefault="00037DDE" w:rsidP="00EF3662">
      <w:pPr>
        <w:pStyle w:val="aa"/>
        <w:ind w:right="-7" w:firstLine="567"/>
        <w:jc w:val="right"/>
        <w:rPr>
          <w:rFonts w:ascii="GHEA Grapalat" w:hAnsi="GHEA Grapalat" w:cs="Sylfaen"/>
          <w:i/>
          <w:sz w:val="22"/>
          <w:lang w:val="af-ZA"/>
        </w:rPr>
      </w:pPr>
    </w:p>
    <w:p w14:paraId="3FFA4C86" w14:textId="77777777" w:rsidR="00037DDE" w:rsidRPr="00E6597C" w:rsidRDefault="00037DDE" w:rsidP="00EF3662">
      <w:pPr>
        <w:pStyle w:val="aa"/>
        <w:ind w:right="-7" w:firstLine="567"/>
        <w:jc w:val="right"/>
        <w:rPr>
          <w:rFonts w:ascii="GHEA Grapalat" w:hAnsi="GHEA Grapalat" w:cs="Sylfaen"/>
          <w:i/>
          <w:sz w:val="22"/>
          <w:lang w:val="af-ZA"/>
        </w:rPr>
      </w:pPr>
    </w:p>
    <w:p w14:paraId="005681FB" w14:textId="77777777" w:rsidR="00037DDE" w:rsidRPr="00E6597C" w:rsidRDefault="00037DDE" w:rsidP="00EF3662">
      <w:pPr>
        <w:pStyle w:val="aa"/>
        <w:ind w:right="-7" w:firstLine="567"/>
        <w:jc w:val="right"/>
        <w:rPr>
          <w:rFonts w:ascii="GHEA Grapalat" w:hAnsi="GHEA Grapalat" w:cs="Sylfaen"/>
          <w:i/>
          <w:sz w:val="22"/>
          <w:lang w:val="af-ZA"/>
        </w:rPr>
      </w:pPr>
    </w:p>
    <w:p w14:paraId="11C530BC" w14:textId="77777777" w:rsidR="00037DDE" w:rsidRPr="00E6597C" w:rsidRDefault="00037DDE" w:rsidP="00EF3662">
      <w:pPr>
        <w:pStyle w:val="aa"/>
        <w:ind w:right="-7" w:firstLine="567"/>
        <w:jc w:val="right"/>
        <w:rPr>
          <w:rFonts w:ascii="GHEA Grapalat" w:hAnsi="GHEA Grapalat" w:cs="Sylfaen"/>
          <w:i/>
          <w:sz w:val="22"/>
          <w:lang w:val="af-ZA"/>
        </w:rPr>
      </w:pPr>
    </w:p>
    <w:p w14:paraId="54EB58C4" w14:textId="77777777" w:rsidR="00037DDE" w:rsidRPr="00E6597C" w:rsidRDefault="00037DDE" w:rsidP="00EF3662">
      <w:pPr>
        <w:pStyle w:val="aa"/>
        <w:ind w:right="-7" w:firstLine="567"/>
        <w:jc w:val="right"/>
        <w:rPr>
          <w:rFonts w:ascii="GHEA Grapalat" w:hAnsi="GHEA Grapalat" w:cs="Sylfaen"/>
          <w:i/>
          <w:sz w:val="22"/>
          <w:lang w:val="af-ZA"/>
        </w:rPr>
      </w:pPr>
    </w:p>
    <w:p w14:paraId="63B92F73" w14:textId="77777777" w:rsidR="00037DDE" w:rsidRPr="00E6597C" w:rsidRDefault="00037DDE" w:rsidP="00EF3662">
      <w:pPr>
        <w:pStyle w:val="aa"/>
        <w:ind w:right="-7" w:firstLine="567"/>
        <w:jc w:val="right"/>
        <w:rPr>
          <w:rFonts w:ascii="GHEA Grapalat" w:hAnsi="GHEA Grapalat" w:cs="Sylfaen"/>
          <w:i/>
          <w:sz w:val="22"/>
          <w:lang w:val="af-ZA"/>
        </w:rPr>
      </w:pPr>
    </w:p>
    <w:p w14:paraId="525E2F6F" w14:textId="77777777" w:rsidR="00341A74" w:rsidRPr="00E6597C" w:rsidRDefault="00341A74" w:rsidP="00EF3662">
      <w:pPr>
        <w:pStyle w:val="aa"/>
        <w:ind w:right="-7" w:firstLine="567"/>
        <w:jc w:val="right"/>
        <w:rPr>
          <w:rFonts w:ascii="GHEA Grapalat" w:hAnsi="GHEA Grapalat" w:cs="Sylfaen"/>
          <w:i/>
          <w:sz w:val="22"/>
          <w:lang w:val="af-ZA"/>
        </w:rPr>
      </w:pPr>
    </w:p>
    <w:p w14:paraId="024E9B4E" w14:textId="77777777" w:rsidR="00341A74" w:rsidRPr="00E6597C" w:rsidRDefault="00341A74" w:rsidP="00EF3662">
      <w:pPr>
        <w:pStyle w:val="aa"/>
        <w:ind w:right="-7" w:firstLine="567"/>
        <w:jc w:val="right"/>
        <w:rPr>
          <w:rFonts w:ascii="GHEA Grapalat" w:hAnsi="GHEA Grapalat" w:cs="Sylfaen"/>
          <w:i/>
          <w:sz w:val="22"/>
          <w:lang w:val="af-ZA"/>
        </w:rPr>
      </w:pPr>
    </w:p>
    <w:p w14:paraId="1CA8BAFB" w14:textId="77777777" w:rsidR="00341A74" w:rsidRPr="00E6597C" w:rsidRDefault="00341A74" w:rsidP="00EF3662">
      <w:pPr>
        <w:pStyle w:val="aa"/>
        <w:ind w:right="-7" w:firstLine="567"/>
        <w:jc w:val="right"/>
        <w:rPr>
          <w:rFonts w:ascii="GHEA Grapalat" w:hAnsi="GHEA Grapalat" w:cs="Sylfaen"/>
          <w:i/>
          <w:sz w:val="22"/>
          <w:lang w:val="af-ZA"/>
        </w:rPr>
      </w:pPr>
    </w:p>
    <w:p w14:paraId="1019F925" w14:textId="77777777" w:rsidR="00341A74" w:rsidRPr="00E6597C" w:rsidRDefault="00341A74" w:rsidP="00EF3662">
      <w:pPr>
        <w:pStyle w:val="aa"/>
        <w:ind w:right="-7" w:firstLine="567"/>
        <w:jc w:val="right"/>
        <w:rPr>
          <w:rFonts w:ascii="GHEA Grapalat" w:hAnsi="GHEA Grapalat" w:cs="Sylfaen"/>
          <w:i/>
          <w:sz w:val="22"/>
          <w:lang w:val="af-ZA"/>
        </w:rPr>
      </w:pPr>
    </w:p>
    <w:p w14:paraId="4F77AF45" w14:textId="77777777" w:rsidR="00341A74" w:rsidRPr="00E6597C" w:rsidRDefault="00341A74" w:rsidP="00EF3662">
      <w:pPr>
        <w:pStyle w:val="aa"/>
        <w:ind w:right="-7" w:firstLine="567"/>
        <w:jc w:val="right"/>
        <w:rPr>
          <w:rFonts w:ascii="GHEA Grapalat" w:hAnsi="GHEA Grapalat" w:cs="Sylfaen"/>
          <w:i/>
          <w:sz w:val="22"/>
          <w:lang w:val="af-ZA"/>
        </w:rPr>
      </w:pPr>
    </w:p>
    <w:p w14:paraId="3D8BD810" w14:textId="77777777" w:rsidR="00341A74" w:rsidRPr="00E6597C" w:rsidRDefault="00341A74" w:rsidP="00EF3662">
      <w:pPr>
        <w:pStyle w:val="aa"/>
        <w:ind w:right="-7" w:firstLine="567"/>
        <w:jc w:val="right"/>
        <w:rPr>
          <w:rFonts w:ascii="GHEA Grapalat" w:hAnsi="GHEA Grapalat" w:cs="Sylfaen"/>
          <w:i/>
          <w:sz w:val="22"/>
          <w:lang w:val="af-ZA"/>
        </w:rPr>
      </w:pPr>
    </w:p>
    <w:p w14:paraId="38ECAA2A" w14:textId="77777777" w:rsidR="00341A74" w:rsidRDefault="00341A74" w:rsidP="00EF3662">
      <w:pPr>
        <w:pStyle w:val="aa"/>
        <w:ind w:right="-7" w:firstLine="567"/>
        <w:jc w:val="right"/>
        <w:rPr>
          <w:rFonts w:ascii="GHEA Grapalat" w:hAnsi="GHEA Grapalat" w:cs="Sylfaen"/>
          <w:i/>
          <w:sz w:val="22"/>
          <w:lang w:val="af-ZA"/>
        </w:rPr>
      </w:pPr>
    </w:p>
    <w:p w14:paraId="6A48EA9E" w14:textId="77777777" w:rsidR="00265A5A" w:rsidRDefault="00265A5A" w:rsidP="00EF3662">
      <w:pPr>
        <w:pStyle w:val="aa"/>
        <w:ind w:right="-7" w:firstLine="567"/>
        <w:jc w:val="right"/>
        <w:rPr>
          <w:rFonts w:ascii="GHEA Grapalat" w:hAnsi="GHEA Grapalat" w:cs="Sylfaen"/>
          <w:i/>
          <w:sz w:val="22"/>
          <w:lang w:val="af-ZA"/>
        </w:rPr>
      </w:pPr>
    </w:p>
    <w:p w14:paraId="0A5D95AE" w14:textId="77777777" w:rsidR="00265A5A" w:rsidRDefault="00265A5A" w:rsidP="00EF3662">
      <w:pPr>
        <w:pStyle w:val="aa"/>
        <w:ind w:right="-7" w:firstLine="567"/>
        <w:jc w:val="right"/>
        <w:rPr>
          <w:rFonts w:ascii="GHEA Grapalat" w:hAnsi="GHEA Grapalat" w:cs="Sylfaen"/>
          <w:i/>
          <w:sz w:val="22"/>
          <w:lang w:val="af-ZA"/>
        </w:rPr>
      </w:pPr>
    </w:p>
    <w:p w14:paraId="4343E55D" w14:textId="77777777" w:rsidR="00265A5A" w:rsidRDefault="00265A5A" w:rsidP="00EF3662">
      <w:pPr>
        <w:pStyle w:val="aa"/>
        <w:ind w:right="-7" w:firstLine="567"/>
        <w:jc w:val="right"/>
        <w:rPr>
          <w:rFonts w:ascii="GHEA Grapalat" w:hAnsi="GHEA Grapalat" w:cs="Sylfaen"/>
          <w:i/>
          <w:sz w:val="22"/>
          <w:lang w:val="af-ZA"/>
        </w:rPr>
      </w:pPr>
    </w:p>
    <w:p w14:paraId="1EC3009F" w14:textId="77777777" w:rsidR="00265A5A" w:rsidRDefault="00265A5A" w:rsidP="00EF3662">
      <w:pPr>
        <w:pStyle w:val="aa"/>
        <w:ind w:right="-7" w:firstLine="567"/>
        <w:jc w:val="right"/>
        <w:rPr>
          <w:rFonts w:ascii="GHEA Grapalat" w:hAnsi="GHEA Grapalat" w:cs="Sylfaen"/>
          <w:i/>
          <w:sz w:val="22"/>
          <w:lang w:val="af-ZA"/>
        </w:rPr>
      </w:pPr>
    </w:p>
    <w:p w14:paraId="39FB9374" w14:textId="77777777" w:rsidR="00265A5A" w:rsidRDefault="00265A5A" w:rsidP="00EF3662">
      <w:pPr>
        <w:pStyle w:val="aa"/>
        <w:ind w:right="-7" w:firstLine="567"/>
        <w:jc w:val="right"/>
        <w:rPr>
          <w:rFonts w:ascii="GHEA Grapalat" w:hAnsi="GHEA Grapalat" w:cs="Sylfaen"/>
          <w:i/>
          <w:sz w:val="22"/>
          <w:lang w:val="af-ZA"/>
        </w:rPr>
      </w:pPr>
    </w:p>
    <w:p w14:paraId="03548BC2" w14:textId="77777777" w:rsidR="00265A5A" w:rsidRDefault="00265A5A" w:rsidP="00EF3662">
      <w:pPr>
        <w:pStyle w:val="aa"/>
        <w:ind w:right="-7" w:firstLine="567"/>
        <w:jc w:val="right"/>
        <w:rPr>
          <w:rFonts w:ascii="GHEA Grapalat" w:hAnsi="GHEA Grapalat" w:cs="Sylfaen"/>
          <w:i/>
          <w:sz w:val="22"/>
          <w:lang w:val="af-ZA"/>
        </w:rPr>
      </w:pPr>
    </w:p>
    <w:p w14:paraId="5D8230F2" w14:textId="77777777" w:rsidR="00265A5A" w:rsidRDefault="00265A5A" w:rsidP="00EF3662">
      <w:pPr>
        <w:pStyle w:val="aa"/>
        <w:ind w:right="-7" w:firstLine="567"/>
        <w:jc w:val="right"/>
        <w:rPr>
          <w:rFonts w:ascii="GHEA Grapalat" w:hAnsi="GHEA Grapalat" w:cs="Sylfaen"/>
          <w:i/>
          <w:sz w:val="22"/>
          <w:lang w:val="af-ZA"/>
        </w:rPr>
      </w:pPr>
    </w:p>
    <w:p w14:paraId="669C98D8" w14:textId="77777777" w:rsidR="00265A5A" w:rsidRDefault="00265A5A" w:rsidP="00EF3662">
      <w:pPr>
        <w:pStyle w:val="aa"/>
        <w:ind w:right="-7" w:firstLine="567"/>
        <w:jc w:val="right"/>
        <w:rPr>
          <w:rFonts w:ascii="GHEA Grapalat" w:hAnsi="GHEA Grapalat" w:cs="Sylfaen"/>
          <w:i/>
          <w:sz w:val="22"/>
          <w:lang w:val="af-ZA"/>
        </w:rPr>
      </w:pPr>
    </w:p>
    <w:p w14:paraId="20A07AA6" w14:textId="77777777" w:rsidR="00265A5A" w:rsidRDefault="00265A5A" w:rsidP="00EF3662">
      <w:pPr>
        <w:pStyle w:val="aa"/>
        <w:ind w:right="-7" w:firstLine="567"/>
        <w:jc w:val="right"/>
        <w:rPr>
          <w:rFonts w:ascii="GHEA Grapalat" w:hAnsi="GHEA Grapalat" w:cs="Sylfaen"/>
          <w:i/>
          <w:sz w:val="22"/>
          <w:lang w:val="af-ZA"/>
        </w:rPr>
      </w:pPr>
    </w:p>
    <w:p w14:paraId="478E0686" w14:textId="77777777" w:rsidR="00265A5A" w:rsidRDefault="00265A5A" w:rsidP="00EF3662">
      <w:pPr>
        <w:pStyle w:val="aa"/>
        <w:ind w:right="-7" w:firstLine="567"/>
        <w:jc w:val="right"/>
        <w:rPr>
          <w:rFonts w:ascii="GHEA Grapalat" w:hAnsi="GHEA Grapalat" w:cs="Sylfaen"/>
          <w:i/>
          <w:sz w:val="22"/>
          <w:lang w:val="af-ZA"/>
        </w:rPr>
      </w:pPr>
    </w:p>
    <w:p w14:paraId="2E9D22D0" w14:textId="77777777" w:rsidR="00265A5A" w:rsidRPr="00E6597C" w:rsidRDefault="00265A5A" w:rsidP="00EF3662">
      <w:pPr>
        <w:pStyle w:val="aa"/>
        <w:ind w:right="-7" w:firstLine="567"/>
        <w:jc w:val="right"/>
        <w:rPr>
          <w:rFonts w:ascii="GHEA Grapalat" w:hAnsi="GHEA Grapalat" w:cs="Sylfaen"/>
          <w:i/>
          <w:sz w:val="22"/>
          <w:lang w:val="af-ZA"/>
        </w:rPr>
      </w:pPr>
    </w:p>
    <w:p w14:paraId="5D4D6120" w14:textId="77777777" w:rsidR="00341A74" w:rsidRPr="00E6597C" w:rsidRDefault="00341A74" w:rsidP="00EF3662">
      <w:pPr>
        <w:pStyle w:val="aa"/>
        <w:ind w:right="-7" w:firstLine="567"/>
        <w:jc w:val="right"/>
        <w:rPr>
          <w:rFonts w:ascii="GHEA Grapalat" w:hAnsi="GHEA Grapalat" w:cs="Sylfaen"/>
          <w:i/>
          <w:sz w:val="22"/>
          <w:lang w:val="af-ZA"/>
        </w:rPr>
      </w:pPr>
    </w:p>
    <w:p w14:paraId="7C93E11D" w14:textId="77777777" w:rsidR="00341A74" w:rsidRPr="00E6597C" w:rsidRDefault="00341A74" w:rsidP="00EF3662">
      <w:pPr>
        <w:pStyle w:val="aa"/>
        <w:ind w:right="-7" w:firstLine="567"/>
        <w:jc w:val="right"/>
        <w:rPr>
          <w:rFonts w:ascii="GHEA Grapalat" w:hAnsi="GHEA Grapalat" w:cs="Sylfaen"/>
          <w:i/>
          <w:sz w:val="22"/>
          <w:lang w:val="af-ZA"/>
        </w:rPr>
      </w:pPr>
    </w:p>
    <w:p w14:paraId="5030033B" w14:textId="77777777" w:rsidR="00826193" w:rsidRPr="00795F70" w:rsidRDefault="00826193" w:rsidP="00EF3662">
      <w:pPr>
        <w:pStyle w:val="aa"/>
        <w:ind w:right="-7" w:firstLine="567"/>
        <w:jc w:val="right"/>
        <w:rPr>
          <w:rFonts w:ascii="GHEA Grapalat" w:hAnsi="GHEA Grapalat" w:cs="Sylfaen"/>
          <w:i/>
          <w:sz w:val="22"/>
          <w:lang w:val="af-ZA"/>
        </w:rPr>
      </w:pPr>
    </w:p>
    <w:p w14:paraId="5CF8C546" w14:textId="77777777" w:rsidR="00797A40" w:rsidRDefault="00797A40" w:rsidP="00EF3662">
      <w:pPr>
        <w:pStyle w:val="aa"/>
        <w:ind w:right="-7" w:firstLine="567"/>
        <w:jc w:val="right"/>
        <w:rPr>
          <w:rFonts w:ascii="GHEA Grapalat" w:hAnsi="GHEA Grapalat" w:cs="Sylfaen"/>
          <w:i/>
          <w:sz w:val="22"/>
          <w:lang w:val="hy-AM"/>
        </w:rPr>
      </w:pPr>
    </w:p>
    <w:p w14:paraId="4EB4FC46" w14:textId="77777777" w:rsidR="0084510C" w:rsidRDefault="0084510C" w:rsidP="00EF3662">
      <w:pPr>
        <w:pStyle w:val="aa"/>
        <w:ind w:right="-7" w:firstLine="567"/>
        <w:jc w:val="right"/>
        <w:rPr>
          <w:rFonts w:ascii="GHEA Grapalat" w:hAnsi="GHEA Grapalat" w:cs="Sylfaen"/>
          <w:i/>
          <w:sz w:val="22"/>
          <w:lang w:val="hy-AM"/>
        </w:rPr>
      </w:pPr>
    </w:p>
    <w:p w14:paraId="103EEE36" w14:textId="77777777" w:rsidR="0084510C" w:rsidRDefault="0084510C" w:rsidP="00EF3662">
      <w:pPr>
        <w:pStyle w:val="aa"/>
        <w:ind w:right="-7" w:firstLine="567"/>
        <w:jc w:val="right"/>
        <w:rPr>
          <w:rFonts w:ascii="GHEA Grapalat" w:hAnsi="GHEA Grapalat" w:cs="Sylfaen"/>
          <w:i/>
          <w:sz w:val="22"/>
          <w:lang w:val="hy-AM"/>
        </w:rPr>
      </w:pPr>
    </w:p>
    <w:p w14:paraId="59454CDB" w14:textId="77777777" w:rsidR="0084510C" w:rsidRPr="0084510C" w:rsidRDefault="0084510C" w:rsidP="00EF3662">
      <w:pPr>
        <w:pStyle w:val="aa"/>
        <w:ind w:right="-7" w:firstLine="567"/>
        <w:jc w:val="right"/>
        <w:rPr>
          <w:rFonts w:ascii="GHEA Grapalat" w:hAnsi="GHEA Grapalat" w:cs="Sylfaen"/>
          <w:i/>
          <w:sz w:val="22"/>
          <w:lang w:val="hy-AM"/>
        </w:rPr>
      </w:pPr>
    </w:p>
    <w:p w14:paraId="52A25316"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385A518D" w14:textId="77777777" w:rsidR="00D5424F" w:rsidRPr="0093002B" w:rsidRDefault="00D5424F" w:rsidP="00D5424F">
      <w:pPr>
        <w:pStyle w:val="aa"/>
        <w:spacing w:after="0"/>
        <w:ind w:firstLine="567"/>
        <w:jc w:val="right"/>
        <w:rPr>
          <w:rFonts w:ascii="GHEA Grapalat" w:hAnsi="GHEA Grapalat" w:cs="Sylfaen"/>
          <w:i/>
          <w:sz w:val="20"/>
          <w:szCs w:val="20"/>
          <w:lang w:val="af-ZA"/>
        </w:rPr>
      </w:pPr>
      <w:proofErr w:type="spellStart"/>
      <w:r w:rsidRPr="0093002B">
        <w:rPr>
          <w:rFonts w:ascii="GHEA Grapalat" w:hAnsi="GHEA Grapalat" w:cs="Sylfaen"/>
          <w:i/>
          <w:sz w:val="20"/>
          <w:szCs w:val="20"/>
        </w:rPr>
        <w:t>Հաստատված</w:t>
      </w:r>
      <w:proofErr w:type="spellEnd"/>
      <w:r w:rsidRPr="0093002B">
        <w:rPr>
          <w:rFonts w:ascii="GHEA Grapalat" w:hAnsi="GHEA Grapalat" w:cs="Times Armenian"/>
          <w:i/>
          <w:sz w:val="20"/>
          <w:szCs w:val="20"/>
          <w:lang w:val="af-ZA"/>
        </w:rPr>
        <w:t xml:space="preserve"> </w:t>
      </w:r>
      <w:r w:rsidRPr="0093002B">
        <w:rPr>
          <w:rFonts w:ascii="GHEA Grapalat" w:hAnsi="GHEA Grapalat" w:cs="Sylfaen"/>
          <w:i/>
          <w:sz w:val="20"/>
          <w:szCs w:val="20"/>
        </w:rPr>
        <w:t>է</w:t>
      </w:r>
    </w:p>
    <w:p w14:paraId="7BF770E6" w14:textId="77777777" w:rsidR="00D5424F" w:rsidRPr="0093002B" w:rsidRDefault="00D5424F" w:rsidP="00D5424F">
      <w:pPr>
        <w:pStyle w:val="aa"/>
        <w:spacing w:after="0"/>
        <w:ind w:firstLine="567"/>
        <w:jc w:val="right"/>
        <w:rPr>
          <w:rFonts w:ascii="GHEA Grapalat" w:hAnsi="GHEA Grapalat" w:cs="Sylfaen"/>
          <w:i/>
          <w:sz w:val="20"/>
          <w:szCs w:val="20"/>
          <w:lang w:val="af-ZA"/>
        </w:rPr>
      </w:pPr>
      <w:r w:rsidRPr="0093002B">
        <w:rPr>
          <w:rFonts w:ascii="GHEA Grapalat" w:hAnsi="GHEA Grapalat" w:cs="Sylfaen"/>
          <w:b/>
          <w:lang w:val="hy-AM"/>
        </w:rPr>
        <w:t>«</w:t>
      </w:r>
      <w:r w:rsidRPr="00093231">
        <w:rPr>
          <w:rFonts w:ascii="GHEA Grapalat" w:hAnsi="GHEA Grapalat" w:cs="Sylfaen"/>
          <w:b/>
          <w:bCs/>
          <w:sz w:val="20"/>
          <w:szCs w:val="28"/>
        </w:rPr>
        <w:t>ԱՄՄՄԴ</w:t>
      </w:r>
      <w:r w:rsidRPr="00DE1AA4">
        <w:rPr>
          <w:rFonts w:ascii="GHEA Grapalat" w:hAnsi="GHEA Grapalat" w:cs="Sylfaen"/>
          <w:b/>
          <w:bCs/>
          <w:sz w:val="20"/>
          <w:szCs w:val="28"/>
          <w:lang w:val="pt-BR"/>
        </w:rPr>
        <w:t xml:space="preserve">- </w:t>
      </w:r>
      <w:r w:rsidRPr="00093231">
        <w:rPr>
          <w:rFonts w:ascii="GHEA Grapalat" w:hAnsi="GHEA Grapalat" w:cs="Sylfaen"/>
          <w:b/>
          <w:bCs/>
          <w:sz w:val="20"/>
          <w:szCs w:val="28"/>
        </w:rPr>
        <w:t>ՀԲՄ</w:t>
      </w:r>
      <w:r>
        <w:rPr>
          <w:rFonts w:ascii="GHEA Grapalat" w:hAnsi="GHEA Grapalat" w:cs="Sylfaen"/>
          <w:b/>
          <w:bCs/>
          <w:szCs w:val="28"/>
        </w:rPr>
        <w:t>ԱՇ</w:t>
      </w:r>
      <w:r w:rsidRPr="00093231">
        <w:rPr>
          <w:rFonts w:ascii="GHEA Grapalat" w:hAnsi="GHEA Grapalat" w:cs="Sylfaen"/>
          <w:b/>
          <w:bCs/>
          <w:sz w:val="20"/>
          <w:szCs w:val="28"/>
        </w:rPr>
        <w:t>ՁԲ</w:t>
      </w:r>
      <w:r w:rsidRPr="00DE1AA4">
        <w:rPr>
          <w:rFonts w:ascii="GHEA Grapalat" w:hAnsi="GHEA Grapalat" w:cs="Sylfaen"/>
          <w:b/>
          <w:bCs/>
          <w:sz w:val="20"/>
          <w:szCs w:val="28"/>
          <w:lang w:val="pt-BR"/>
        </w:rPr>
        <w:t xml:space="preserve"> -2024/01</w:t>
      </w:r>
      <w:r w:rsidRPr="00DE1AA4">
        <w:rPr>
          <w:rFonts w:ascii="GHEA Grapalat" w:hAnsi="GHEA Grapalat" w:cs="Sylfaen"/>
          <w:sz w:val="20"/>
          <w:szCs w:val="28"/>
          <w:lang w:val="pt-BR"/>
        </w:rPr>
        <w:t xml:space="preserve"> </w:t>
      </w:r>
      <w:r w:rsidRPr="0093002B">
        <w:rPr>
          <w:rFonts w:ascii="GHEA Grapalat" w:hAnsi="GHEA Grapalat" w:cs="Sylfaen"/>
          <w:b/>
          <w:lang w:val="hy-AM"/>
        </w:rPr>
        <w:t>»</w:t>
      </w:r>
      <w:proofErr w:type="spellStart"/>
      <w:r w:rsidRPr="0093002B">
        <w:rPr>
          <w:rFonts w:ascii="GHEA Grapalat" w:hAnsi="GHEA Grapalat" w:cs="Sylfaen"/>
          <w:i/>
          <w:sz w:val="20"/>
          <w:szCs w:val="20"/>
        </w:rPr>
        <w:t>ծածկա</w:t>
      </w:r>
      <w:r w:rsidRPr="0093002B">
        <w:rPr>
          <w:rFonts w:ascii="GHEA Grapalat" w:hAnsi="GHEA Grapalat" w:cs="Times Armenian"/>
          <w:i/>
          <w:sz w:val="20"/>
          <w:szCs w:val="20"/>
        </w:rPr>
        <w:t>գ</w:t>
      </w:r>
      <w:r w:rsidRPr="0093002B">
        <w:rPr>
          <w:rFonts w:ascii="GHEA Grapalat" w:hAnsi="GHEA Grapalat" w:cs="Sylfaen"/>
          <w:i/>
          <w:sz w:val="20"/>
          <w:szCs w:val="20"/>
        </w:rPr>
        <w:t>րով</w:t>
      </w:r>
      <w:proofErr w:type="spellEnd"/>
      <w:r w:rsidRPr="0093002B">
        <w:rPr>
          <w:rFonts w:ascii="GHEA Grapalat" w:hAnsi="GHEA Grapalat" w:cs="Times Armenian"/>
          <w:i/>
          <w:sz w:val="20"/>
          <w:szCs w:val="20"/>
          <w:lang w:val="af-ZA"/>
        </w:rPr>
        <w:t xml:space="preserve"> </w:t>
      </w:r>
    </w:p>
    <w:p w14:paraId="5EB33039" w14:textId="77777777" w:rsidR="00D5424F" w:rsidRPr="0093002B" w:rsidRDefault="00D5424F" w:rsidP="00D5424F">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af-ZA"/>
        </w:rPr>
        <w:t xml:space="preserve">Հրատապ </w:t>
      </w:r>
      <w:proofErr w:type="spellStart"/>
      <w:r w:rsidRPr="0093002B">
        <w:rPr>
          <w:rFonts w:ascii="GHEA Grapalat" w:hAnsi="GHEA Grapalat" w:cs="Sylfaen"/>
          <w:i/>
          <w:sz w:val="20"/>
          <w:szCs w:val="20"/>
        </w:rPr>
        <w:t>բաց</w:t>
      </w:r>
      <w:proofErr w:type="spellEnd"/>
      <w:r w:rsidRPr="0093002B">
        <w:rPr>
          <w:rFonts w:ascii="GHEA Grapalat" w:hAnsi="GHEA Grapalat" w:cs="Times Armenian"/>
          <w:i/>
          <w:sz w:val="20"/>
          <w:szCs w:val="20"/>
          <w:lang w:val="af-ZA"/>
        </w:rPr>
        <w:t xml:space="preserve"> մրցույթի գնահատող </w:t>
      </w:r>
      <w:proofErr w:type="spellStart"/>
      <w:r w:rsidRPr="0093002B">
        <w:rPr>
          <w:rFonts w:ascii="GHEA Grapalat" w:hAnsi="GHEA Grapalat" w:cs="Sylfaen"/>
          <w:i/>
          <w:sz w:val="20"/>
          <w:szCs w:val="20"/>
        </w:rPr>
        <w:t>հանձնաժողովի</w:t>
      </w:r>
      <w:proofErr w:type="spellEnd"/>
    </w:p>
    <w:p w14:paraId="1B4DE08A" w14:textId="77777777" w:rsidR="00D5424F" w:rsidRPr="0093002B" w:rsidRDefault="00D5424F" w:rsidP="00D5424F">
      <w:pPr>
        <w:pStyle w:val="aa"/>
        <w:spacing w:after="0"/>
        <w:ind w:firstLine="567"/>
        <w:jc w:val="right"/>
        <w:rPr>
          <w:rFonts w:ascii="GHEA Grapalat" w:hAnsi="GHEA Grapalat"/>
          <w:i/>
          <w:sz w:val="20"/>
          <w:szCs w:val="20"/>
          <w:lang w:val="af-ZA"/>
        </w:rPr>
      </w:pPr>
      <w:r w:rsidRPr="0093002B">
        <w:rPr>
          <w:rFonts w:ascii="GHEA Grapalat" w:hAnsi="GHEA Grapalat" w:cs="Sylfaen"/>
          <w:i/>
          <w:sz w:val="20"/>
          <w:szCs w:val="20"/>
          <w:lang w:val="af-ZA"/>
        </w:rPr>
        <w:t xml:space="preserve"> 20</w:t>
      </w:r>
      <w:r>
        <w:rPr>
          <w:rFonts w:ascii="GHEA Grapalat" w:hAnsi="GHEA Grapalat" w:cs="Sylfaen"/>
          <w:i/>
          <w:sz w:val="20"/>
          <w:szCs w:val="20"/>
          <w:lang w:val="af-ZA"/>
        </w:rPr>
        <w:t>24</w:t>
      </w:r>
      <w:r w:rsidRPr="0093002B">
        <w:rPr>
          <w:rFonts w:ascii="GHEA Grapalat" w:hAnsi="GHEA Grapalat" w:cs="Sylfaen"/>
          <w:i/>
          <w:sz w:val="20"/>
          <w:szCs w:val="20"/>
        </w:rPr>
        <w:t>թ</w:t>
      </w:r>
      <w:r w:rsidRPr="0093002B">
        <w:rPr>
          <w:rFonts w:ascii="GHEA Grapalat" w:hAnsi="GHEA Grapalat" w:cs="Times Armenian"/>
          <w:i/>
          <w:sz w:val="20"/>
          <w:szCs w:val="20"/>
          <w:lang w:val="af-ZA"/>
        </w:rPr>
        <w:t xml:space="preserve">.  </w:t>
      </w:r>
      <w:r>
        <w:rPr>
          <w:rFonts w:ascii="GHEA Grapalat" w:hAnsi="GHEA Grapalat" w:cs="Times Armenian"/>
          <w:i/>
          <w:sz w:val="20"/>
          <w:szCs w:val="20"/>
          <w:u w:val="single"/>
          <w:lang w:val="af-ZA"/>
        </w:rPr>
        <w:t>09.0</w:t>
      </w:r>
      <w:r w:rsidRPr="007141E5">
        <w:rPr>
          <w:rFonts w:ascii="GHEA Grapalat" w:hAnsi="GHEA Grapalat" w:cs="Times Armenian"/>
          <w:i/>
          <w:sz w:val="20"/>
          <w:szCs w:val="20"/>
          <w:u w:val="single"/>
          <w:lang w:val="af-ZA"/>
        </w:rPr>
        <w:t>9</w:t>
      </w:r>
      <w:r w:rsidRPr="0093002B">
        <w:rPr>
          <w:rFonts w:ascii="GHEA Grapalat" w:hAnsi="GHEA Grapalat" w:cs="Times Armenian"/>
          <w:i/>
          <w:sz w:val="20"/>
          <w:szCs w:val="20"/>
          <w:lang w:val="af-ZA"/>
        </w:rPr>
        <w:t xml:space="preserve">-ի </w:t>
      </w:r>
      <w:r w:rsidRPr="0093002B">
        <w:rPr>
          <w:rFonts w:ascii="GHEA Grapalat" w:hAnsi="GHEA Grapalat" w:cs="Times Armenian"/>
          <w:i/>
          <w:sz w:val="20"/>
          <w:szCs w:val="20"/>
          <w:vertAlign w:val="subscript"/>
          <w:lang w:val="af-ZA"/>
        </w:rPr>
        <w:t xml:space="preserve"> </w:t>
      </w:r>
      <w:r w:rsidRPr="0093002B">
        <w:rPr>
          <w:rFonts w:ascii="GHEA Grapalat" w:hAnsi="GHEA Grapalat" w:cs="Times Armenian"/>
          <w:i/>
          <w:sz w:val="20"/>
          <w:szCs w:val="20"/>
          <w:lang w:val="af-ZA"/>
        </w:rPr>
        <w:t xml:space="preserve">N </w:t>
      </w:r>
      <w:r w:rsidRPr="0093002B">
        <w:rPr>
          <w:rFonts w:ascii="GHEA Grapalat" w:hAnsi="GHEA Grapalat" w:cs="Times Armenian"/>
          <w:i/>
          <w:sz w:val="20"/>
          <w:szCs w:val="20"/>
          <w:u w:val="single"/>
          <w:lang w:val="af-ZA"/>
        </w:rPr>
        <w:t xml:space="preserve">     </w:t>
      </w:r>
      <w:r>
        <w:rPr>
          <w:rFonts w:ascii="GHEA Grapalat" w:hAnsi="GHEA Grapalat" w:cs="Times Armenian"/>
          <w:i/>
          <w:sz w:val="20"/>
          <w:szCs w:val="20"/>
          <w:u w:val="single"/>
          <w:lang w:val="af-ZA"/>
        </w:rPr>
        <w:t>1</w:t>
      </w:r>
      <w:r w:rsidRPr="0093002B">
        <w:rPr>
          <w:rFonts w:ascii="GHEA Grapalat" w:hAnsi="GHEA Grapalat" w:cs="Times Armenian"/>
          <w:i/>
          <w:sz w:val="20"/>
          <w:szCs w:val="20"/>
          <w:u w:val="single"/>
          <w:lang w:val="af-ZA"/>
        </w:rPr>
        <w:t xml:space="preserve">    </w:t>
      </w:r>
      <w:proofErr w:type="spellStart"/>
      <w:r w:rsidRPr="0093002B">
        <w:rPr>
          <w:rFonts w:ascii="GHEA Grapalat" w:hAnsi="GHEA Grapalat" w:cs="Sylfaen"/>
          <w:i/>
          <w:sz w:val="20"/>
          <w:szCs w:val="20"/>
        </w:rPr>
        <w:t>որոշմամբ</w:t>
      </w:r>
      <w:proofErr w:type="spellEnd"/>
    </w:p>
    <w:p w14:paraId="15ABBBD8" w14:textId="77777777" w:rsidR="00096865" w:rsidRPr="00E6597C" w:rsidRDefault="00096865" w:rsidP="00EF3662">
      <w:pPr>
        <w:pStyle w:val="aa"/>
        <w:ind w:right="-7" w:firstLine="567"/>
        <w:jc w:val="center"/>
        <w:rPr>
          <w:rFonts w:ascii="GHEA Grapalat" w:hAnsi="GHEA Grapalat"/>
          <w:lang w:val="af-ZA"/>
        </w:rPr>
      </w:pPr>
    </w:p>
    <w:p w14:paraId="7851F94C" w14:textId="77777777" w:rsidR="00EB7CDA" w:rsidRDefault="00CB3C87" w:rsidP="00CB3C87">
      <w:pPr>
        <w:pStyle w:val="aa"/>
        <w:tabs>
          <w:tab w:val="left" w:pos="5968"/>
        </w:tabs>
        <w:ind w:right="-7" w:firstLine="567"/>
        <w:rPr>
          <w:rFonts w:ascii="GHEA Grapalat" w:hAnsi="GHEA Grapalat"/>
          <w:b/>
          <w:i/>
          <w:lang w:val="hy-AM"/>
        </w:rPr>
      </w:pPr>
      <w:r w:rsidRPr="00EB7CDA">
        <w:rPr>
          <w:rFonts w:ascii="GHEA Grapalat" w:hAnsi="GHEA Grapalat"/>
          <w:b/>
          <w:i/>
          <w:lang w:val="af-ZA"/>
        </w:rPr>
        <w:t xml:space="preserve">                                </w:t>
      </w:r>
    </w:p>
    <w:p w14:paraId="7BD5E2C6" w14:textId="77777777" w:rsidR="00EB7CDA" w:rsidRDefault="00EB7CDA" w:rsidP="00CB3C87">
      <w:pPr>
        <w:pStyle w:val="aa"/>
        <w:tabs>
          <w:tab w:val="left" w:pos="5968"/>
        </w:tabs>
        <w:ind w:right="-7" w:firstLine="567"/>
        <w:rPr>
          <w:rFonts w:ascii="GHEA Grapalat" w:hAnsi="GHEA Grapalat"/>
          <w:b/>
          <w:i/>
          <w:lang w:val="hy-AM"/>
        </w:rPr>
      </w:pPr>
    </w:p>
    <w:p w14:paraId="5769C408" w14:textId="77777777" w:rsidR="00D5424F" w:rsidRPr="007141E5" w:rsidRDefault="00EB7CDA" w:rsidP="00D5424F">
      <w:pPr>
        <w:pStyle w:val="a3"/>
        <w:spacing w:line="240" w:lineRule="auto"/>
        <w:ind w:firstLine="0"/>
        <w:jc w:val="center"/>
        <w:rPr>
          <w:rFonts w:ascii="GHEA Grapalat" w:hAnsi="GHEA Grapalat"/>
          <w:i w:val="0"/>
          <w:sz w:val="24"/>
          <w:szCs w:val="24"/>
          <w:lang w:val="af-ZA"/>
        </w:rPr>
      </w:pPr>
      <w:r>
        <w:rPr>
          <w:rFonts w:ascii="GHEA Grapalat" w:hAnsi="GHEA Grapalat"/>
          <w:b/>
          <w:i w:val="0"/>
          <w:lang w:val="hy-AM"/>
        </w:rPr>
        <w:t xml:space="preserve">                                    </w:t>
      </w:r>
      <w:r w:rsidR="00CB3C87" w:rsidRPr="00EB7CDA">
        <w:rPr>
          <w:rFonts w:ascii="GHEA Grapalat" w:hAnsi="GHEA Grapalat"/>
          <w:b/>
          <w:i w:val="0"/>
          <w:lang w:val="af-ZA"/>
        </w:rPr>
        <w:t xml:space="preserve">  </w:t>
      </w:r>
      <w:r w:rsidR="00D5424F" w:rsidRPr="007141E5">
        <w:rPr>
          <w:rFonts w:ascii="GHEA Grapalat" w:hAnsi="GHEA Grapalat"/>
          <w:i w:val="0"/>
          <w:sz w:val="28"/>
          <w:szCs w:val="28"/>
          <w:lang w:val="af-ZA"/>
        </w:rPr>
        <w:t></w:t>
      </w:r>
      <w:r w:rsidR="00D5424F" w:rsidRPr="00D5424F">
        <w:rPr>
          <w:rFonts w:ascii="GHEA Grapalat" w:hAnsi="GHEA Grapalat"/>
          <w:b/>
          <w:i w:val="0"/>
          <w:sz w:val="28"/>
          <w:szCs w:val="28"/>
          <w:lang w:val="af-ZA"/>
        </w:rPr>
        <w:t>Մյասնիկյանի Արայի անվան միջնակարգ դպրոց ՊՈԱԿ</w:t>
      </w:r>
    </w:p>
    <w:p w14:paraId="0F925BB9" w14:textId="77777777" w:rsidR="00D5424F" w:rsidRPr="0093002B" w:rsidRDefault="00D5424F" w:rsidP="00D5424F">
      <w:pPr>
        <w:pStyle w:val="aa"/>
        <w:tabs>
          <w:tab w:val="left" w:pos="5968"/>
        </w:tabs>
        <w:ind w:right="-7" w:firstLine="567"/>
        <w:rPr>
          <w:rFonts w:ascii="GHEA Grapalat" w:hAnsi="GHEA Grapalat"/>
          <w:lang w:val="af-ZA"/>
        </w:rPr>
      </w:pPr>
      <w:r w:rsidRPr="0093002B">
        <w:rPr>
          <w:rFonts w:ascii="GHEA Grapalat" w:hAnsi="GHEA Grapalat"/>
          <w:lang w:val="af-ZA"/>
        </w:rPr>
        <w:tab/>
      </w:r>
    </w:p>
    <w:p w14:paraId="7CD5827F" w14:textId="77777777" w:rsidR="00096865" w:rsidRPr="00EB7CDA" w:rsidRDefault="00096865" w:rsidP="00CB3C87">
      <w:pPr>
        <w:pStyle w:val="aa"/>
        <w:tabs>
          <w:tab w:val="left" w:pos="5968"/>
        </w:tabs>
        <w:ind w:right="-7" w:firstLine="567"/>
        <w:rPr>
          <w:rFonts w:ascii="GHEA Grapalat" w:hAnsi="GHEA Grapalat"/>
          <w:b/>
          <w:lang w:val="af-ZA"/>
        </w:rPr>
      </w:pPr>
      <w:r w:rsidRPr="00EB7CDA">
        <w:rPr>
          <w:rFonts w:ascii="GHEA Grapalat" w:hAnsi="GHEA Grapalat"/>
          <w:b/>
          <w:lang w:val="af-ZA"/>
        </w:rPr>
        <w:tab/>
      </w:r>
    </w:p>
    <w:p w14:paraId="25FC4E7B" w14:textId="77777777" w:rsidR="00EB7CDA" w:rsidRDefault="00EB7CDA" w:rsidP="00EF3662">
      <w:pPr>
        <w:pStyle w:val="aa"/>
        <w:ind w:right="-7" w:firstLine="567"/>
        <w:jc w:val="center"/>
        <w:rPr>
          <w:rFonts w:ascii="GHEA Grapalat" w:hAnsi="GHEA Grapalat" w:cs="Sylfaen"/>
          <w:sz w:val="44"/>
          <w:szCs w:val="44"/>
          <w:lang w:val="hy-AM"/>
        </w:rPr>
      </w:pPr>
    </w:p>
    <w:p w14:paraId="5B5B8066" w14:textId="77777777" w:rsidR="00EB7CDA" w:rsidRDefault="00EB7CDA" w:rsidP="00EF3662">
      <w:pPr>
        <w:pStyle w:val="aa"/>
        <w:ind w:right="-7" w:firstLine="567"/>
        <w:jc w:val="center"/>
        <w:rPr>
          <w:rFonts w:ascii="GHEA Grapalat" w:hAnsi="GHEA Grapalat" w:cs="Sylfaen"/>
          <w:sz w:val="44"/>
          <w:szCs w:val="44"/>
          <w:lang w:val="hy-AM"/>
        </w:rPr>
      </w:pPr>
    </w:p>
    <w:p w14:paraId="6059C057" w14:textId="77777777" w:rsidR="00EB7CDA" w:rsidRDefault="00EB7CDA" w:rsidP="00EF3662">
      <w:pPr>
        <w:pStyle w:val="aa"/>
        <w:ind w:right="-7" w:firstLine="567"/>
        <w:jc w:val="center"/>
        <w:rPr>
          <w:rFonts w:ascii="GHEA Grapalat" w:hAnsi="GHEA Grapalat" w:cs="Sylfaen"/>
          <w:sz w:val="44"/>
          <w:szCs w:val="44"/>
          <w:lang w:val="hy-AM"/>
        </w:rPr>
      </w:pPr>
    </w:p>
    <w:p w14:paraId="6E34AA09" w14:textId="77777777" w:rsidR="00EB7CDA" w:rsidRDefault="00EB7CDA" w:rsidP="00EF3662">
      <w:pPr>
        <w:pStyle w:val="aa"/>
        <w:ind w:right="-7" w:firstLine="567"/>
        <w:jc w:val="center"/>
        <w:rPr>
          <w:rFonts w:ascii="GHEA Grapalat" w:hAnsi="GHEA Grapalat" w:cs="Sylfaen"/>
          <w:sz w:val="44"/>
          <w:szCs w:val="44"/>
          <w:lang w:val="hy-AM"/>
        </w:rPr>
      </w:pPr>
    </w:p>
    <w:p w14:paraId="756C12B4" w14:textId="77777777" w:rsidR="00096865" w:rsidRPr="009132D5" w:rsidRDefault="00096865" w:rsidP="00EF3662">
      <w:pPr>
        <w:pStyle w:val="aa"/>
        <w:ind w:right="-7" w:firstLine="567"/>
        <w:jc w:val="center"/>
        <w:rPr>
          <w:rFonts w:ascii="GHEA Grapalat" w:hAnsi="GHEA Grapalat" w:cs="Sylfaen"/>
          <w:b/>
          <w:sz w:val="44"/>
          <w:szCs w:val="44"/>
          <w:lang w:val="af-ZA"/>
        </w:rPr>
      </w:pPr>
      <w:r w:rsidRPr="009132D5">
        <w:rPr>
          <w:rFonts w:ascii="GHEA Grapalat" w:hAnsi="GHEA Grapalat" w:cs="Sylfaen"/>
          <w:b/>
          <w:sz w:val="44"/>
          <w:szCs w:val="44"/>
          <w:lang w:val="hy-AM"/>
        </w:rPr>
        <w:t>Հ</w:t>
      </w:r>
      <w:r w:rsidRPr="009132D5">
        <w:rPr>
          <w:rFonts w:ascii="GHEA Grapalat" w:hAnsi="GHEA Grapalat" w:cs="Times Armenian"/>
          <w:b/>
          <w:sz w:val="44"/>
          <w:szCs w:val="44"/>
          <w:lang w:val="af-ZA"/>
        </w:rPr>
        <w:t xml:space="preserve"> </w:t>
      </w:r>
      <w:r w:rsidRPr="009132D5">
        <w:rPr>
          <w:rFonts w:ascii="GHEA Grapalat" w:hAnsi="GHEA Grapalat" w:cs="Sylfaen"/>
          <w:b/>
          <w:sz w:val="44"/>
          <w:szCs w:val="44"/>
          <w:lang w:val="hy-AM"/>
        </w:rPr>
        <w:t>Ր</w:t>
      </w:r>
      <w:r w:rsidRPr="009132D5">
        <w:rPr>
          <w:rFonts w:ascii="GHEA Grapalat" w:hAnsi="GHEA Grapalat" w:cs="Times Armenian"/>
          <w:b/>
          <w:sz w:val="44"/>
          <w:szCs w:val="44"/>
          <w:lang w:val="af-ZA"/>
        </w:rPr>
        <w:t xml:space="preserve"> </w:t>
      </w:r>
      <w:r w:rsidRPr="009132D5">
        <w:rPr>
          <w:rFonts w:ascii="GHEA Grapalat" w:hAnsi="GHEA Grapalat" w:cs="Sylfaen"/>
          <w:b/>
          <w:sz w:val="44"/>
          <w:szCs w:val="44"/>
          <w:lang w:val="hy-AM"/>
        </w:rPr>
        <w:t>Ա</w:t>
      </w:r>
      <w:r w:rsidRPr="009132D5">
        <w:rPr>
          <w:rFonts w:ascii="GHEA Grapalat" w:hAnsi="GHEA Grapalat" w:cs="Times Armenian"/>
          <w:b/>
          <w:sz w:val="44"/>
          <w:szCs w:val="44"/>
          <w:lang w:val="af-ZA"/>
        </w:rPr>
        <w:t xml:space="preserve"> </w:t>
      </w:r>
      <w:r w:rsidRPr="009132D5">
        <w:rPr>
          <w:rFonts w:ascii="GHEA Grapalat" w:hAnsi="GHEA Grapalat" w:cs="Sylfaen"/>
          <w:b/>
          <w:sz w:val="44"/>
          <w:szCs w:val="44"/>
          <w:lang w:val="hy-AM"/>
        </w:rPr>
        <w:t>Վ</w:t>
      </w:r>
      <w:r w:rsidRPr="009132D5">
        <w:rPr>
          <w:rFonts w:ascii="GHEA Grapalat" w:hAnsi="GHEA Grapalat" w:cs="Times Armenian"/>
          <w:b/>
          <w:sz w:val="44"/>
          <w:szCs w:val="44"/>
          <w:lang w:val="af-ZA"/>
        </w:rPr>
        <w:t xml:space="preserve"> </w:t>
      </w:r>
      <w:r w:rsidRPr="009132D5">
        <w:rPr>
          <w:rFonts w:ascii="GHEA Grapalat" w:hAnsi="GHEA Grapalat" w:cs="Sylfaen"/>
          <w:b/>
          <w:sz w:val="44"/>
          <w:szCs w:val="44"/>
          <w:lang w:val="hy-AM"/>
        </w:rPr>
        <w:t>Ե</w:t>
      </w:r>
      <w:r w:rsidRPr="009132D5">
        <w:rPr>
          <w:rFonts w:ascii="GHEA Grapalat" w:hAnsi="GHEA Grapalat" w:cs="Times Armenian"/>
          <w:b/>
          <w:sz w:val="44"/>
          <w:szCs w:val="44"/>
          <w:lang w:val="af-ZA"/>
        </w:rPr>
        <w:t xml:space="preserve"> </w:t>
      </w:r>
      <w:r w:rsidRPr="009132D5">
        <w:rPr>
          <w:rFonts w:ascii="GHEA Grapalat" w:hAnsi="GHEA Grapalat" w:cs="Sylfaen"/>
          <w:b/>
          <w:sz w:val="44"/>
          <w:szCs w:val="44"/>
          <w:lang w:val="hy-AM"/>
        </w:rPr>
        <w:t>Ր</w:t>
      </w:r>
    </w:p>
    <w:p w14:paraId="4E1671E9" w14:textId="77777777" w:rsidR="00D5424F" w:rsidRPr="007141E5" w:rsidRDefault="00D5424F" w:rsidP="00D5424F">
      <w:pPr>
        <w:pStyle w:val="a3"/>
        <w:spacing w:line="240" w:lineRule="auto"/>
        <w:ind w:firstLine="0"/>
        <w:jc w:val="center"/>
        <w:rPr>
          <w:rFonts w:ascii="GHEA Grapalat" w:hAnsi="GHEA Grapalat"/>
          <w:i w:val="0"/>
          <w:sz w:val="22"/>
          <w:szCs w:val="22"/>
          <w:lang w:val="af-ZA"/>
        </w:rPr>
      </w:pPr>
      <w:r w:rsidRPr="007141E5">
        <w:rPr>
          <w:rFonts w:ascii="GHEA Grapalat" w:hAnsi="GHEA Grapalat"/>
          <w:i w:val="0"/>
          <w:sz w:val="22"/>
          <w:szCs w:val="22"/>
          <w:lang w:val="af-ZA"/>
        </w:rPr>
        <w:t>ՄՅԱՍՆԻԿՅԱՆԻ ԱՐԱՅԻ ԱՆՎԱՆ ՄԻՋՆԱԿԱՐԳ ԴՊՐՈՑ ՊՈԱԿ</w:t>
      </w:r>
      <w:r w:rsidRPr="007141E5">
        <w:rPr>
          <w:rFonts w:ascii="GHEA Grapalat" w:hAnsi="GHEA Grapalat" w:cs="Sylfaen"/>
          <w:sz w:val="22"/>
          <w:szCs w:val="22"/>
          <w:lang w:val="af-ZA"/>
        </w:rPr>
        <w:t>-</w:t>
      </w:r>
      <w:r w:rsidRPr="00863DF7">
        <w:rPr>
          <w:rFonts w:ascii="GHEA Grapalat" w:hAnsi="GHEA Grapalat" w:cs="Sylfaen"/>
          <w:sz w:val="22"/>
          <w:szCs w:val="22"/>
          <w:lang w:val="hy-AM"/>
        </w:rPr>
        <w:t>Ի</w:t>
      </w:r>
      <w:r w:rsidRPr="007141E5">
        <w:rPr>
          <w:rFonts w:ascii="GHEA Grapalat" w:hAnsi="GHEA Grapalat" w:cs="Sylfaen"/>
          <w:sz w:val="22"/>
          <w:szCs w:val="22"/>
          <w:lang w:val="af-ZA"/>
        </w:rPr>
        <w:t xml:space="preserve"> </w:t>
      </w:r>
      <w:r w:rsidRPr="00863DF7">
        <w:rPr>
          <w:rFonts w:ascii="GHEA Grapalat" w:hAnsi="GHEA Grapalat" w:cs="Sylfaen"/>
          <w:sz w:val="22"/>
          <w:szCs w:val="22"/>
          <w:lang w:val="hy-AM"/>
        </w:rPr>
        <w:t>ԿԱՐԻՔՆԵՐԻ</w:t>
      </w:r>
      <w:r w:rsidRPr="007141E5">
        <w:rPr>
          <w:rFonts w:ascii="GHEA Grapalat" w:hAnsi="GHEA Grapalat" w:cs="Times Armenian"/>
          <w:sz w:val="22"/>
          <w:szCs w:val="22"/>
          <w:lang w:val="af-ZA"/>
        </w:rPr>
        <w:t xml:space="preserve"> </w:t>
      </w:r>
      <w:r w:rsidRPr="00863DF7">
        <w:rPr>
          <w:rFonts w:ascii="GHEA Grapalat" w:hAnsi="GHEA Grapalat" w:cs="Sylfaen"/>
          <w:sz w:val="22"/>
          <w:szCs w:val="22"/>
          <w:lang w:val="hy-AM"/>
        </w:rPr>
        <w:t>ՀԱՄԱՐ</w:t>
      </w:r>
      <w:r w:rsidRPr="007141E5">
        <w:rPr>
          <w:rFonts w:ascii="GHEA Grapalat" w:hAnsi="GHEA Grapalat" w:cs="Sylfaen"/>
          <w:sz w:val="22"/>
          <w:szCs w:val="22"/>
          <w:lang w:val="af-ZA"/>
        </w:rPr>
        <w:t xml:space="preserve"> </w:t>
      </w:r>
      <w:r w:rsidRPr="007141E5">
        <w:rPr>
          <w:rFonts w:ascii="GHEA Grapalat" w:hAnsi="GHEA Grapalat"/>
          <w:i w:val="0"/>
          <w:sz w:val="22"/>
          <w:szCs w:val="22"/>
          <w:lang w:val="af-ZA"/>
        </w:rPr>
        <w:t>ՄՅԱՍՆԻԿՅԱՆԻ ԱՐԱՅԻ ԱՆՎԱՆ ՄԻՋՆԱԿԱՐԳ ԴՊՐՈՑ ՊՈԱԿ-</w:t>
      </w:r>
      <w:r w:rsidRPr="00863DF7">
        <w:rPr>
          <w:rFonts w:ascii="GHEA Grapalat" w:hAnsi="GHEA Grapalat"/>
          <w:i w:val="0"/>
          <w:sz w:val="22"/>
          <w:szCs w:val="22"/>
          <w:lang w:val="hy-AM"/>
        </w:rPr>
        <w:t>Ի</w:t>
      </w:r>
      <w:r w:rsidRPr="007141E5">
        <w:rPr>
          <w:rFonts w:ascii="GHEA Grapalat" w:hAnsi="GHEA Grapalat"/>
          <w:sz w:val="22"/>
          <w:szCs w:val="22"/>
          <w:lang w:val="hy-AM"/>
        </w:rPr>
        <w:t xml:space="preserve"> </w:t>
      </w:r>
      <w:r>
        <w:rPr>
          <w:rFonts w:ascii="GHEA Grapalat" w:hAnsi="GHEA Grapalat"/>
          <w:sz w:val="22"/>
          <w:szCs w:val="22"/>
          <w:lang w:val="hy-AM"/>
        </w:rPr>
        <w:t xml:space="preserve"> ՄԱՍՆԱՇԵՆՔԻ </w:t>
      </w:r>
      <w:r w:rsidRPr="007141E5">
        <w:rPr>
          <w:rFonts w:ascii="GHEA Grapalat" w:hAnsi="GHEA Grapalat"/>
          <w:sz w:val="22"/>
          <w:szCs w:val="22"/>
          <w:lang w:val="hy-AM"/>
        </w:rPr>
        <w:t>ՏԱՆԻՔԻ ՎԵՐԱՆՈՐՈԳՄԱՆ ԱՇԽԱՏԱՆՔՆԵՐԻ</w:t>
      </w:r>
      <w:r w:rsidRPr="007141E5">
        <w:rPr>
          <w:rFonts w:ascii="GHEA Grapalat" w:hAnsi="GHEA Grapalat" w:cs="Sylfaen"/>
          <w:sz w:val="22"/>
          <w:szCs w:val="22"/>
          <w:lang w:val="af-ZA"/>
        </w:rPr>
        <w:t xml:space="preserve">» </w:t>
      </w:r>
      <w:r w:rsidRPr="00863DF7">
        <w:rPr>
          <w:rFonts w:ascii="GHEA Grapalat" w:hAnsi="GHEA Grapalat" w:cs="Sylfaen"/>
          <w:sz w:val="22"/>
          <w:szCs w:val="22"/>
          <w:lang w:val="hy-AM"/>
        </w:rPr>
        <w:t>ՁԵՌՔԲԵՐՄԱՆ</w:t>
      </w:r>
      <w:r w:rsidRPr="007141E5">
        <w:rPr>
          <w:rFonts w:ascii="GHEA Grapalat" w:hAnsi="GHEA Grapalat" w:cs="Times Armenian"/>
          <w:sz w:val="22"/>
          <w:szCs w:val="22"/>
          <w:lang w:val="af-ZA"/>
        </w:rPr>
        <w:t xml:space="preserve"> </w:t>
      </w:r>
      <w:r w:rsidRPr="00863DF7">
        <w:rPr>
          <w:rFonts w:ascii="GHEA Grapalat" w:hAnsi="GHEA Grapalat" w:cs="Sylfaen"/>
          <w:sz w:val="22"/>
          <w:szCs w:val="22"/>
          <w:lang w:val="hy-AM"/>
        </w:rPr>
        <w:t>ՆՊԱՏԱԿՈՎ</w:t>
      </w:r>
      <w:r w:rsidRPr="007141E5">
        <w:rPr>
          <w:rFonts w:ascii="GHEA Grapalat" w:hAnsi="GHEA Grapalat" w:cs="Sylfaen"/>
          <w:sz w:val="22"/>
          <w:szCs w:val="22"/>
          <w:lang w:val="af-ZA"/>
        </w:rPr>
        <w:t xml:space="preserve"> </w:t>
      </w:r>
      <w:r w:rsidRPr="007141E5">
        <w:rPr>
          <w:rFonts w:ascii="GHEA Grapalat" w:hAnsi="GHEA Grapalat" w:cs="Times Armenian"/>
          <w:sz w:val="22"/>
          <w:szCs w:val="22"/>
          <w:lang w:val="af-ZA"/>
        </w:rPr>
        <w:t xml:space="preserve"> </w:t>
      </w:r>
      <w:r w:rsidRPr="00863DF7">
        <w:rPr>
          <w:rFonts w:ascii="GHEA Grapalat" w:hAnsi="GHEA Grapalat" w:cs="Sylfaen"/>
          <w:sz w:val="22"/>
          <w:szCs w:val="22"/>
          <w:lang w:val="hy-AM"/>
        </w:rPr>
        <w:t>ՀԱՅՏԱՐԱՐՎԱԾ</w:t>
      </w:r>
      <w:r w:rsidRPr="007141E5">
        <w:rPr>
          <w:rFonts w:ascii="GHEA Grapalat" w:hAnsi="GHEA Grapalat" w:cs="Sylfaen"/>
          <w:sz w:val="22"/>
          <w:szCs w:val="22"/>
          <w:lang w:val="af-ZA"/>
        </w:rPr>
        <w:t xml:space="preserve">  ՀՐԱՏԱՊ</w:t>
      </w:r>
      <w:r w:rsidRPr="007141E5">
        <w:rPr>
          <w:rFonts w:ascii="GHEA Grapalat" w:hAnsi="GHEA Grapalat" w:cs="Times Armenian"/>
          <w:sz w:val="22"/>
          <w:szCs w:val="22"/>
          <w:lang w:val="af-ZA"/>
        </w:rPr>
        <w:t xml:space="preserve"> </w:t>
      </w:r>
      <w:r w:rsidRPr="00863DF7">
        <w:rPr>
          <w:rFonts w:ascii="GHEA Grapalat" w:hAnsi="GHEA Grapalat" w:cs="Sylfaen"/>
          <w:sz w:val="22"/>
          <w:szCs w:val="22"/>
          <w:lang w:val="hy-AM"/>
        </w:rPr>
        <w:t>ԲԱՑ</w:t>
      </w:r>
      <w:r w:rsidRPr="007141E5">
        <w:rPr>
          <w:rFonts w:ascii="GHEA Grapalat" w:hAnsi="GHEA Grapalat" w:cs="Times Armenian"/>
          <w:sz w:val="22"/>
          <w:szCs w:val="22"/>
          <w:lang w:val="af-ZA"/>
        </w:rPr>
        <w:t xml:space="preserve"> </w:t>
      </w:r>
      <w:r w:rsidRPr="00863DF7">
        <w:rPr>
          <w:rFonts w:ascii="GHEA Grapalat" w:hAnsi="GHEA Grapalat" w:cs="Sylfaen"/>
          <w:sz w:val="22"/>
          <w:szCs w:val="22"/>
          <w:lang w:val="hy-AM"/>
        </w:rPr>
        <w:t>ՄՐՑՈՒՅԹԻ</w:t>
      </w:r>
    </w:p>
    <w:p w14:paraId="4E1CCE7C" w14:textId="77777777" w:rsidR="001A43A4" w:rsidRPr="00E6597C" w:rsidRDefault="006F0D3F" w:rsidP="00CB3C87">
      <w:pPr>
        <w:pStyle w:val="aa"/>
        <w:ind w:right="-7"/>
        <w:jc w:val="center"/>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5D1812">
        <w:rPr>
          <w:rFonts w:ascii="GHEA Grapalat" w:hAnsi="GHEA Grapalat" w:cs="Sylfaen"/>
          <w:i/>
          <w:sz w:val="22"/>
          <w:szCs w:val="22"/>
          <w:highlight w:val="yellow"/>
          <w:lang w:val="hy-AM"/>
        </w:rPr>
        <w:lastRenderedPageBreak/>
        <w:t>Հարգելի</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մասնակից</w:t>
      </w:r>
      <w:r w:rsidR="00677658" w:rsidRPr="00EB7CDA">
        <w:rPr>
          <w:rFonts w:ascii="GHEA Grapalat" w:hAnsi="GHEA Grapalat" w:cs="Sylfaen"/>
          <w:i/>
          <w:sz w:val="22"/>
          <w:szCs w:val="22"/>
          <w:highlight w:val="yellow"/>
          <w:lang w:val="af-ZA"/>
        </w:rPr>
        <w:t xml:space="preserve"> </w:t>
      </w:r>
      <w:r w:rsidR="00884204" w:rsidRPr="005D1812">
        <w:rPr>
          <w:rFonts w:ascii="GHEA Grapalat" w:hAnsi="GHEA Grapalat" w:cs="Sylfaen"/>
          <w:i/>
          <w:sz w:val="22"/>
          <w:szCs w:val="22"/>
          <w:highlight w:val="yellow"/>
          <w:lang w:val="hy-AM"/>
        </w:rPr>
        <w:t>ն</w:t>
      </w:r>
      <w:r w:rsidR="00096865" w:rsidRPr="005D1812">
        <w:rPr>
          <w:rFonts w:ascii="GHEA Grapalat" w:hAnsi="GHEA Grapalat" w:cs="Sylfaen"/>
          <w:i/>
          <w:sz w:val="22"/>
          <w:szCs w:val="22"/>
          <w:highlight w:val="yellow"/>
          <w:lang w:val="hy-AM"/>
        </w:rPr>
        <w:t>ախքան</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հայտ</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կազմելը</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և</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ներկայացնելը</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խնդրում</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ենք</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մանրամասնորեն</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ուսումնասիրել</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սույն</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հրավերը</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քանի</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որ</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հրավերին</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չհամապատասխանող</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հայտերը</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ենթակա</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են</w:t>
      </w:r>
      <w:r w:rsidR="00096865" w:rsidRPr="00EB7CDA">
        <w:rPr>
          <w:rFonts w:ascii="GHEA Grapalat" w:hAnsi="GHEA Grapalat" w:cs="Times Armenian"/>
          <w:i/>
          <w:sz w:val="22"/>
          <w:szCs w:val="22"/>
          <w:highlight w:val="yellow"/>
          <w:lang w:val="af-ZA"/>
        </w:rPr>
        <w:t xml:space="preserve"> </w:t>
      </w:r>
      <w:r w:rsidR="00096865" w:rsidRPr="005D1812">
        <w:rPr>
          <w:rFonts w:ascii="GHEA Grapalat" w:hAnsi="GHEA Grapalat" w:cs="Sylfaen"/>
          <w:i/>
          <w:sz w:val="22"/>
          <w:szCs w:val="22"/>
          <w:highlight w:val="yellow"/>
          <w:lang w:val="hy-AM"/>
        </w:rPr>
        <w:t>մերժման</w:t>
      </w:r>
      <w:r w:rsidR="0046586E" w:rsidRPr="00EB7CDA">
        <w:rPr>
          <w:rFonts w:ascii="GHEA Grapalat" w:hAnsi="GHEA Grapalat" w:cs="Sylfaen"/>
          <w:i/>
          <w:sz w:val="22"/>
          <w:szCs w:val="22"/>
          <w:highlight w:val="yellow"/>
          <w:lang w:val="af-ZA"/>
        </w:rPr>
        <w:t>:</w:t>
      </w:r>
      <w:r w:rsidR="0046586E" w:rsidRPr="00E6597C">
        <w:rPr>
          <w:rFonts w:ascii="GHEA Grapalat" w:hAnsi="GHEA Grapalat" w:cs="Sylfaen"/>
          <w:i/>
          <w:sz w:val="22"/>
          <w:szCs w:val="22"/>
          <w:lang w:val="af-ZA"/>
        </w:rPr>
        <w:t xml:space="preserve"> </w:t>
      </w:r>
    </w:p>
    <w:p w14:paraId="422A58E4" w14:textId="77777777" w:rsidR="00096865" w:rsidRPr="00E6597C" w:rsidRDefault="00096865" w:rsidP="00EF3662">
      <w:pPr>
        <w:ind w:firstLine="567"/>
        <w:jc w:val="center"/>
        <w:rPr>
          <w:rFonts w:ascii="GHEA Grapalat" w:hAnsi="GHEA Grapalat"/>
          <w:b/>
          <w:sz w:val="20"/>
          <w:szCs w:val="22"/>
          <w:lang w:val="af-ZA"/>
        </w:rPr>
      </w:pPr>
    </w:p>
    <w:p w14:paraId="6DA1079B" w14:textId="77777777" w:rsidR="00160AE4" w:rsidRPr="00E6597C" w:rsidRDefault="00160AE4" w:rsidP="00EF3662">
      <w:pPr>
        <w:ind w:firstLine="567"/>
        <w:jc w:val="center"/>
        <w:rPr>
          <w:rFonts w:ascii="GHEA Grapalat" w:hAnsi="GHEA Grapalat" w:cs="Sylfaen"/>
          <w:b/>
          <w:sz w:val="22"/>
          <w:szCs w:val="22"/>
          <w:lang w:val="af-ZA"/>
        </w:rPr>
      </w:pPr>
    </w:p>
    <w:p w14:paraId="55ADAAE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0282922D" w14:textId="77777777" w:rsidR="00160AE4" w:rsidRPr="00E6597C" w:rsidRDefault="00160AE4" w:rsidP="00EF3662">
      <w:pPr>
        <w:ind w:firstLine="567"/>
        <w:jc w:val="center"/>
        <w:rPr>
          <w:rFonts w:ascii="GHEA Grapalat" w:hAnsi="GHEA Grapalat"/>
          <w:i/>
          <w:sz w:val="20"/>
          <w:lang w:val="af-ZA"/>
        </w:rPr>
      </w:pPr>
    </w:p>
    <w:p w14:paraId="662E808B" w14:textId="77777777" w:rsidR="00D5424F" w:rsidRPr="007141E5" w:rsidRDefault="00D5424F" w:rsidP="00D5424F">
      <w:pPr>
        <w:ind w:left="34"/>
        <w:jc w:val="center"/>
        <w:rPr>
          <w:rFonts w:ascii="GHEA Grapalat" w:hAnsi="GHEA Grapalat"/>
          <w:b/>
          <w:bCs/>
          <w:sz w:val="22"/>
          <w:szCs w:val="22"/>
          <w:lang w:val="hy-AM"/>
        </w:rPr>
      </w:pPr>
      <w:r w:rsidRPr="007141E5">
        <w:rPr>
          <w:rFonts w:ascii="GHEA Grapalat" w:hAnsi="GHEA Grapalat"/>
          <w:b/>
          <w:bCs/>
          <w:i/>
          <w:sz w:val="22"/>
          <w:szCs w:val="22"/>
          <w:lang w:val="af-ZA"/>
        </w:rPr>
        <w:t xml:space="preserve">ՄՅԱՍՆԻԿՅԱՆԻ ԱՐԱՅԻ ԱՆՎԱՆ ՄԻՋՆԱԿԱՐԳ ԴՊՐՈՑ </w:t>
      </w:r>
      <w:r w:rsidRPr="007141E5">
        <w:rPr>
          <w:rFonts w:ascii="GHEA Grapalat" w:hAnsi="GHEA Grapalat"/>
          <w:b/>
          <w:bCs/>
          <w:sz w:val="22"/>
          <w:szCs w:val="22"/>
          <w:lang w:val="af-ZA"/>
        </w:rPr>
        <w:t>ՊՈԱԿ</w:t>
      </w:r>
      <w:r w:rsidRPr="007141E5">
        <w:rPr>
          <w:rFonts w:ascii="GHEA Grapalat" w:hAnsi="GHEA Grapalat" w:cs="Sylfaen"/>
          <w:b/>
          <w:bCs/>
          <w:sz w:val="22"/>
          <w:szCs w:val="22"/>
          <w:lang w:val="af-ZA"/>
        </w:rPr>
        <w:t>-</w:t>
      </w:r>
      <w:r w:rsidRPr="007141E5">
        <w:rPr>
          <w:rFonts w:ascii="GHEA Grapalat" w:hAnsi="GHEA Grapalat" w:cs="Sylfaen"/>
          <w:b/>
          <w:bCs/>
          <w:sz w:val="22"/>
          <w:szCs w:val="22"/>
        </w:rPr>
        <w:t>Ի</w:t>
      </w:r>
      <w:r w:rsidRPr="007141E5">
        <w:rPr>
          <w:rFonts w:ascii="GHEA Grapalat" w:hAnsi="GHEA Grapalat" w:cs="Sylfaen"/>
          <w:b/>
          <w:bCs/>
          <w:sz w:val="22"/>
          <w:szCs w:val="22"/>
          <w:lang w:val="af-ZA"/>
        </w:rPr>
        <w:t xml:space="preserve"> </w:t>
      </w:r>
      <w:r w:rsidRPr="007141E5">
        <w:rPr>
          <w:rFonts w:ascii="GHEA Grapalat" w:hAnsi="GHEA Grapalat" w:cs="Sylfaen"/>
          <w:b/>
          <w:bCs/>
          <w:sz w:val="22"/>
          <w:szCs w:val="22"/>
        </w:rPr>
        <w:t>ԿԱՐԻՔՆԵՐԻ</w:t>
      </w:r>
      <w:r w:rsidRPr="007141E5">
        <w:rPr>
          <w:rFonts w:ascii="GHEA Grapalat" w:hAnsi="GHEA Grapalat" w:cs="Times Armenian"/>
          <w:b/>
          <w:bCs/>
          <w:sz w:val="22"/>
          <w:szCs w:val="22"/>
          <w:lang w:val="af-ZA"/>
        </w:rPr>
        <w:t xml:space="preserve"> </w:t>
      </w:r>
      <w:r w:rsidRPr="007141E5">
        <w:rPr>
          <w:rFonts w:ascii="GHEA Grapalat" w:hAnsi="GHEA Grapalat" w:cs="Sylfaen"/>
          <w:b/>
          <w:bCs/>
          <w:sz w:val="22"/>
          <w:szCs w:val="22"/>
        </w:rPr>
        <w:t>ՀԱՄԱՐ</w:t>
      </w:r>
      <w:r w:rsidRPr="007141E5">
        <w:rPr>
          <w:rFonts w:ascii="GHEA Grapalat" w:hAnsi="GHEA Grapalat" w:cs="Sylfaen"/>
          <w:b/>
          <w:bCs/>
          <w:sz w:val="22"/>
          <w:szCs w:val="22"/>
          <w:lang w:val="af-ZA"/>
        </w:rPr>
        <w:t xml:space="preserve"> </w:t>
      </w:r>
      <w:r w:rsidRPr="007141E5">
        <w:rPr>
          <w:rFonts w:ascii="GHEA Grapalat" w:hAnsi="GHEA Grapalat"/>
          <w:b/>
          <w:bCs/>
          <w:i/>
          <w:sz w:val="22"/>
          <w:szCs w:val="22"/>
          <w:lang w:val="af-ZA"/>
        </w:rPr>
        <w:t xml:space="preserve">ՄՅԱՍՆԻԿՅԱՆԻ ԱՐԱՅԻ ԱՆՎԱՆ ՄԻՋՆԱԿԱՐԳ ԴՊՐՈՑ </w:t>
      </w:r>
      <w:r w:rsidRPr="007141E5">
        <w:rPr>
          <w:rFonts w:ascii="GHEA Grapalat" w:hAnsi="GHEA Grapalat"/>
          <w:b/>
          <w:bCs/>
          <w:sz w:val="22"/>
          <w:szCs w:val="22"/>
          <w:lang w:val="af-ZA"/>
        </w:rPr>
        <w:t>ՊՈԱԿ</w:t>
      </w:r>
      <w:r w:rsidRPr="007141E5">
        <w:rPr>
          <w:rFonts w:ascii="GHEA Grapalat" w:hAnsi="GHEA Grapalat"/>
          <w:b/>
          <w:bCs/>
          <w:i/>
          <w:sz w:val="22"/>
          <w:szCs w:val="22"/>
          <w:lang w:val="af-ZA"/>
        </w:rPr>
        <w:t>-</w:t>
      </w:r>
      <w:r w:rsidRPr="007141E5">
        <w:rPr>
          <w:rFonts w:ascii="GHEA Grapalat" w:hAnsi="GHEA Grapalat"/>
          <w:b/>
          <w:bCs/>
          <w:i/>
          <w:sz w:val="22"/>
          <w:szCs w:val="22"/>
          <w:lang w:val="ru-RU"/>
        </w:rPr>
        <w:t>Ի</w:t>
      </w:r>
      <w:r w:rsidRPr="007141E5">
        <w:rPr>
          <w:rFonts w:ascii="GHEA Grapalat" w:hAnsi="GHEA Grapalat"/>
          <w:b/>
          <w:bCs/>
          <w:sz w:val="22"/>
          <w:szCs w:val="22"/>
          <w:lang w:val="hy-AM"/>
        </w:rPr>
        <w:t xml:space="preserve"> </w:t>
      </w:r>
      <w:r>
        <w:rPr>
          <w:rFonts w:ascii="GHEA Grapalat" w:hAnsi="GHEA Grapalat"/>
          <w:sz w:val="22"/>
          <w:szCs w:val="22"/>
          <w:lang w:val="hy-AM"/>
        </w:rPr>
        <w:t>ՄԱՍՆԱՇԵՆՔԻ</w:t>
      </w:r>
      <w:r w:rsidRPr="007141E5">
        <w:rPr>
          <w:rFonts w:ascii="GHEA Grapalat" w:hAnsi="GHEA Grapalat"/>
          <w:b/>
          <w:bCs/>
          <w:sz w:val="22"/>
          <w:szCs w:val="22"/>
          <w:lang w:val="hy-AM"/>
        </w:rPr>
        <w:t xml:space="preserve"> ՏԱՆԻՔԻ ՎԵՐԱՆՈՐՈԳՄԱՆ ԱՇԽԱՏԱՆՔՆԵՐԻ</w:t>
      </w:r>
      <w:r w:rsidRPr="007141E5">
        <w:rPr>
          <w:rFonts w:ascii="GHEA Grapalat" w:hAnsi="GHEA Grapalat"/>
          <w:b/>
          <w:bCs/>
          <w:sz w:val="22"/>
          <w:szCs w:val="22"/>
          <w:lang w:val="af-ZA"/>
        </w:rPr>
        <w:t xml:space="preserve"> ՁԵՌՔԲԵՐՄԱՆ ՆՊԱՏԱԿՈՎ ՀԱՅՏԱՐԱՐՎԱԾ ՀԱՐԱՏԱՊ  ԲԱՑ ՄՐՑՈՒՅԹԻ ՀՐԱՎԵՐԻ</w:t>
      </w:r>
    </w:p>
    <w:p w14:paraId="2106372E" w14:textId="77777777" w:rsidR="00C67E80" w:rsidRPr="00D5424F" w:rsidRDefault="00C67E80" w:rsidP="00EF3662">
      <w:pPr>
        <w:ind w:firstLine="567"/>
        <w:jc w:val="center"/>
        <w:rPr>
          <w:rFonts w:ascii="GHEA Grapalat" w:hAnsi="GHEA Grapalat" w:cs="Sylfaen"/>
          <w:b/>
          <w:sz w:val="20"/>
          <w:szCs w:val="22"/>
          <w:lang w:val="hy-AM"/>
        </w:rPr>
      </w:pPr>
    </w:p>
    <w:p w14:paraId="067FB2A9" w14:textId="77777777" w:rsidR="009F5D9B" w:rsidRPr="00E6597C" w:rsidRDefault="009F5D9B" w:rsidP="00EF3662">
      <w:pPr>
        <w:ind w:firstLine="567"/>
        <w:jc w:val="center"/>
        <w:rPr>
          <w:rFonts w:ascii="GHEA Grapalat" w:hAnsi="GHEA Grapalat" w:cs="Sylfaen"/>
          <w:b/>
          <w:sz w:val="20"/>
          <w:szCs w:val="22"/>
          <w:lang w:val="af-ZA"/>
        </w:rPr>
      </w:pPr>
    </w:p>
    <w:p w14:paraId="6BF5B3CA"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4BFF47A4" w14:textId="77777777" w:rsidR="00096865" w:rsidRPr="00E6597C" w:rsidRDefault="00096865" w:rsidP="00EF3662">
      <w:pPr>
        <w:ind w:firstLine="567"/>
        <w:jc w:val="both"/>
        <w:rPr>
          <w:rFonts w:ascii="GHEA Grapalat" w:hAnsi="GHEA Grapalat"/>
          <w:sz w:val="20"/>
          <w:lang w:val="af-ZA"/>
        </w:rPr>
      </w:pPr>
    </w:p>
    <w:p w14:paraId="1B6C30C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2097FFB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023AA70B"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1F26F903"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352B9B6B"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64F6329B"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400633C" w14:textId="77777777" w:rsidR="00096865" w:rsidRPr="00FD7752" w:rsidRDefault="00087A30" w:rsidP="00EF3662">
      <w:pPr>
        <w:ind w:firstLine="1134"/>
        <w:jc w:val="both"/>
        <w:rPr>
          <w:rFonts w:ascii="GHEA Grapalat" w:hAnsi="GHEA Grapalat"/>
          <w:strike/>
          <w:sz w:val="20"/>
          <w:lang w:val="af-ZA"/>
        </w:rPr>
      </w:pPr>
      <w:r w:rsidRPr="00FD7752">
        <w:rPr>
          <w:rFonts w:ascii="GHEA Grapalat" w:hAnsi="GHEA Grapalat"/>
          <w:strike/>
          <w:sz w:val="20"/>
          <w:lang w:val="af-ZA"/>
        </w:rPr>
        <w:t>7</w:t>
      </w:r>
      <w:r w:rsidR="00096865" w:rsidRPr="00FD7752">
        <w:rPr>
          <w:rFonts w:ascii="GHEA Grapalat" w:hAnsi="GHEA Grapalat"/>
          <w:strike/>
          <w:sz w:val="20"/>
          <w:lang w:val="af-ZA"/>
        </w:rPr>
        <w:t xml:space="preserve">. </w:t>
      </w:r>
      <w:proofErr w:type="spellStart"/>
      <w:r w:rsidR="00096865" w:rsidRPr="00FD7752">
        <w:rPr>
          <w:rFonts w:ascii="GHEA Grapalat" w:hAnsi="GHEA Grapalat" w:cs="Sylfaen"/>
          <w:strike/>
          <w:sz w:val="20"/>
        </w:rPr>
        <w:t>Հայտի</w:t>
      </w:r>
      <w:proofErr w:type="spellEnd"/>
      <w:r w:rsidR="00096865" w:rsidRPr="00FD7752">
        <w:rPr>
          <w:rFonts w:ascii="GHEA Grapalat" w:hAnsi="GHEA Grapalat" w:cs="Times Armenian"/>
          <w:strike/>
          <w:sz w:val="20"/>
          <w:lang w:val="af-ZA"/>
        </w:rPr>
        <w:t xml:space="preserve"> </w:t>
      </w:r>
      <w:proofErr w:type="spellStart"/>
      <w:r w:rsidR="00096865" w:rsidRPr="00FD7752">
        <w:rPr>
          <w:rFonts w:ascii="GHEA Grapalat" w:hAnsi="GHEA Grapalat" w:cs="Sylfaen"/>
          <w:strike/>
          <w:sz w:val="20"/>
        </w:rPr>
        <w:t>ապահովումը</w:t>
      </w:r>
      <w:proofErr w:type="spellEnd"/>
      <w:r w:rsidR="00340083" w:rsidRPr="00FD7752">
        <w:rPr>
          <w:rStyle w:val="af6"/>
          <w:rFonts w:ascii="GHEA Grapalat" w:hAnsi="GHEA Grapalat" w:cs="Sylfaen"/>
          <w:strike/>
          <w:sz w:val="20"/>
        </w:rPr>
        <w:footnoteReference w:id="3"/>
      </w:r>
      <w:r w:rsidR="00096865" w:rsidRPr="00FD7752">
        <w:rPr>
          <w:rFonts w:ascii="GHEA Grapalat" w:hAnsi="GHEA Grapalat" w:cs="Times Armenian"/>
          <w:strike/>
          <w:sz w:val="20"/>
          <w:lang w:val="af-ZA"/>
        </w:rPr>
        <w:tab/>
        <w:t xml:space="preserve"> </w:t>
      </w:r>
    </w:p>
    <w:p w14:paraId="2DEBE976"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4E682696"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0C9D36B7"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0648C561"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30C8C4E0"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2135866A" w14:textId="77777777" w:rsidR="00096865" w:rsidRPr="00E6597C" w:rsidRDefault="00096865" w:rsidP="00EF3662">
      <w:pPr>
        <w:ind w:firstLine="567"/>
        <w:jc w:val="both"/>
        <w:rPr>
          <w:rFonts w:ascii="GHEA Grapalat" w:hAnsi="GHEA Grapalat"/>
          <w:sz w:val="20"/>
          <w:lang w:val="af-ZA"/>
        </w:rPr>
      </w:pPr>
    </w:p>
    <w:p w14:paraId="1D725D76" w14:textId="77777777" w:rsidR="00096865" w:rsidRPr="00E6597C" w:rsidRDefault="00096865" w:rsidP="00EF3662">
      <w:pPr>
        <w:ind w:firstLine="567"/>
        <w:jc w:val="both"/>
        <w:rPr>
          <w:rFonts w:ascii="GHEA Grapalat" w:hAnsi="GHEA Grapalat"/>
          <w:sz w:val="20"/>
          <w:lang w:val="af-ZA"/>
        </w:rPr>
      </w:pPr>
    </w:p>
    <w:p w14:paraId="4778403F" w14:textId="77777777"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684458">
        <w:rPr>
          <w:rFonts w:ascii="GHEA Grapalat" w:hAnsi="GHEA Grapalat" w:cs="Sylfaen"/>
          <w:b/>
          <w:sz w:val="20"/>
          <w:lang w:val="hy-AM"/>
        </w:rPr>
        <w:t xml:space="preserve">ԳՆԱՆՇՄԱՆ </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B459C8E" w14:textId="77777777" w:rsidR="00096865" w:rsidRPr="00E6597C" w:rsidRDefault="00096865" w:rsidP="00EF3662">
      <w:pPr>
        <w:ind w:firstLine="567"/>
        <w:jc w:val="both"/>
        <w:rPr>
          <w:rFonts w:ascii="GHEA Grapalat" w:hAnsi="GHEA Grapalat"/>
          <w:sz w:val="20"/>
          <w:lang w:val="af-ZA"/>
        </w:rPr>
      </w:pPr>
    </w:p>
    <w:p w14:paraId="6893F476"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0F163CE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632AD17D"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7CB3A05E" w14:textId="77777777" w:rsidR="00037DDE" w:rsidRPr="00E6597C" w:rsidRDefault="00037DDE" w:rsidP="00EF3662">
      <w:pPr>
        <w:ind w:firstLine="1134"/>
        <w:jc w:val="both"/>
        <w:rPr>
          <w:rFonts w:ascii="GHEA Grapalat" w:hAnsi="GHEA Grapalat" w:cs="Times Armenian"/>
          <w:sz w:val="20"/>
          <w:lang w:val="af-ZA"/>
        </w:rPr>
      </w:pPr>
    </w:p>
    <w:p w14:paraId="121C2EF0" w14:textId="77777777" w:rsidR="00037DDE" w:rsidRPr="00E6597C" w:rsidRDefault="00037DDE" w:rsidP="00EF3662">
      <w:pPr>
        <w:ind w:firstLine="1134"/>
        <w:jc w:val="both"/>
        <w:rPr>
          <w:rFonts w:ascii="GHEA Grapalat" w:hAnsi="GHEA Grapalat" w:cs="Times Armenian"/>
          <w:sz w:val="20"/>
          <w:lang w:val="af-ZA"/>
        </w:rPr>
      </w:pPr>
    </w:p>
    <w:p w14:paraId="5E41592B" w14:textId="77777777" w:rsidR="00037DDE" w:rsidRPr="00E6597C" w:rsidRDefault="00037DDE" w:rsidP="00EF3662">
      <w:pPr>
        <w:ind w:firstLine="1134"/>
        <w:jc w:val="both"/>
        <w:rPr>
          <w:rFonts w:ascii="GHEA Grapalat" w:hAnsi="GHEA Grapalat" w:cs="Times Armenian"/>
          <w:sz w:val="20"/>
          <w:lang w:val="af-ZA"/>
        </w:rPr>
      </w:pPr>
    </w:p>
    <w:p w14:paraId="0C06B85E" w14:textId="77777777" w:rsidR="00037DDE" w:rsidRPr="00E6597C" w:rsidRDefault="00037DDE" w:rsidP="00EF3662">
      <w:pPr>
        <w:ind w:firstLine="1134"/>
        <w:jc w:val="both"/>
        <w:rPr>
          <w:rFonts w:ascii="GHEA Grapalat" w:hAnsi="GHEA Grapalat" w:cs="Times Armenian"/>
          <w:sz w:val="20"/>
          <w:lang w:val="af-ZA"/>
        </w:rPr>
      </w:pPr>
    </w:p>
    <w:p w14:paraId="78DB9748" w14:textId="77777777" w:rsidR="00A55E59" w:rsidRPr="00E6597C" w:rsidRDefault="00A55E59" w:rsidP="00EF3662">
      <w:pPr>
        <w:ind w:firstLine="1134"/>
        <w:jc w:val="both"/>
        <w:rPr>
          <w:rFonts w:ascii="GHEA Grapalat" w:hAnsi="GHEA Grapalat" w:cs="Times Armenian"/>
          <w:sz w:val="20"/>
          <w:lang w:val="af-ZA"/>
        </w:rPr>
      </w:pPr>
    </w:p>
    <w:p w14:paraId="1B479AA5"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25047E97" w14:textId="77777777" w:rsidR="00D5424F" w:rsidRPr="00D5424F" w:rsidRDefault="00096865" w:rsidP="00D5424F">
      <w:pPr>
        <w:jc w:val="both"/>
        <w:rPr>
          <w:rFonts w:ascii="GHEA Grapalat" w:hAnsi="GHEA Grapalat" w:cs="Sylfaen"/>
          <w:sz w:val="20"/>
          <w:lang w:val="af-ZA"/>
        </w:rPr>
      </w:pPr>
      <w:r w:rsidRPr="00E6597C">
        <w:rPr>
          <w:rFonts w:ascii="GHEA Grapalat" w:hAnsi="GHEA Grapalat"/>
          <w:sz w:val="20"/>
          <w:lang w:val="af-ZA"/>
        </w:rPr>
        <w:t xml:space="preserve">          </w:t>
      </w:r>
      <w:proofErr w:type="spellStart"/>
      <w:r w:rsidR="00D5424F" w:rsidRPr="0093002B">
        <w:rPr>
          <w:rFonts w:ascii="GHEA Grapalat" w:hAnsi="GHEA Grapalat" w:cs="Sylfaen"/>
          <w:sz w:val="20"/>
        </w:rPr>
        <w:t>Սույն</w:t>
      </w:r>
      <w:proofErr w:type="spellEnd"/>
      <w:r w:rsidR="00D5424F" w:rsidRPr="0093002B">
        <w:rPr>
          <w:rFonts w:ascii="GHEA Grapalat" w:hAnsi="GHEA Grapalat" w:cs="Times Armenian"/>
          <w:sz w:val="20"/>
          <w:lang w:val="af-ZA"/>
        </w:rPr>
        <w:t xml:space="preserve"> </w:t>
      </w:r>
      <w:proofErr w:type="spellStart"/>
      <w:r w:rsidR="00D5424F" w:rsidRPr="0093002B">
        <w:rPr>
          <w:rFonts w:ascii="GHEA Grapalat" w:hAnsi="GHEA Grapalat" w:cs="Sylfaen"/>
          <w:sz w:val="20"/>
        </w:rPr>
        <w:t>հրավերը</w:t>
      </w:r>
      <w:proofErr w:type="spellEnd"/>
      <w:r w:rsidR="00D5424F" w:rsidRPr="0093002B">
        <w:rPr>
          <w:rFonts w:ascii="GHEA Grapalat" w:hAnsi="GHEA Grapalat" w:cs="Times Armenian"/>
          <w:sz w:val="20"/>
          <w:lang w:val="af-ZA"/>
        </w:rPr>
        <w:t xml:space="preserve"> </w:t>
      </w:r>
      <w:proofErr w:type="spellStart"/>
      <w:r w:rsidR="00D5424F" w:rsidRPr="0093002B">
        <w:rPr>
          <w:rFonts w:ascii="GHEA Grapalat" w:hAnsi="GHEA Grapalat" w:cs="Sylfaen"/>
          <w:sz w:val="20"/>
        </w:rPr>
        <w:t>տրամադրվում</w:t>
      </w:r>
      <w:proofErr w:type="spellEnd"/>
      <w:r w:rsidR="00D5424F" w:rsidRPr="0093002B">
        <w:rPr>
          <w:rFonts w:ascii="GHEA Grapalat" w:hAnsi="GHEA Grapalat" w:cs="Times Armenian"/>
          <w:sz w:val="20"/>
          <w:lang w:val="af-ZA"/>
        </w:rPr>
        <w:t xml:space="preserve"> </w:t>
      </w:r>
      <w:r w:rsidR="00D5424F" w:rsidRPr="0093002B">
        <w:rPr>
          <w:rFonts w:ascii="GHEA Grapalat" w:hAnsi="GHEA Grapalat" w:cs="Sylfaen"/>
          <w:sz w:val="20"/>
        </w:rPr>
        <w:t>է</w:t>
      </w:r>
      <w:r w:rsidR="00D5424F" w:rsidRPr="0093002B">
        <w:rPr>
          <w:rFonts w:ascii="GHEA Grapalat" w:hAnsi="GHEA Grapalat" w:cs="Times Armenian"/>
          <w:sz w:val="20"/>
          <w:lang w:val="af-ZA"/>
        </w:rPr>
        <w:t xml:space="preserve"> </w:t>
      </w:r>
      <w:r w:rsidR="00D5424F" w:rsidRPr="0093002B">
        <w:rPr>
          <w:rFonts w:ascii="GHEA Grapalat" w:hAnsi="GHEA Grapalat" w:cs="Sylfaen"/>
          <w:sz w:val="20"/>
        </w:rPr>
        <w:t>ի</w:t>
      </w:r>
      <w:r w:rsidR="00D5424F" w:rsidRPr="0093002B">
        <w:rPr>
          <w:rFonts w:ascii="GHEA Grapalat" w:hAnsi="GHEA Grapalat" w:cs="Times Armenian"/>
          <w:sz w:val="20"/>
          <w:lang w:val="af-ZA"/>
        </w:rPr>
        <w:t xml:space="preserve"> </w:t>
      </w:r>
      <w:proofErr w:type="spellStart"/>
      <w:r w:rsidR="00D5424F" w:rsidRPr="0093002B">
        <w:rPr>
          <w:rFonts w:ascii="GHEA Grapalat" w:hAnsi="GHEA Grapalat" w:cs="Sylfaen"/>
          <w:sz w:val="20"/>
        </w:rPr>
        <w:t>լրումն</w:t>
      </w:r>
      <w:proofErr w:type="spellEnd"/>
      <w:r w:rsidR="00D5424F" w:rsidRPr="0093002B">
        <w:rPr>
          <w:rFonts w:ascii="GHEA Grapalat" w:hAnsi="GHEA Grapalat"/>
          <w:sz w:val="20"/>
          <w:lang w:val="af-ZA"/>
        </w:rPr>
        <w:t xml:space="preserve"> </w:t>
      </w:r>
      <w:r w:rsidR="00D5424F" w:rsidRPr="0093002B">
        <w:rPr>
          <w:rFonts w:ascii="GHEA Grapalat" w:hAnsi="GHEA Grapalat" w:cs="Sylfaen"/>
          <w:b/>
          <w:lang w:val="hy-AM"/>
        </w:rPr>
        <w:t>«</w:t>
      </w:r>
      <w:r w:rsidR="00D5424F" w:rsidRPr="00093231">
        <w:rPr>
          <w:rFonts w:ascii="GHEA Grapalat" w:hAnsi="GHEA Grapalat" w:cs="Sylfaen"/>
          <w:b/>
          <w:bCs/>
          <w:sz w:val="20"/>
          <w:szCs w:val="28"/>
        </w:rPr>
        <w:t>ԱՄՄՄԴ</w:t>
      </w:r>
      <w:r w:rsidR="00D5424F" w:rsidRPr="00DE1AA4">
        <w:rPr>
          <w:rFonts w:ascii="GHEA Grapalat" w:hAnsi="GHEA Grapalat" w:cs="Sylfaen"/>
          <w:b/>
          <w:bCs/>
          <w:sz w:val="20"/>
          <w:szCs w:val="28"/>
          <w:lang w:val="pt-BR"/>
        </w:rPr>
        <w:t xml:space="preserve">- </w:t>
      </w:r>
      <w:r w:rsidR="00D5424F" w:rsidRPr="00093231">
        <w:rPr>
          <w:rFonts w:ascii="GHEA Grapalat" w:hAnsi="GHEA Grapalat" w:cs="Sylfaen"/>
          <w:b/>
          <w:bCs/>
          <w:sz w:val="20"/>
          <w:szCs w:val="28"/>
        </w:rPr>
        <w:t>ՀԲՄ</w:t>
      </w:r>
      <w:r w:rsidR="00D5424F">
        <w:rPr>
          <w:rFonts w:ascii="GHEA Grapalat" w:hAnsi="GHEA Grapalat" w:cs="Sylfaen"/>
          <w:b/>
          <w:bCs/>
          <w:szCs w:val="28"/>
        </w:rPr>
        <w:t>ԱՇ</w:t>
      </w:r>
      <w:r w:rsidR="00D5424F" w:rsidRPr="00093231">
        <w:rPr>
          <w:rFonts w:ascii="GHEA Grapalat" w:hAnsi="GHEA Grapalat" w:cs="Sylfaen"/>
          <w:b/>
          <w:bCs/>
          <w:sz w:val="20"/>
          <w:szCs w:val="28"/>
        </w:rPr>
        <w:t>ՁԲ</w:t>
      </w:r>
      <w:r w:rsidR="00D5424F" w:rsidRPr="00DE1AA4">
        <w:rPr>
          <w:rFonts w:ascii="GHEA Grapalat" w:hAnsi="GHEA Grapalat" w:cs="Sylfaen"/>
          <w:b/>
          <w:bCs/>
          <w:sz w:val="20"/>
          <w:szCs w:val="28"/>
          <w:lang w:val="pt-BR"/>
        </w:rPr>
        <w:t xml:space="preserve"> -2024/01</w:t>
      </w:r>
      <w:r w:rsidR="00D5424F" w:rsidRPr="00DE1AA4">
        <w:rPr>
          <w:rFonts w:ascii="GHEA Grapalat" w:hAnsi="GHEA Grapalat" w:cs="Sylfaen"/>
          <w:sz w:val="20"/>
          <w:szCs w:val="28"/>
          <w:lang w:val="pt-BR"/>
        </w:rPr>
        <w:t xml:space="preserve"> </w:t>
      </w:r>
      <w:r w:rsidR="00D5424F" w:rsidRPr="0093002B">
        <w:rPr>
          <w:rFonts w:ascii="GHEA Grapalat" w:hAnsi="GHEA Grapalat" w:cs="Sylfaen"/>
          <w:b/>
          <w:lang w:val="hy-AM"/>
        </w:rPr>
        <w:t>»</w:t>
      </w:r>
      <w:r w:rsidR="00D5424F">
        <w:rPr>
          <w:rFonts w:ascii="GHEA Grapalat" w:hAnsi="GHEA Grapalat" w:cs="Sylfaen"/>
          <w:b/>
          <w:lang w:val="hy-AM"/>
        </w:rPr>
        <w:t xml:space="preserve"> </w:t>
      </w:r>
      <w:proofErr w:type="spellStart"/>
      <w:r w:rsidR="00D5424F" w:rsidRPr="0093002B">
        <w:rPr>
          <w:rFonts w:ascii="GHEA Grapalat" w:hAnsi="GHEA Grapalat" w:cs="Sylfaen"/>
          <w:sz w:val="20"/>
        </w:rPr>
        <w:t>ծածկա</w:t>
      </w:r>
      <w:r w:rsidR="00D5424F" w:rsidRPr="0093002B">
        <w:rPr>
          <w:rFonts w:ascii="GHEA Grapalat" w:hAnsi="GHEA Grapalat" w:cs="Times Armenian"/>
          <w:sz w:val="20"/>
        </w:rPr>
        <w:t>գ</w:t>
      </w:r>
      <w:r w:rsidR="00D5424F" w:rsidRPr="0093002B">
        <w:rPr>
          <w:rFonts w:ascii="GHEA Grapalat" w:hAnsi="GHEA Grapalat" w:cs="Sylfaen"/>
          <w:sz w:val="20"/>
        </w:rPr>
        <w:t>րով</w:t>
      </w:r>
      <w:proofErr w:type="spellEnd"/>
      <w:r w:rsidR="00D5424F" w:rsidRPr="0093002B">
        <w:rPr>
          <w:rFonts w:ascii="GHEA Grapalat" w:hAnsi="GHEA Grapalat"/>
          <w:sz w:val="20"/>
          <w:lang w:val="af-ZA"/>
        </w:rPr>
        <w:t xml:space="preserve"> </w:t>
      </w:r>
      <w:proofErr w:type="spellStart"/>
      <w:r w:rsidR="00D5424F" w:rsidRPr="0093002B">
        <w:rPr>
          <w:rFonts w:ascii="GHEA Grapalat" w:hAnsi="GHEA Grapalat" w:cs="Sylfaen"/>
          <w:sz w:val="20"/>
        </w:rPr>
        <w:t>անցկացվող</w:t>
      </w:r>
      <w:proofErr w:type="spellEnd"/>
      <w:r w:rsidR="00D5424F" w:rsidRPr="00EB0A11">
        <w:rPr>
          <w:rFonts w:ascii="GHEA Grapalat" w:hAnsi="GHEA Grapalat" w:cs="Sylfaen"/>
          <w:sz w:val="20"/>
          <w:lang w:val="af-ZA"/>
        </w:rPr>
        <w:t xml:space="preserve"> </w:t>
      </w:r>
      <w:r w:rsidR="00D5424F">
        <w:rPr>
          <w:rFonts w:ascii="GHEA Grapalat" w:hAnsi="GHEA Grapalat" w:cs="Sylfaen"/>
          <w:sz w:val="20"/>
          <w:lang w:val="af-ZA"/>
        </w:rPr>
        <w:t>հրատապ</w:t>
      </w:r>
      <w:r w:rsidR="00D5424F" w:rsidRPr="0093002B">
        <w:rPr>
          <w:rFonts w:ascii="GHEA Grapalat" w:hAnsi="GHEA Grapalat" w:cs="Times Armenian"/>
          <w:sz w:val="20"/>
          <w:lang w:val="af-ZA"/>
        </w:rPr>
        <w:t xml:space="preserve"> </w:t>
      </w:r>
      <w:proofErr w:type="spellStart"/>
      <w:r w:rsidR="00D5424F" w:rsidRPr="0093002B">
        <w:rPr>
          <w:rFonts w:ascii="GHEA Grapalat" w:hAnsi="GHEA Grapalat" w:cs="Sylfaen"/>
          <w:sz w:val="20"/>
        </w:rPr>
        <w:t>բաց</w:t>
      </w:r>
      <w:proofErr w:type="spellEnd"/>
      <w:r w:rsidR="00D5424F" w:rsidRPr="0093002B">
        <w:rPr>
          <w:rFonts w:ascii="GHEA Grapalat" w:hAnsi="GHEA Grapalat" w:cs="Times Armenian"/>
          <w:sz w:val="20"/>
          <w:lang w:val="af-ZA"/>
        </w:rPr>
        <w:t xml:space="preserve"> </w:t>
      </w:r>
      <w:proofErr w:type="spellStart"/>
      <w:r w:rsidR="00D5424F" w:rsidRPr="0093002B">
        <w:rPr>
          <w:rFonts w:ascii="GHEA Grapalat" w:hAnsi="GHEA Grapalat" w:cs="Times Armenian"/>
          <w:sz w:val="20"/>
        </w:rPr>
        <w:t>մրցույթ</w:t>
      </w:r>
      <w:r w:rsidR="00D5424F" w:rsidRPr="0093002B">
        <w:rPr>
          <w:rFonts w:ascii="GHEA Grapalat" w:hAnsi="GHEA Grapalat" w:cs="Sylfaen"/>
          <w:sz w:val="20"/>
        </w:rPr>
        <w:t>ի</w:t>
      </w:r>
      <w:proofErr w:type="spellEnd"/>
      <w:r w:rsidR="00D5424F" w:rsidRPr="0093002B">
        <w:rPr>
          <w:rFonts w:ascii="GHEA Grapalat" w:hAnsi="GHEA Grapalat" w:cs="Times Armenian"/>
          <w:sz w:val="20"/>
          <w:lang w:val="af-ZA"/>
        </w:rPr>
        <w:t xml:space="preserve"> (</w:t>
      </w:r>
      <w:proofErr w:type="spellStart"/>
      <w:r w:rsidR="00D5424F" w:rsidRPr="0093002B">
        <w:rPr>
          <w:rFonts w:ascii="GHEA Grapalat" w:hAnsi="GHEA Grapalat" w:cs="Sylfaen"/>
          <w:sz w:val="20"/>
        </w:rPr>
        <w:t>այսուհետև</w:t>
      </w:r>
      <w:proofErr w:type="spellEnd"/>
      <w:r w:rsidR="00D5424F" w:rsidRPr="0093002B">
        <w:rPr>
          <w:rFonts w:ascii="GHEA Grapalat" w:hAnsi="GHEA Grapalat" w:cs="Times Armenian"/>
          <w:sz w:val="20"/>
          <w:lang w:val="af-ZA"/>
        </w:rPr>
        <w:t xml:space="preserve">` </w:t>
      </w:r>
      <w:proofErr w:type="spellStart"/>
      <w:r w:rsidR="00D5424F" w:rsidRPr="0093002B">
        <w:rPr>
          <w:rFonts w:ascii="GHEA Grapalat" w:hAnsi="GHEA Grapalat" w:cs="Sylfaen"/>
          <w:sz w:val="20"/>
        </w:rPr>
        <w:t>ընթացակար</w:t>
      </w:r>
      <w:r w:rsidR="00D5424F" w:rsidRPr="0093002B">
        <w:rPr>
          <w:rFonts w:ascii="GHEA Grapalat" w:hAnsi="GHEA Grapalat" w:cs="Times Armenian"/>
          <w:sz w:val="20"/>
        </w:rPr>
        <w:t>գ</w:t>
      </w:r>
      <w:proofErr w:type="spellEnd"/>
      <w:r w:rsidR="00D5424F" w:rsidRPr="0093002B">
        <w:rPr>
          <w:rFonts w:ascii="GHEA Grapalat" w:hAnsi="GHEA Grapalat" w:cs="Times Armenian"/>
          <w:sz w:val="20"/>
          <w:lang w:val="af-ZA"/>
        </w:rPr>
        <w:t xml:space="preserve">) </w:t>
      </w:r>
      <w:proofErr w:type="spellStart"/>
      <w:r w:rsidR="00D5424F" w:rsidRPr="0093002B">
        <w:rPr>
          <w:rFonts w:ascii="GHEA Grapalat" w:hAnsi="GHEA Grapalat" w:cs="Sylfaen"/>
          <w:sz w:val="20"/>
        </w:rPr>
        <w:t>հայտարարության</w:t>
      </w:r>
      <w:proofErr w:type="spellEnd"/>
      <w:r w:rsidR="00D5424F" w:rsidRPr="00D5424F">
        <w:rPr>
          <w:rFonts w:ascii="GHEA Grapalat" w:hAnsi="GHEA Grapalat" w:cs="Sylfaen"/>
          <w:sz w:val="20"/>
          <w:lang w:val="af-ZA"/>
        </w:rPr>
        <w:t xml:space="preserve">: </w:t>
      </w:r>
    </w:p>
    <w:p w14:paraId="387927BF" w14:textId="77777777" w:rsidR="00096865" w:rsidRPr="00E6597C" w:rsidRDefault="00D5424F" w:rsidP="00D5424F">
      <w:pPr>
        <w:jc w:val="both"/>
        <w:rPr>
          <w:rFonts w:ascii="GHEA Grapalat" w:hAnsi="GHEA Grapalat"/>
          <w:sz w:val="20"/>
          <w:lang w:val="af-ZA"/>
        </w:rPr>
      </w:pPr>
      <w:r w:rsidRPr="00D5424F">
        <w:rPr>
          <w:rFonts w:ascii="GHEA Grapalat" w:hAnsi="GHEA Grapalat" w:cs="Sylfaen"/>
          <w:sz w:val="20"/>
          <w:lang w:val="af-ZA"/>
        </w:rPr>
        <w:t xml:space="preserve">            </w:t>
      </w:r>
      <w:proofErr w:type="spellStart"/>
      <w:r w:rsidR="00096865" w:rsidRPr="00E6597C">
        <w:rPr>
          <w:rFonts w:ascii="GHEA Grapalat" w:hAnsi="GHEA Grapalat" w:cs="Sylfaen"/>
          <w:sz w:val="20"/>
        </w:rPr>
        <w:t>Սույն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հրավերը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կազմվել</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է</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նումների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մասին</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rPr>
        <w:t>ՀՀ</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օրենսդրության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այդ</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թվում</w:t>
      </w:r>
      <w:proofErr w:type="spellEnd"/>
      <w:r w:rsidR="00096865" w:rsidRPr="00E6597C">
        <w:rPr>
          <w:rFonts w:ascii="GHEA Grapalat" w:hAnsi="GHEA Grapalat" w:cs="Times Armenian"/>
          <w:sz w:val="20"/>
          <w:lang w:val="af-ZA"/>
        </w:rPr>
        <w:t>`</w:t>
      </w:r>
      <w:r w:rsidR="00096865"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00096865" w:rsidRPr="00E6597C">
        <w:rPr>
          <w:rFonts w:ascii="GHEA Grapalat" w:hAnsi="GHEA Grapalat" w:cs="Sylfaen"/>
          <w:sz w:val="20"/>
        </w:rPr>
        <w:t>Գնումների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մասին</w:t>
      </w:r>
      <w:proofErr w:type="spellEnd"/>
      <w:r w:rsidR="00A76C15" w:rsidRPr="00E6597C">
        <w:rPr>
          <w:rFonts w:ascii="GHEA Grapalat" w:hAnsi="GHEA Grapalat"/>
          <w:sz w:val="20"/>
          <w:lang w:val="af-ZA"/>
        </w:rPr>
        <w:t>»</w:t>
      </w:r>
      <w:r w:rsidR="00096865" w:rsidRPr="00E6597C">
        <w:rPr>
          <w:rFonts w:ascii="GHEA Grapalat" w:hAnsi="GHEA Grapalat"/>
          <w:sz w:val="20"/>
          <w:lang w:val="af-ZA"/>
        </w:rPr>
        <w:t xml:space="preserve"> </w:t>
      </w:r>
      <w:r w:rsidR="00096865" w:rsidRPr="00E6597C">
        <w:rPr>
          <w:rFonts w:ascii="GHEA Grapalat" w:hAnsi="GHEA Grapalat" w:cs="Sylfaen"/>
          <w:sz w:val="20"/>
        </w:rPr>
        <w:t>ՀՀ</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օրենքի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այսուհետ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Օրենք</w:t>
      </w:r>
      <w:proofErr w:type="spellEnd"/>
      <w:r w:rsidR="00096865"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ՀՀ</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կառավարության</w:t>
      </w:r>
      <w:proofErr w:type="spellEnd"/>
      <w:r w:rsidR="00096865"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00096865" w:rsidRPr="00E6597C">
        <w:rPr>
          <w:rFonts w:ascii="GHEA Grapalat" w:hAnsi="GHEA Grapalat" w:cs="Sylfaen"/>
          <w:sz w:val="20"/>
        </w:rPr>
        <w:t>թ</w:t>
      </w:r>
      <w:r w:rsidR="00096865"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00096865"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00096865" w:rsidRPr="00E6597C">
        <w:rPr>
          <w:rFonts w:ascii="GHEA Grapalat" w:hAnsi="GHEA Grapalat" w:cs="Sylfaen"/>
          <w:sz w:val="20"/>
        </w:rPr>
        <w:t>Ն</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որոշմամբ</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հաստատված</w:t>
      </w:r>
      <w:proofErr w:type="spellEnd"/>
      <w:r w:rsidR="00096865"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00096865" w:rsidRPr="00E6597C">
        <w:rPr>
          <w:rFonts w:ascii="GHEA Grapalat" w:hAnsi="GHEA Grapalat" w:cs="Sylfaen"/>
          <w:sz w:val="20"/>
        </w:rPr>
        <w:t>Գնումների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ործընթացի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այսուհետ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proofErr w:type="spellEnd"/>
      <w:r w:rsidR="00096865"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այլ</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իրավական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ակտերի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պահանջներին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համապատասխան</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նպատակ</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ունի</w:t>
      </w:r>
      <w:proofErr w:type="spellEnd"/>
      <w:r w:rsidR="006F5951" w:rsidRPr="006F5951">
        <w:rPr>
          <w:rFonts w:ascii="GHEA Grapalat" w:hAnsi="GHEA Grapalat" w:cs="Sylfaen"/>
          <w:sz w:val="20"/>
          <w:lang w:val="af-ZA"/>
        </w:rPr>
        <w:t xml:space="preserve">    </w:t>
      </w:r>
      <w:r w:rsidR="00096865" w:rsidRPr="00E6597C">
        <w:rPr>
          <w:rFonts w:ascii="GHEA Grapalat" w:hAnsi="GHEA Grapalat" w:cs="Times Armenian"/>
          <w:sz w:val="20"/>
          <w:lang w:val="af-ZA"/>
        </w:rPr>
        <w:t xml:space="preserve"> </w:t>
      </w:r>
      <w:r w:rsidR="001D7A71" w:rsidRPr="00015297">
        <w:rPr>
          <w:rFonts w:ascii="GHEA Grapalat" w:hAnsi="GHEA Grapalat" w:cs="Sylfaen"/>
          <w:sz w:val="20"/>
          <w:lang w:val="af-ZA"/>
        </w:rPr>
        <w:t>«</w:t>
      </w:r>
      <w:r w:rsidR="001D7A71">
        <w:rPr>
          <w:rFonts w:ascii="GHEA Grapalat" w:hAnsi="GHEA Grapalat" w:cs="Sylfaen"/>
          <w:sz w:val="20"/>
        </w:rPr>
        <w:t>ՀՀ</w:t>
      </w:r>
      <w:r w:rsidR="001D7A71" w:rsidRPr="00015297">
        <w:rPr>
          <w:rFonts w:ascii="GHEA Grapalat" w:hAnsi="GHEA Grapalat" w:cs="Sylfaen"/>
          <w:sz w:val="20"/>
          <w:lang w:val="af-ZA"/>
        </w:rPr>
        <w:t xml:space="preserve"> </w:t>
      </w:r>
      <w:proofErr w:type="spellStart"/>
      <w:r w:rsidR="001D7A71">
        <w:rPr>
          <w:rFonts w:ascii="GHEA Grapalat" w:hAnsi="GHEA Grapalat" w:cs="Sylfaen"/>
          <w:sz w:val="20"/>
        </w:rPr>
        <w:t>Արմավիրի</w:t>
      </w:r>
      <w:proofErr w:type="spellEnd"/>
      <w:r w:rsidR="001D7A71" w:rsidRPr="005506F1">
        <w:rPr>
          <w:rFonts w:ascii="GHEA Grapalat" w:hAnsi="GHEA Grapalat" w:cs="Sylfaen"/>
          <w:sz w:val="20"/>
          <w:lang w:val="af-ZA"/>
        </w:rPr>
        <w:t xml:space="preserve"> </w:t>
      </w:r>
      <w:proofErr w:type="spellStart"/>
      <w:r w:rsidR="001D7A71">
        <w:rPr>
          <w:rFonts w:ascii="GHEA Grapalat" w:hAnsi="GHEA Grapalat" w:cs="Sylfaen"/>
          <w:sz w:val="20"/>
        </w:rPr>
        <w:t>մարզի</w:t>
      </w:r>
      <w:proofErr w:type="spellEnd"/>
      <w:r w:rsidR="001D7A71" w:rsidRPr="005506F1">
        <w:rPr>
          <w:rFonts w:ascii="GHEA Grapalat" w:hAnsi="GHEA Grapalat" w:cs="Sylfaen"/>
          <w:sz w:val="20"/>
          <w:lang w:val="af-ZA"/>
        </w:rPr>
        <w:t xml:space="preserve"> «</w:t>
      </w:r>
      <w:proofErr w:type="spellStart"/>
      <w:r w:rsidR="001D7A71" w:rsidRPr="005506F1">
        <w:rPr>
          <w:rFonts w:ascii="GHEA Grapalat" w:hAnsi="GHEA Grapalat" w:cs="Sylfaen"/>
          <w:sz w:val="20"/>
        </w:rPr>
        <w:t>Մյասնիկյանի</w:t>
      </w:r>
      <w:proofErr w:type="spellEnd"/>
      <w:r w:rsidR="001D7A71" w:rsidRPr="005506F1">
        <w:rPr>
          <w:rFonts w:ascii="GHEA Grapalat" w:hAnsi="GHEA Grapalat" w:cs="Sylfaen"/>
          <w:sz w:val="20"/>
          <w:lang w:val="af-ZA"/>
        </w:rPr>
        <w:t xml:space="preserve"> </w:t>
      </w:r>
      <w:proofErr w:type="spellStart"/>
      <w:r w:rsidR="001D7A71" w:rsidRPr="005506F1">
        <w:rPr>
          <w:rFonts w:ascii="GHEA Grapalat" w:hAnsi="GHEA Grapalat" w:cs="Sylfaen"/>
          <w:sz w:val="20"/>
        </w:rPr>
        <w:t>Արայի</w:t>
      </w:r>
      <w:proofErr w:type="spellEnd"/>
      <w:r w:rsidR="001D7A71" w:rsidRPr="005506F1">
        <w:rPr>
          <w:rFonts w:ascii="GHEA Grapalat" w:hAnsi="GHEA Grapalat" w:cs="Sylfaen"/>
          <w:sz w:val="20"/>
          <w:lang w:val="af-ZA"/>
        </w:rPr>
        <w:t xml:space="preserve"> </w:t>
      </w:r>
      <w:proofErr w:type="spellStart"/>
      <w:r w:rsidR="001D7A71" w:rsidRPr="005506F1">
        <w:rPr>
          <w:rFonts w:ascii="GHEA Grapalat" w:hAnsi="GHEA Grapalat" w:cs="Sylfaen"/>
          <w:sz w:val="20"/>
        </w:rPr>
        <w:t>անվան</w:t>
      </w:r>
      <w:proofErr w:type="spellEnd"/>
      <w:r w:rsidR="001D7A71" w:rsidRPr="005506F1">
        <w:rPr>
          <w:rFonts w:ascii="GHEA Grapalat" w:hAnsi="GHEA Grapalat" w:cs="Sylfaen"/>
          <w:sz w:val="20"/>
          <w:lang w:val="af-ZA"/>
        </w:rPr>
        <w:t xml:space="preserve"> </w:t>
      </w:r>
      <w:proofErr w:type="spellStart"/>
      <w:r w:rsidR="001D7A71" w:rsidRPr="005506F1">
        <w:rPr>
          <w:rFonts w:ascii="GHEA Grapalat" w:hAnsi="GHEA Grapalat" w:cs="Sylfaen"/>
          <w:sz w:val="20"/>
        </w:rPr>
        <w:t>միջնակարգ</w:t>
      </w:r>
      <w:proofErr w:type="spellEnd"/>
      <w:r w:rsidR="001D7A71" w:rsidRPr="005506F1">
        <w:rPr>
          <w:rFonts w:ascii="GHEA Grapalat" w:hAnsi="GHEA Grapalat" w:cs="Sylfaen"/>
          <w:sz w:val="20"/>
          <w:lang w:val="af-ZA"/>
        </w:rPr>
        <w:t xml:space="preserve"> </w:t>
      </w:r>
      <w:proofErr w:type="spellStart"/>
      <w:r w:rsidR="001D7A71" w:rsidRPr="005506F1">
        <w:rPr>
          <w:rFonts w:ascii="GHEA Grapalat" w:hAnsi="GHEA Grapalat" w:cs="Sylfaen"/>
          <w:sz w:val="20"/>
        </w:rPr>
        <w:t>դպրոց</w:t>
      </w:r>
      <w:proofErr w:type="spellEnd"/>
      <w:r w:rsidR="001D7A71" w:rsidRPr="005506F1">
        <w:rPr>
          <w:rFonts w:ascii="GHEA Grapalat" w:hAnsi="GHEA Grapalat" w:cs="Sylfaen"/>
          <w:sz w:val="20"/>
          <w:lang w:val="af-ZA"/>
        </w:rPr>
        <w:t xml:space="preserve">» </w:t>
      </w:r>
      <w:r w:rsidR="001D7A71" w:rsidRPr="001D7A71">
        <w:rPr>
          <w:rFonts w:ascii="GHEA Grapalat" w:hAnsi="GHEA Grapalat" w:cs="Sylfaen"/>
          <w:sz w:val="20"/>
          <w:lang w:val="af-ZA"/>
        </w:rPr>
        <w:t xml:space="preserve"> </w:t>
      </w:r>
      <w:r w:rsidR="001D7A71">
        <w:rPr>
          <w:rFonts w:ascii="GHEA Grapalat" w:hAnsi="GHEA Grapalat" w:cs="Sylfaen"/>
          <w:sz w:val="20"/>
          <w:lang w:val="ru-RU"/>
        </w:rPr>
        <w:t>ՊՈԱԿ</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կողմից</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հայտարարված</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ընթացակար</w:t>
      </w:r>
      <w:r w:rsidR="00096865" w:rsidRPr="00E6597C">
        <w:rPr>
          <w:rFonts w:ascii="GHEA Grapalat" w:hAnsi="GHEA Grapalat" w:cs="Times Armenian"/>
          <w:sz w:val="20"/>
        </w:rPr>
        <w:t>գ</w:t>
      </w:r>
      <w:r w:rsidR="00096865"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00096865" w:rsidRPr="00E6597C">
        <w:rPr>
          <w:rFonts w:ascii="GHEA Grapalat" w:hAnsi="GHEA Grapalat" w:cs="Sylfaen"/>
          <w:sz w:val="20"/>
        </w:rPr>
        <w:t>մասնակցելու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մտադրություն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ունեցող</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անձանց</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այսուհետ</w:t>
      </w:r>
      <w:proofErr w:type="spellEnd"/>
      <w:r w:rsidR="00096865"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00096865" w:rsidRPr="00E6597C">
        <w:rPr>
          <w:rFonts w:ascii="GHEA Grapalat" w:hAnsi="GHEA Grapalat" w:cs="Sylfaen"/>
          <w:sz w:val="20"/>
        </w:rPr>
        <w:t>ասնակից</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տեղեկացնելու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ընթացակար</w:t>
      </w:r>
      <w:r w:rsidR="00096865" w:rsidRPr="00E6597C">
        <w:rPr>
          <w:rFonts w:ascii="GHEA Grapalat" w:hAnsi="GHEA Grapalat" w:cs="Times Armenian"/>
          <w:sz w:val="20"/>
        </w:rPr>
        <w:t>գ</w:t>
      </w:r>
      <w:r w:rsidR="00096865" w:rsidRPr="00E6597C">
        <w:rPr>
          <w:rFonts w:ascii="GHEA Grapalat" w:hAnsi="GHEA Grapalat" w:cs="Sylfaen"/>
          <w:sz w:val="20"/>
        </w:rPr>
        <w:t>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պայմանների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նման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առարկայի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ընթացակար</w:t>
      </w:r>
      <w:r w:rsidR="00096865" w:rsidRPr="00E6597C">
        <w:rPr>
          <w:rFonts w:ascii="GHEA Grapalat" w:hAnsi="GHEA Grapalat" w:cs="Times Armenian"/>
          <w:sz w:val="20"/>
        </w:rPr>
        <w:t>գ</w:t>
      </w:r>
      <w:r w:rsidR="00096865" w:rsidRPr="00E6597C">
        <w:rPr>
          <w:rFonts w:ascii="GHEA Grapalat" w:hAnsi="GHEA Grapalat" w:cs="Sylfaen"/>
          <w:sz w:val="20"/>
        </w:rPr>
        <w:t>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անցկացման</w:t>
      </w:r>
      <w:proofErr w:type="spellEnd"/>
      <w:r w:rsidR="00096865"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որոշելու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նրա</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իր</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մասին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ինչպես</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նաև</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օժանդակելու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ընթացակար</w:t>
      </w:r>
      <w:r w:rsidR="00096865" w:rsidRPr="00E6597C">
        <w:rPr>
          <w:rFonts w:ascii="GHEA Grapalat" w:hAnsi="GHEA Grapalat" w:cs="Times Armenian"/>
          <w:sz w:val="20"/>
        </w:rPr>
        <w:t>գ</w:t>
      </w:r>
      <w:r w:rsidR="00096865" w:rsidRPr="00E6597C">
        <w:rPr>
          <w:rFonts w:ascii="GHEA Grapalat" w:hAnsi="GHEA Grapalat" w:cs="Sylfaen"/>
          <w:sz w:val="20"/>
        </w:rPr>
        <w:t>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1AF68967"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7F02050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0B883B8F" w14:textId="77777777"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97444" w:rsidRPr="00A87153">
        <w:rPr>
          <w:rFonts w:ascii="GHEA Grapalat" w:hAnsi="GHEA Grapalat" w:cs="Times Armenian"/>
          <w:szCs w:val="24"/>
        </w:rPr>
        <w:t>«</w:t>
      </w:r>
      <w:r w:rsidR="00B97444" w:rsidRPr="00855A49">
        <w:t xml:space="preserve"> </w:t>
      </w:r>
      <w:r w:rsidR="00B97444">
        <w:rPr>
          <w:rFonts w:ascii="GHEA Grapalat" w:hAnsi="GHEA Grapalat" w:cs="Times Armenian"/>
          <w:szCs w:val="24"/>
        </w:rPr>
        <w:t>myasnikyan_dp@mail.ru</w:t>
      </w:r>
      <w:r w:rsidR="00B97444" w:rsidRPr="00A87153">
        <w:rPr>
          <w:rFonts w:ascii="GHEA Grapalat" w:hAnsi="GHEA Grapalat" w:cs="Times Armenian"/>
          <w:szCs w:val="24"/>
        </w:rPr>
        <w:t>»</w:t>
      </w:r>
    </w:p>
    <w:p w14:paraId="04619839"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2F1969D2" w14:textId="77777777" w:rsidR="00096865" w:rsidRPr="00E6597C" w:rsidRDefault="00096865" w:rsidP="00EF3662">
      <w:pPr>
        <w:pStyle w:val="3"/>
        <w:spacing w:line="240" w:lineRule="auto"/>
        <w:ind w:firstLine="567"/>
        <w:rPr>
          <w:rFonts w:ascii="GHEA Grapalat" w:hAnsi="GHEA Grapalat"/>
          <w:sz w:val="24"/>
          <w:szCs w:val="22"/>
          <w:lang w:val="af-ZA"/>
        </w:rPr>
      </w:pPr>
    </w:p>
    <w:p w14:paraId="7CFD7015"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21C1CAD2" w14:textId="77777777" w:rsidR="002B32D6" w:rsidRPr="00E6597C" w:rsidRDefault="002B32D6" w:rsidP="00EF3662">
      <w:pPr>
        <w:ind w:left="360"/>
        <w:jc w:val="center"/>
        <w:rPr>
          <w:rFonts w:ascii="GHEA Grapalat" w:hAnsi="GHEA Grapalat" w:cs="Sylfaen"/>
          <w:b/>
          <w:sz w:val="20"/>
        </w:rPr>
      </w:pPr>
    </w:p>
    <w:p w14:paraId="228E9110" w14:textId="77777777"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6D3598" w:rsidRPr="00972D75">
        <w:rPr>
          <w:rFonts w:ascii="GHEA Grapalat" w:hAnsi="GHEA Grapalat" w:cs="Sylfaen"/>
          <w:sz w:val="22"/>
          <w:szCs w:val="22"/>
          <w:lang w:val="af-ZA"/>
        </w:rPr>
        <w:t>«ՀՀ Արմավիրի մարզի «Մյասնիկյանի Արայի անվան միջնակարգ դպրոց» ՊՈԱԿ»-</w:t>
      </w:r>
      <w:r w:rsidR="006D3598" w:rsidRPr="00972D75">
        <w:rPr>
          <w:rFonts w:ascii="GHEA Grapalat" w:hAnsi="GHEA Grapalat" w:cs="Sylfaen"/>
          <w:sz w:val="22"/>
          <w:szCs w:val="22"/>
          <w:lang w:val="hy-AM"/>
        </w:rPr>
        <w:t>ի</w:t>
      </w:r>
      <w:r w:rsidR="006D3598" w:rsidRPr="00972D75">
        <w:rPr>
          <w:rFonts w:ascii="GHEA Grapalat" w:hAnsi="GHEA Grapalat" w:cs="Sylfaen"/>
          <w:sz w:val="22"/>
          <w:szCs w:val="22"/>
          <w:lang w:val="af-ZA"/>
        </w:rPr>
        <w:t xml:space="preserve"> </w:t>
      </w:r>
      <w:proofErr w:type="spellStart"/>
      <w:r w:rsidR="006D3598" w:rsidRPr="0093002B">
        <w:rPr>
          <w:rFonts w:ascii="GHEA Grapalat" w:hAnsi="GHEA Grapalat" w:cs="Sylfaen"/>
        </w:rPr>
        <w:t>կարիքների</w:t>
      </w:r>
      <w:proofErr w:type="spellEnd"/>
      <w:r w:rsidR="006D3598" w:rsidRPr="0093002B">
        <w:rPr>
          <w:rFonts w:ascii="GHEA Grapalat" w:hAnsi="GHEA Grapalat" w:cs="Times Armenian"/>
          <w:lang w:val="af-ZA"/>
        </w:rPr>
        <w:t xml:space="preserve"> </w:t>
      </w:r>
      <w:proofErr w:type="spellStart"/>
      <w:r w:rsidR="006D3598" w:rsidRPr="0093002B">
        <w:rPr>
          <w:rFonts w:ascii="GHEA Grapalat" w:hAnsi="GHEA Grapalat" w:cs="Sylfaen"/>
        </w:rPr>
        <w:t>համար</w:t>
      </w:r>
      <w:proofErr w:type="spellEnd"/>
      <w:r w:rsidR="006D3598" w:rsidRPr="0093002B">
        <w:rPr>
          <w:rFonts w:ascii="GHEA Grapalat" w:hAnsi="GHEA Grapalat" w:cs="Times Armenian"/>
          <w:lang w:val="af-ZA"/>
        </w:rPr>
        <w:t xml:space="preserve">` </w:t>
      </w:r>
      <w:r w:rsidR="006D3598" w:rsidRPr="0093002B">
        <w:rPr>
          <w:rFonts w:ascii="GHEA Grapalat" w:hAnsi="GHEA Grapalat"/>
          <w:lang w:val="af-ZA"/>
        </w:rPr>
        <w:t>«</w:t>
      </w:r>
      <w:r w:rsidR="006D3598" w:rsidRPr="00EB0A11">
        <w:rPr>
          <w:rFonts w:ascii="GHEA Grapalat" w:hAnsi="GHEA Grapalat"/>
          <w:lang w:val="hy-AM"/>
        </w:rPr>
        <w:t xml:space="preserve"> </w:t>
      </w:r>
      <w:r w:rsidR="006D3598" w:rsidRPr="00972D75">
        <w:rPr>
          <w:rFonts w:ascii="GHEA Grapalat" w:hAnsi="GHEA Grapalat" w:cs="Sylfaen"/>
          <w:sz w:val="22"/>
          <w:szCs w:val="22"/>
          <w:lang w:val="af-ZA"/>
        </w:rPr>
        <w:t>«ՀՀ Արմավիրի մարզի «Մյասնիկյանի Արայի անվան միջնակարգ դպրոց» ՊՈԱԿ»-</w:t>
      </w:r>
      <w:r w:rsidR="006D3598" w:rsidRPr="00972D75">
        <w:rPr>
          <w:rFonts w:ascii="GHEA Grapalat" w:hAnsi="GHEA Grapalat" w:cs="Sylfaen"/>
          <w:sz w:val="22"/>
          <w:szCs w:val="22"/>
          <w:lang w:val="hy-AM"/>
        </w:rPr>
        <w:t>ի</w:t>
      </w:r>
      <w:r w:rsidR="006D3598" w:rsidRPr="00972D75">
        <w:rPr>
          <w:rFonts w:ascii="GHEA Grapalat" w:hAnsi="GHEA Grapalat" w:cs="Sylfaen"/>
          <w:sz w:val="22"/>
          <w:szCs w:val="22"/>
          <w:lang w:val="af-ZA"/>
        </w:rPr>
        <w:t xml:space="preserve"> </w:t>
      </w:r>
      <w:r w:rsidR="006D3598">
        <w:rPr>
          <w:rFonts w:ascii="GHEA Grapalat" w:hAnsi="GHEA Grapalat" w:cs="Sylfaen"/>
          <w:sz w:val="22"/>
          <w:szCs w:val="22"/>
          <w:lang w:val="af-ZA"/>
        </w:rPr>
        <w:t xml:space="preserve"> մասնաշենքի </w:t>
      </w:r>
      <w:r w:rsidR="006D3598">
        <w:rPr>
          <w:rFonts w:ascii="GHEA Grapalat" w:hAnsi="GHEA Grapalat"/>
          <w:sz w:val="22"/>
          <w:szCs w:val="22"/>
          <w:lang w:val="hy-AM"/>
        </w:rPr>
        <w:t xml:space="preserve">տանիքի վերանորոգման </w:t>
      </w:r>
      <w:r w:rsidR="006D3598" w:rsidRPr="001D12D3">
        <w:rPr>
          <w:rFonts w:ascii="GHEA Grapalat" w:hAnsi="GHEA Grapalat"/>
          <w:sz w:val="22"/>
          <w:szCs w:val="22"/>
          <w:lang w:val="hy-AM"/>
        </w:rPr>
        <w:t>աշխատանքների</w:t>
      </w:r>
      <w:r w:rsidR="006D3598" w:rsidRPr="0093002B">
        <w:rPr>
          <w:rFonts w:ascii="GHEA Grapalat" w:hAnsi="GHEA Grapalat"/>
          <w:lang w:val="af-ZA"/>
        </w:rPr>
        <w:t xml:space="preserve"> » </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որոնք</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խմբավորված</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են</w:t>
      </w:r>
      <w:proofErr w:type="spellEnd"/>
      <w:r w:rsidR="00096865" w:rsidRPr="00E6597C">
        <w:rPr>
          <w:rFonts w:ascii="GHEA Grapalat" w:hAnsi="GHEA Grapalat"/>
          <w:i w:val="0"/>
          <w:lang w:val="af-ZA"/>
        </w:rPr>
        <w:t xml:space="preserve"> </w:t>
      </w:r>
      <w:r w:rsidR="000516BE">
        <w:rPr>
          <w:rFonts w:ascii="GHEA Grapalat" w:hAnsi="GHEA Grapalat"/>
          <w:i w:val="0"/>
          <w:lang w:val="hy-AM"/>
        </w:rPr>
        <w:t xml:space="preserve"> 1 </w:t>
      </w:r>
      <w:r w:rsidR="000516BE" w:rsidRPr="00E6597C">
        <w:rPr>
          <w:rFonts w:ascii="GHEA Grapalat" w:hAnsi="GHEA Grapalat" w:cs="Sylfaen"/>
          <w:i w:val="0"/>
        </w:rPr>
        <w:t xml:space="preserve"> </w:t>
      </w:r>
      <w:proofErr w:type="spellStart"/>
      <w:r w:rsidR="00096865" w:rsidRPr="00E6597C">
        <w:rPr>
          <w:rFonts w:ascii="GHEA Grapalat" w:hAnsi="GHEA Grapalat" w:cs="Sylfaen"/>
          <w:i w:val="0"/>
        </w:rPr>
        <w:t>ափաբաժիներ</w:t>
      </w:r>
      <w:r w:rsidR="00753E6E" w:rsidRPr="00E6597C">
        <w:rPr>
          <w:rFonts w:ascii="GHEA Grapalat" w:hAnsi="GHEA Grapalat" w:cs="Sylfaen"/>
          <w:i w:val="0"/>
        </w:rPr>
        <w:t>ում</w:t>
      </w:r>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B60E959" w14:textId="77777777" w:rsidTr="00015CC3">
        <w:trPr>
          <w:trHeight w:val="600"/>
        </w:trPr>
        <w:tc>
          <w:tcPr>
            <w:tcW w:w="3544" w:type="dxa"/>
            <w:gridSpan w:val="2"/>
            <w:vAlign w:val="center"/>
          </w:tcPr>
          <w:p w14:paraId="525FE42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43C1C2F4"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48596CFE" w14:textId="77777777" w:rsidTr="00015CC3">
        <w:trPr>
          <w:trHeight w:val="306"/>
        </w:trPr>
        <w:tc>
          <w:tcPr>
            <w:tcW w:w="1843" w:type="dxa"/>
            <w:vAlign w:val="center"/>
          </w:tcPr>
          <w:p w14:paraId="4FE4EBF3"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C3CA36B"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D56070D" w14:textId="77777777" w:rsidR="001E412B" w:rsidRPr="00E6597C" w:rsidRDefault="001E412B" w:rsidP="00EF3662">
            <w:pPr>
              <w:pStyle w:val="23"/>
              <w:spacing w:line="240" w:lineRule="auto"/>
              <w:ind w:firstLine="0"/>
              <w:jc w:val="center"/>
              <w:rPr>
                <w:rFonts w:ascii="GHEA Grapalat" w:hAnsi="GHEA Grapalat"/>
                <w:b/>
                <w:bCs/>
                <w:i/>
                <w:iCs/>
              </w:rPr>
            </w:pPr>
          </w:p>
        </w:tc>
      </w:tr>
      <w:tr w:rsidR="006D3598" w:rsidRPr="00B834DD" w14:paraId="453056F1" w14:textId="77777777" w:rsidTr="00015CC3">
        <w:tc>
          <w:tcPr>
            <w:tcW w:w="1843" w:type="dxa"/>
            <w:vAlign w:val="center"/>
          </w:tcPr>
          <w:p w14:paraId="29B71C00" w14:textId="77777777" w:rsidR="006D3598" w:rsidRPr="00E6597C" w:rsidRDefault="006D3598"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70B9E9AA" w14:textId="77777777" w:rsidR="006D3598" w:rsidRPr="001F78CD" w:rsidRDefault="007D4E51" w:rsidP="001E412B">
            <w:pPr>
              <w:pStyle w:val="23"/>
              <w:spacing w:line="240" w:lineRule="auto"/>
              <w:ind w:firstLine="0"/>
              <w:jc w:val="center"/>
              <w:rPr>
                <w:rFonts w:ascii="GHEA Grapalat" w:hAnsi="GHEA Grapalat"/>
                <w:sz w:val="16"/>
                <w:lang w:val="ru-RU"/>
              </w:rPr>
            </w:pPr>
            <w:r>
              <w:rPr>
                <w:rFonts w:ascii="GHEA Grapalat" w:hAnsi="GHEA Grapalat"/>
                <w:sz w:val="16"/>
                <w:lang w:val="ru-RU"/>
              </w:rPr>
              <w:t>18284</w:t>
            </w:r>
            <w:r w:rsidR="001F78CD">
              <w:rPr>
                <w:rFonts w:ascii="GHEA Grapalat" w:hAnsi="GHEA Grapalat"/>
                <w:sz w:val="16"/>
                <w:lang w:val="ru-RU"/>
              </w:rPr>
              <w:t>57</w:t>
            </w:r>
            <w:r>
              <w:rPr>
                <w:rFonts w:ascii="GHEA Grapalat" w:hAnsi="GHEA Grapalat"/>
                <w:sz w:val="16"/>
                <w:lang w:val="ru-RU"/>
              </w:rPr>
              <w:t>0</w:t>
            </w:r>
          </w:p>
        </w:tc>
        <w:tc>
          <w:tcPr>
            <w:tcW w:w="6806" w:type="dxa"/>
            <w:vAlign w:val="center"/>
          </w:tcPr>
          <w:p w14:paraId="27460B68" w14:textId="77777777" w:rsidR="006D3598" w:rsidRPr="00972D75" w:rsidRDefault="006D3598" w:rsidP="000A6276">
            <w:pPr>
              <w:pStyle w:val="23"/>
              <w:spacing w:line="240" w:lineRule="auto"/>
              <w:ind w:firstLine="0"/>
              <w:rPr>
                <w:rFonts w:ascii="GHEA Grapalat" w:hAnsi="GHEA Grapalat"/>
                <w:sz w:val="22"/>
                <w:szCs w:val="22"/>
                <w:u w:val="single"/>
                <w:vertAlign w:val="subscript"/>
              </w:rPr>
            </w:pPr>
            <w:r w:rsidRPr="00972D75">
              <w:rPr>
                <w:rFonts w:ascii="GHEA Grapalat" w:hAnsi="GHEA Grapalat"/>
                <w:sz w:val="22"/>
                <w:szCs w:val="22"/>
                <w:lang w:val="ru-RU"/>
              </w:rPr>
              <w:t>ՀՀ</w:t>
            </w:r>
            <w:r w:rsidRPr="00972D75">
              <w:rPr>
                <w:rFonts w:ascii="GHEA Grapalat" w:hAnsi="GHEA Grapalat"/>
                <w:sz w:val="22"/>
                <w:szCs w:val="22"/>
              </w:rPr>
              <w:t xml:space="preserve"> </w:t>
            </w:r>
            <w:proofErr w:type="spellStart"/>
            <w:r w:rsidRPr="00972D75">
              <w:rPr>
                <w:rFonts w:ascii="GHEA Grapalat" w:hAnsi="GHEA Grapalat"/>
                <w:sz w:val="22"/>
                <w:szCs w:val="22"/>
                <w:lang w:val="ru-RU"/>
              </w:rPr>
              <w:t>Արմավիրի</w:t>
            </w:r>
            <w:proofErr w:type="spellEnd"/>
            <w:r w:rsidRPr="00972D75">
              <w:rPr>
                <w:rFonts w:ascii="GHEA Grapalat" w:hAnsi="GHEA Grapalat"/>
                <w:sz w:val="22"/>
                <w:szCs w:val="22"/>
              </w:rPr>
              <w:t xml:space="preserve"> </w:t>
            </w:r>
            <w:proofErr w:type="spellStart"/>
            <w:r w:rsidRPr="00972D75">
              <w:rPr>
                <w:rFonts w:ascii="GHEA Grapalat" w:hAnsi="GHEA Grapalat"/>
                <w:sz w:val="22"/>
                <w:szCs w:val="22"/>
                <w:lang w:val="ru-RU"/>
              </w:rPr>
              <w:t>մարզի</w:t>
            </w:r>
            <w:proofErr w:type="spellEnd"/>
            <w:r w:rsidRPr="00972D75">
              <w:rPr>
                <w:rFonts w:ascii="GHEA Grapalat" w:hAnsi="GHEA Grapalat"/>
                <w:sz w:val="22"/>
                <w:szCs w:val="22"/>
              </w:rPr>
              <w:t xml:space="preserve"> </w:t>
            </w:r>
            <w:r w:rsidRPr="00972D75">
              <w:rPr>
                <w:rFonts w:ascii="GHEA Grapalat" w:hAnsi="GHEA Grapalat" w:cs="Sylfaen"/>
                <w:sz w:val="22"/>
                <w:szCs w:val="22"/>
              </w:rPr>
              <w:t>«ՀՀ Արմավիրի մարզի «Մյասնիկյանի Արայի անվան միջնակարգ դպրոց» ՊՈԱԿ»-</w:t>
            </w:r>
            <w:r w:rsidRPr="00972D75">
              <w:rPr>
                <w:rFonts w:ascii="GHEA Grapalat" w:hAnsi="GHEA Grapalat" w:cs="Sylfaen"/>
                <w:sz w:val="22"/>
                <w:szCs w:val="22"/>
                <w:lang w:val="hy-AM"/>
              </w:rPr>
              <w:t>ի</w:t>
            </w:r>
            <w:r w:rsidRPr="00972D75">
              <w:rPr>
                <w:rFonts w:ascii="GHEA Grapalat" w:hAnsi="GHEA Grapalat" w:cs="Sylfaen"/>
                <w:sz w:val="22"/>
                <w:szCs w:val="22"/>
              </w:rPr>
              <w:t xml:space="preserve"> </w:t>
            </w:r>
            <w:r w:rsidRPr="00972D75">
              <w:rPr>
                <w:rFonts w:ascii="GHEA Grapalat" w:hAnsi="GHEA Grapalat"/>
                <w:sz w:val="22"/>
                <w:szCs w:val="22"/>
                <w:lang w:val="hy-AM"/>
              </w:rPr>
              <w:t>շեն</w:t>
            </w:r>
            <w:r w:rsidRPr="00972D75">
              <w:rPr>
                <w:rFonts w:ascii="GHEA Grapalat" w:hAnsi="GHEA Grapalat"/>
                <w:sz w:val="22"/>
                <w:szCs w:val="22"/>
                <w:lang w:val="ru-RU"/>
              </w:rPr>
              <w:t>ք</w:t>
            </w:r>
            <w:r w:rsidRPr="00972D75">
              <w:rPr>
                <w:rFonts w:ascii="GHEA Grapalat" w:hAnsi="GHEA Grapalat"/>
                <w:sz w:val="22"/>
                <w:szCs w:val="22"/>
                <w:lang w:val="hy-AM"/>
              </w:rPr>
              <w:t>ի տանիքների վերանորոգման աշխատանքներ</w:t>
            </w:r>
          </w:p>
        </w:tc>
      </w:tr>
    </w:tbl>
    <w:p w14:paraId="6A84444C"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F3D1543" w14:textId="77777777" w:rsidR="0085236E" w:rsidRPr="00FD7752" w:rsidRDefault="00845AA5" w:rsidP="00EF3662">
      <w:pPr>
        <w:pStyle w:val="23"/>
        <w:spacing w:line="240" w:lineRule="auto"/>
        <w:ind w:firstLine="567"/>
        <w:rPr>
          <w:rFonts w:ascii="GHEA Grapalat" w:hAnsi="GHEA Grapalat"/>
          <w:strike/>
        </w:rPr>
      </w:pPr>
      <w:r w:rsidRPr="00FD7752">
        <w:rPr>
          <w:rFonts w:ascii="GHEA Grapalat" w:hAnsi="GHEA Grapalat"/>
          <w:strike/>
        </w:rPr>
        <w:t>1.2 Սույն ընթացակարգի շրջանակում</w:t>
      </w:r>
      <w:r w:rsidR="0085236E" w:rsidRPr="00FD7752">
        <w:rPr>
          <w:rFonts w:ascii="GHEA Grapalat" w:hAnsi="GHEA Grapalat"/>
          <w:strike/>
        </w:rPr>
        <w:t>,</w:t>
      </w:r>
      <w:r w:rsidRPr="00FD7752">
        <w:rPr>
          <w:rFonts w:ascii="GHEA Grapalat" w:hAnsi="GHEA Grapalat"/>
          <w:strike/>
        </w:rPr>
        <w:t xml:space="preserve"> </w:t>
      </w:r>
      <w:r w:rsidR="0085236E" w:rsidRPr="00FD7752">
        <w:rPr>
          <w:rFonts w:ascii="GHEA Grapalat" w:hAnsi="GHEA Grapalat"/>
          <w:strike/>
        </w:rPr>
        <w:t>ընտրված մասնակցի առաջարկության հիման վրա, կհատկացվի կանխավճար` ներքոհիշյալ չափով և ժամկետներում`</w:t>
      </w:r>
    </w:p>
    <w:p w14:paraId="15659CA2" w14:textId="77777777" w:rsidR="006C08B6" w:rsidRPr="00FD7752" w:rsidRDefault="006C08B6" w:rsidP="00EF3662">
      <w:pPr>
        <w:pStyle w:val="23"/>
        <w:spacing w:line="240" w:lineRule="auto"/>
        <w:ind w:firstLine="567"/>
        <w:rPr>
          <w:rFonts w:ascii="GHEA Grapalat" w:hAnsi="GHEA Grapalat"/>
          <w:strik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FD7752" w14:paraId="2D468BC5" w14:textId="77777777" w:rsidTr="006D1826">
        <w:trPr>
          <w:jc w:val="center"/>
        </w:trPr>
        <w:tc>
          <w:tcPr>
            <w:tcW w:w="6356" w:type="dxa"/>
            <w:gridSpan w:val="2"/>
          </w:tcPr>
          <w:p w14:paraId="7636BEE7" w14:textId="77777777" w:rsidR="0085236E" w:rsidRPr="00FD7752" w:rsidRDefault="0085236E" w:rsidP="00EF3662">
            <w:pPr>
              <w:pStyle w:val="23"/>
              <w:spacing w:line="240" w:lineRule="auto"/>
              <w:ind w:firstLine="0"/>
              <w:jc w:val="center"/>
              <w:rPr>
                <w:rFonts w:ascii="GHEA Grapalat" w:hAnsi="GHEA Grapalat" w:cs="Sylfaen"/>
                <w:b/>
                <w:i/>
                <w:strike/>
                <w:sz w:val="16"/>
                <w:szCs w:val="16"/>
                <w:lang w:val="es-ES"/>
              </w:rPr>
            </w:pPr>
            <w:r w:rsidRPr="00FD7752">
              <w:rPr>
                <w:rFonts w:ascii="GHEA Grapalat" w:hAnsi="GHEA Grapalat" w:cs="Sylfaen"/>
                <w:b/>
                <w:i/>
                <w:strike/>
                <w:sz w:val="16"/>
                <w:szCs w:val="16"/>
                <w:lang w:val="es-ES"/>
              </w:rPr>
              <w:t>Կանխավճարի հատկացման</w:t>
            </w:r>
          </w:p>
        </w:tc>
      </w:tr>
      <w:tr w:rsidR="0085236E" w:rsidRPr="00FD7752" w14:paraId="4EFEAA16" w14:textId="77777777" w:rsidTr="006D1826">
        <w:trPr>
          <w:jc w:val="center"/>
        </w:trPr>
        <w:tc>
          <w:tcPr>
            <w:tcW w:w="2580" w:type="dxa"/>
            <w:vAlign w:val="center"/>
          </w:tcPr>
          <w:p w14:paraId="066CD51E" w14:textId="77777777" w:rsidR="0085236E" w:rsidRPr="00FD7752" w:rsidRDefault="0085236E" w:rsidP="00EF3662">
            <w:pPr>
              <w:pStyle w:val="23"/>
              <w:spacing w:line="240" w:lineRule="auto"/>
              <w:ind w:firstLine="0"/>
              <w:jc w:val="center"/>
              <w:rPr>
                <w:rFonts w:ascii="GHEA Grapalat" w:hAnsi="GHEA Grapalat" w:cs="Sylfaen"/>
                <w:b/>
                <w:i/>
                <w:strike/>
                <w:sz w:val="16"/>
                <w:szCs w:val="16"/>
                <w:lang w:val="es-ES"/>
              </w:rPr>
            </w:pPr>
            <w:r w:rsidRPr="00FD7752">
              <w:rPr>
                <w:rFonts w:ascii="GHEA Grapalat" w:hAnsi="GHEA Grapalat" w:cs="Sylfaen"/>
                <w:b/>
                <w:i/>
                <w:strike/>
                <w:sz w:val="16"/>
                <w:szCs w:val="16"/>
                <w:lang w:val="es-ES"/>
              </w:rPr>
              <w:t xml:space="preserve">առավելագույն չափը </w:t>
            </w:r>
            <w:r w:rsidR="00816505" w:rsidRPr="00FD7752">
              <w:rPr>
                <w:rFonts w:ascii="GHEA Grapalat" w:hAnsi="GHEA Grapalat" w:cs="Sylfaen"/>
                <w:b/>
                <w:i/>
                <w:strike/>
                <w:sz w:val="16"/>
                <w:szCs w:val="16"/>
                <w:lang w:val="es-ES"/>
              </w:rPr>
              <w:t>(</w:t>
            </w:r>
            <w:r w:rsidRPr="00FD7752">
              <w:rPr>
                <w:rFonts w:ascii="GHEA Grapalat" w:hAnsi="GHEA Grapalat" w:cs="Sylfaen"/>
                <w:b/>
                <w:i/>
                <w:strike/>
                <w:sz w:val="16"/>
                <w:szCs w:val="16"/>
                <w:lang w:val="es-ES"/>
              </w:rPr>
              <w:t>ՀՀ դրամ</w:t>
            </w:r>
            <w:r w:rsidR="00816505" w:rsidRPr="00FD7752">
              <w:rPr>
                <w:rFonts w:ascii="GHEA Grapalat" w:hAnsi="GHEA Grapalat" w:cs="Sylfaen"/>
                <w:b/>
                <w:i/>
                <w:strike/>
                <w:sz w:val="16"/>
                <w:szCs w:val="16"/>
                <w:lang w:val="es-ES"/>
              </w:rPr>
              <w:t>)</w:t>
            </w:r>
          </w:p>
        </w:tc>
        <w:tc>
          <w:tcPr>
            <w:tcW w:w="3776" w:type="dxa"/>
            <w:vAlign w:val="center"/>
          </w:tcPr>
          <w:p w14:paraId="18389D7E" w14:textId="77777777" w:rsidR="0085236E" w:rsidRPr="00FD7752" w:rsidRDefault="0085236E" w:rsidP="00EF3662">
            <w:pPr>
              <w:pStyle w:val="23"/>
              <w:spacing w:line="240" w:lineRule="auto"/>
              <w:ind w:firstLine="0"/>
              <w:jc w:val="center"/>
              <w:rPr>
                <w:rFonts w:ascii="GHEA Grapalat" w:hAnsi="GHEA Grapalat" w:cs="Sylfaen"/>
                <w:b/>
                <w:i/>
                <w:strike/>
                <w:sz w:val="16"/>
                <w:szCs w:val="16"/>
                <w:lang w:val="es-ES"/>
              </w:rPr>
            </w:pPr>
            <w:r w:rsidRPr="00FD7752">
              <w:rPr>
                <w:rFonts w:ascii="GHEA Grapalat" w:hAnsi="GHEA Grapalat" w:cs="Sylfaen"/>
                <w:b/>
                <w:i/>
                <w:strike/>
                <w:sz w:val="16"/>
                <w:szCs w:val="16"/>
                <w:lang w:val="es-ES"/>
              </w:rPr>
              <w:t>ժամկետը (</w:t>
            </w:r>
            <w:r w:rsidR="00816505" w:rsidRPr="00FD7752">
              <w:rPr>
                <w:rFonts w:ascii="GHEA Grapalat" w:hAnsi="GHEA Grapalat" w:cs="Sylfaen"/>
                <w:b/>
                <w:i/>
                <w:strike/>
                <w:sz w:val="16"/>
                <w:szCs w:val="16"/>
                <w:lang w:val="es-ES"/>
              </w:rPr>
              <w:t xml:space="preserve">ամիսը, </w:t>
            </w:r>
            <w:r w:rsidRPr="00FD7752">
              <w:rPr>
                <w:rFonts w:ascii="GHEA Grapalat" w:hAnsi="GHEA Grapalat" w:cs="Sylfaen"/>
                <w:b/>
                <w:i/>
                <w:strike/>
                <w:sz w:val="16"/>
                <w:szCs w:val="16"/>
                <w:lang w:val="es-ES"/>
              </w:rPr>
              <w:t>տարեթիվը)</w:t>
            </w:r>
          </w:p>
        </w:tc>
      </w:tr>
      <w:tr w:rsidR="0085236E" w:rsidRPr="00FD7752" w14:paraId="44A1D2E3" w14:textId="77777777" w:rsidTr="006D1826">
        <w:trPr>
          <w:jc w:val="center"/>
        </w:trPr>
        <w:tc>
          <w:tcPr>
            <w:tcW w:w="2580" w:type="dxa"/>
          </w:tcPr>
          <w:p w14:paraId="1ACFFA7E" w14:textId="77777777" w:rsidR="0085236E" w:rsidRPr="00FD7752" w:rsidRDefault="0085236E" w:rsidP="00EF3662">
            <w:pPr>
              <w:jc w:val="center"/>
              <w:rPr>
                <w:rFonts w:ascii="GHEA Grapalat" w:hAnsi="GHEA Grapalat"/>
                <w:strike/>
                <w:sz w:val="20"/>
                <w:szCs w:val="20"/>
              </w:rPr>
            </w:pPr>
          </w:p>
        </w:tc>
        <w:tc>
          <w:tcPr>
            <w:tcW w:w="3776" w:type="dxa"/>
          </w:tcPr>
          <w:p w14:paraId="37C967D9" w14:textId="77777777" w:rsidR="0085236E" w:rsidRPr="00FD7752" w:rsidRDefault="0085236E" w:rsidP="00EF3662">
            <w:pPr>
              <w:jc w:val="center"/>
              <w:rPr>
                <w:rFonts w:ascii="GHEA Grapalat" w:hAnsi="GHEA Grapalat"/>
                <w:strike/>
                <w:sz w:val="20"/>
                <w:szCs w:val="20"/>
              </w:rPr>
            </w:pPr>
          </w:p>
        </w:tc>
      </w:tr>
      <w:tr w:rsidR="0085236E" w:rsidRPr="00FD7752" w14:paraId="715314E6" w14:textId="77777777" w:rsidTr="006D1826">
        <w:trPr>
          <w:jc w:val="center"/>
        </w:trPr>
        <w:tc>
          <w:tcPr>
            <w:tcW w:w="2580" w:type="dxa"/>
          </w:tcPr>
          <w:p w14:paraId="0F242D41" w14:textId="77777777" w:rsidR="0085236E" w:rsidRPr="00FD7752" w:rsidRDefault="0085236E" w:rsidP="00EF3662">
            <w:pPr>
              <w:jc w:val="center"/>
              <w:rPr>
                <w:rFonts w:ascii="GHEA Grapalat" w:hAnsi="GHEA Grapalat"/>
                <w:strike/>
                <w:sz w:val="20"/>
                <w:szCs w:val="20"/>
              </w:rPr>
            </w:pPr>
          </w:p>
        </w:tc>
        <w:tc>
          <w:tcPr>
            <w:tcW w:w="3776" w:type="dxa"/>
          </w:tcPr>
          <w:p w14:paraId="79E8C178" w14:textId="77777777" w:rsidR="0085236E" w:rsidRPr="00FD7752" w:rsidRDefault="0085236E" w:rsidP="00EF3662">
            <w:pPr>
              <w:jc w:val="center"/>
              <w:rPr>
                <w:rFonts w:ascii="GHEA Grapalat" w:hAnsi="GHEA Grapalat"/>
                <w:strike/>
                <w:sz w:val="20"/>
                <w:szCs w:val="20"/>
              </w:rPr>
            </w:pPr>
          </w:p>
        </w:tc>
      </w:tr>
    </w:tbl>
    <w:p w14:paraId="1B55A295" w14:textId="77777777" w:rsidR="0085236E" w:rsidRPr="00FD7752" w:rsidRDefault="0085236E" w:rsidP="00EF3662">
      <w:pPr>
        <w:ind w:firstLine="375"/>
        <w:jc w:val="both"/>
        <w:rPr>
          <w:rFonts w:ascii="GHEA Grapalat" w:hAnsi="GHEA Grapalat"/>
          <w:strike/>
        </w:rPr>
      </w:pPr>
    </w:p>
    <w:p w14:paraId="3F4AFEAD" w14:textId="77777777" w:rsidR="0085236E" w:rsidRPr="00FD7752" w:rsidRDefault="0085236E" w:rsidP="00EF3662">
      <w:pPr>
        <w:pStyle w:val="23"/>
        <w:spacing w:line="240" w:lineRule="auto"/>
        <w:ind w:firstLine="567"/>
        <w:rPr>
          <w:rFonts w:ascii="GHEA Grapalat" w:hAnsi="GHEA Grapalat"/>
          <w:strike/>
        </w:rPr>
      </w:pPr>
      <w:r w:rsidRPr="00FD7752">
        <w:rPr>
          <w:rFonts w:ascii="GHEA Grapalat" w:hAnsi="GHEA Grapalat"/>
          <w:strike/>
        </w:rPr>
        <w:t xml:space="preserve">Ընդ որում կանխավճարի հատկացումը </w:t>
      </w:r>
      <w:r w:rsidR="00816505" w:rsidRPr="00FD7752">
        <w:rPr>
          <w:rFonts w:ascii="GHEA Grapalat" w:hAnsi="GHEA Grapalat"/>
          <w:strike/>
        </w:rPr>
        <w:t xml:space="preserve">ընտրված մասնակցին </w:t>
      </w:r>
      <w:r w:rsidRPr="00FD7752">
        <w:rPr>
          <w:rFonts w:ascii="GHEA Grapalat" w:hAnsi="GHEA Grapalat"/>
          <w:strike/>
        </w:rPr>
        <w:t>կ</w:t>
      </w:r>
      <w:r w:rsidR="00816505" w:rsidRPr="00FD7752">
        <w:rPr>
          <w:rFonts w:ascii="GHEA Grapalat" w:hAnsi="GHEA Grapalat"/>
          <w:strike/>
        </w:rPr>
        <w:t xml:space="preserve">տրամադրվի </w:t>
      </w:r>
      <w:r w:rsidRPr="00FD7752">
        <w:rPr>
          <w:rFonts w:ascii="GHEA Grapalat" w:hAnsi="GHEA Grapalat"/>
          <w:strike/>
        </w:rPr>
        <w:t xml:space="preserve">սույն հրավերի 1-ին մասի </w:t>
      </w:r>
      <w:r w:rsidR="00EC2345" w:rsidRPr="00FD7752">
        <w:rPr>
          <w:rFonts w:ascii="GHEA Grapalat" w:hAnsi="GHEA Grapalat"/>
          <w:strike/>
        </w:rPr>
        <w:t>10</w:t>
      </w:r>
      <w:r w:rsidR="00F61D7A" w:rsidRPr="00FD7752">
        <w:rPr>
          <w:rFonts w:ascii="GHEA Grapalat" w:hAnsi="GHEA Grapalat"/>
          <w:strike/>
        </w:rPr>
        <w:t>.</w:t>
      </w:r>
      <w:r w:rsidR="00177245" w:rsidRPr="00FD7752">
        <w:rPr>
          <w:rFonts w:ascii="GHEA Grapalat" w:hAnsi="GHEA Grapalat"/>
          <w:strike/>
        </w:rPr>
        <w:t>5</w:t>
      </w:r>
      <w:r w:rsidRPr="00FD7752">
        <w:rPr>
          <w:rFonts w:ascii="GHEA Grapalat" w:hAnsi="GHEA Grapalat"/>
          <w:strike/>
        </w:rPr>
        <w:t xml:space="preserve"> կետով սահմանված պայմաններով</w:t>
      </w:r>
      <w:r w:rsidR="00816505" w:rsidRPr="00FD7752">
        <w:rPr>
          <w:rFonts w:ascii="GHEA Grapalat" w:hAnsi="GHEA Grapalat"/>
          <w:strike/>
        </w:rPr>
        <w:t>, իսկ կանխավճարի մարումը կիրականացվի կնքվելիք պայմանագրով սահմանված կարգով</w:t>
      </w:r>
      <w:r w:rsidRPr="00FD7752">
        <w:rPr>
          <w:rFonts w:ascii="GHEA Grapalat" w:hAnsi="GHEA Grapalat"/>
          <w:strike/>
        </w:rPr>
        <w:t xml:space="preserve">:  </w:t>
      </w:r>
    </w:p>
    <w:p w14:paraId="3B1916CD" w14:textId="77777777" w:rsidR="00096865" w:rsidRPr="00FD7752" w:rsidRDefault="00096865" w:rsidP="00EF3662">
      <w:pPr>
        <w:ind w:firstLine="567"/>
        <w:rPr>
          <w:rFonts w:ascii="GHEA Grapalat" w:hAnsi="GHEA Grapalat" w:cs="Sylfaen"/>
          <w:i/>
          <w:strike/>
          <w:sz w:val="20"/>
          <w:lang w:val="es-ES"/>
        </w:rPr>
      </w:pPr>
    </w:p>
    <w:p w14:paraId="4C8C9C26" w14:textId="77777777" w:rsidR="00845AA5" w:rsidRPr="00E6597C" w:rsidRDefault="00845AA5" w:rsidP="00EF3662">
      <w:pPr>
        <w:ind w:firstLine="567"/>
        <w:rPr>
          <w:rFonts w:ascii="GHEA Grapalat" w:hAnsi="GHEA Grapalat" w:cs="Sylfaen"/>
          <w:i/>
          <w:sz w:val="20"/>
          <w:lang w:val="es-ES"/>
        </w:rPr>
      </w:pPr>
    </w:p>
    <w:p w14:paraId="494F4A4D"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01E2466A" w14:textId="77777777" w:rsidR="00096865" w:rsidRPr="00E6597C" w:rsidRDefault="00096865" w:rsidP="00EF3662">
      <w:pPr>
        <w:ind w:firstLine="567"/>
        <w:jc w:val="both"/>
        <w:rPr>
          <w:rFonts w:ascii="GHEA Grapalat" w:hAnsi="GHEA Grapalat"/>
          <w:szCs w:val="22"/>
          <w:lang w:val="es-ES"/>
        </w:rPr>
      </w:pPr>
    </w:p>
    <w:p w14:paraId="60B40D33"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766B3C50"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0AF5B14B"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0E9F30D6"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0C214A20"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742572EE"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5BB71556"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19BA6E45"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025015E"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46B244B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400425CF" w14:textId="77777777" w:rsidR="00753E6E" w:rsidRDefault="00753E6E" w:rsidP="00EF3662">
      <w:pPr>
        <w:ind w:firstLine="567"/>
        <w:jc w:val="both"/>
        <w:rPr>
          <w:rFonts w:ascii="GHEA Grapalat" w:hAnsi="GHEA Grapalat" w:cs="Tahoma"/>
          <w:sz w:val="20"/>
          <w:lang w:val="hy-AM"/>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tbl>
      <w:tblPr>
        <w:tblW w:w="0" w:type="auto"/>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5"/>
      </w:tblGrid>
      <w:tr w:rsidR="00932E40" w14:paraId="698AEE3C" w14:textId="77777777" w:rsidTr="00A737C7">
        <w:trPr>
          <w:trHeight w:val="366"/>
        </w:trPr>
        <w:tc>
          <w:tcPr>
            <w:tcW w:w="928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A2B488B" w14:textId="77777777" w:rsidR="00932E40" w:rsidRDefault="00932E40" w:rsidP="00A737C7">
            <w:pPr>
              <w:jc w:val="center"/>
              <w:rPr>
                <w:rFonts w:ascii="GHEA Grapalat" w:hAnsi="GHEA Grapalat" w:cs="Sylfaen"/>
                <w:b/>
                <w:sz w:val="22"/>
                <w:szCs w:val="22"/>
                <w:lang w:val="fr-FR"/>
              </w:rPr>
            </w:pPr>
            <w:r>
              <w:rPr>
                <w:rFonts w:ascii="GHEA Grapalat" w:hAnsi="GHEA Grapalat" w:cs="Sylfaen"/>
                <w:b/>
                <w:sz w:val="22"/>
                <w:szCs w:val="22"/>
                <w:lang w:val="fr-FR"/>
              </w:rPr>
              <w:t>1.ՊԱՀԱՆՋՎՈՂ ԼԻՑԵՆԶԻԱ</w:t>
            </w:r>
          </w:p>
        </w:tc>
      </w:tr>
      <w:tr w:rsidR="00932E40" w:rsidRPr="00B834DD" w14:paraId="516E9884" w14:textId="77777777" w:rsidTr="00A737C7">
        <w:trPr>
          <w:trHeight w:val="757"/>
        </w:trPr>
        <w:tc>
          <w:tcPr>
            <w:tcW w:w="9285" w:type="dxa"/>
            <w:tcBorders>
              <w:top w:val="single" w:sz="4" w:space="0" w:color="auto"/>
              <w:left w:val="single" w:sz="4" w:space="0" w:color="auto"/>
              <w:bottom w:val="single" w:sz="4" w:space="0" w:color="auto"/>
              <w:right w:val="single" w:sz="4" w:space="0" w:color="auto"/>
            </w:tcBorders>
          </w:tcPr>
          <w:p w14:paraId="11E269D0" w14:textId="77777777" w:rsidR="00932E40" w:rsidRPr="00863DF7" w:rsidRDefault="00932E40" w:rsidP="00A737C7">
            <w:pPr>
              <w:jc w:val="both"/>
              <w:rPr>
                <w:rFonts w:ascii="GHEA Grapalat" w:hAnsi="GHEA Grapalat"/>
                <w:b/>
                <w:color w:val="000000"/>
                <w:sz w:val="22"/>
                <w:szCs w:val="22"/>
                <w:highlight w:val="yellow"/>
              </w:rPr>
            </w:pPr>
          </w:p>
          <w:p w14:paraId="36020743" w14:textId="77777777" w:rsidR="00932E40" w:rsidRPr="00AE69C0" w:rsidRDefault="00932E40" w:rsidP="00A737C7">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06DD5FBF" w14:textId="77777777" w:rsidR="00932E40" w:rsidRPr="00791842" w:rsidRDefault="00932E40" w:rsidP="00A737C7">
            <w:pPr>
              <w:rPr>
                <w:rFonts w:ascii="GHEA Grapalat" w:hAnsi="GHEA Grapalat"/>
                <w:sz w:val="20"/>
                <w:szCs w:val="20"/>
                <w:lang w:val="hy-AM"/>
              </w:rPr>
            </w:pPr>
            <w:r w:rsidRPr="00791842">
              <w:rPr>
                <w:rFonts w:ascii="GHEA Grapalat" w:hAnsi="GHEA Grapalat"/>
                <w:sz w:val="20"/>
                <w:szCs w:val="20"/>
                <w:lang w:val="hy-AM"/>
              </w:rPr>
              <w:t>1) բնակելի (բացառությամբ ոչ ձեռնարկատիրական նպատակով կառուցվող անհատական բնակելի տների, ավտոտնակների, օժանդակ շինությունների, ինչպես նաև շինարարության թույլտվություն չպահանջող աշխատանքների), հասարակական և արտադրական (բացառությամբ շինարարության թույլտվություն չպահանջող աշխատանքների)</w:t>
            </w:r>
          </w:p>
          <w:p w14:paraId="75AEE405" w14:textId="77777777" w:rsidR="00932E40" w:rsidRPr="00C85396" w:rsidRDefault="00932E40" w:rsidP="00A737C7">
            <w:pPr>
              <w:pStyle w:val="2"/>
              <w:rPr>
                <w:i/>
                <w:sz w:val="22"/>
                <w:szCs w:val="22"/>
                <w:lang w:val="hy-AM"/>
              </w:rPr>
            </w:pPr>
          </w:p>
        </w:tc>
      </w:tr>
    </w:tbl>
    <w:p w14:paraId="1ADDCDCE" w14:textId="77777777" w:rsidR="00932E40" w:rsidRPr="00932E40" w:rsidRDefault="00932E40" w:rsidP="00EF3662">
      <w:pPr>
        <w:ind w:firstLine="567"/>
        <w:jc w:val="both"/>
        <w:rPr>
          <w:rFonts w:ascii="GHEA Grapalat" w:hAnsi="GHEA Grapalat" w:cs="Sylfaen"/>
          <w:sz w:val="20"/>
          <w:lang w:val="hy-AM"/>
        </w:rPr>
      </w:pPr>
    </w:p>
    <w:p w14:paraId="4A2D271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651771">
        <w:rPr>
          <w:rFonts w:ascii="GHEA Grapalat" w:hAnsi="GHEA Grapalat" w:cs="Sylfaen"/>
          <w:sz w:val="20"/>
          <w:szCs w:val="20"/>
          <w:lang w:val="hy-AM"/>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651771">
        <w:rPr>
          <w:rFonts w:ascii="GHEA Grapalat" w:hAnsi="GHEA Grapalat" w:cs="Sylfaen"/>
          <w:sz w:val="20"/>
          <w:szCs w:val="20"/>
          <w:lang w:val="hy-AM"/>
        </w:rPr>
        <w:t>րենքի</w:t>
      </w:r>
      <w:r w:rsidR="007367D4" w:rsidRPr="00BA7559">
        <w:rPr>
          <w:rFonts w:ascii="GHEA Grapalat" w:hAnsi="GHEA Grapalat" w:cs="Sylfaen"/>
          <w:sz w:val="20"/>
          <w:szCs w:val="20"/>
          <w:lang w:val="es-ES"/>
        </w:rPr>
        <w:t xml:space="preserve"> 6-</w:t>
      </w:r>
      <w:r w:rsidR="007367D4" w:rsidRPr="00651771">
        <w:rPr>
          <w:rFonts w:ascii="GHEA Grapalat" w:hAnsi="GHEA Grapalat" w:cs="Sylfaen"/>
          <w:sz w:val="20"/>
          <w:szCs w:val="20"/>
          <w:lang w:val="hy-AM"/>
        </w:rPr>
        <w:t>րդ</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հոդվածի</w:t>
      </w:r>
      <w:r w:rsidR="007367D4" w:rsidRPr="00BA7559">
        <w:rPr>
          <w:rFonts w:ascii="GHEA Grapalat" w:hAnsi="GHEA Grapalat" w:cs="Sylfaen"/>
          <w:sz w:val="20"/>
          <w:szCs w:val="20"/>
          <w:lang w:val="es-ES"/>
        </w:rPr>
        <w:t xml:space="preserve"> 1-</w:t>
      </w:r>
      <w:r w:rsidR="007367D4" w:rsidRPr="00651771">
        <w:rPr>
          <w:rFonts w:ascii="GHEA Grapalat" w:hAnsi="GHEA Grapalat" w:cs="Sylfaen"/>
          <w:sz w:val="20"/>
          <w:szCs w:val="20"/>
          <w:lang w:val="hy-AM"/>
        </w:rPr>
        <w:t>ին</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մասի</w:t>
      </w:r>
      <w:r w:rsidR="007367D4" w:rsidRPr="00BA7559">
        <w:rPr>
          <w:rFonts w:ascii="GHEA Grapalat" w:hAnsi="GHEA Grapalat" w:cs="Sylfaen"/>
          <w:sz w:val="20"/>
          <w:szCs w:val="20"/>
          <w:lang w:val="es-ES"/>
        </w:rPr>
        <w:t xml:space="preserve"> 6-</w:t>
      </w:r>
      <w:r w:rsidR="007367D4" w:rsidRPr="00651771">
        <w:rPr>
          <w:rFonts w:ascii="GHEA Grapalat" w:hAnsi="GHEA Grapalat" w:cs="Sylfaen"/>
          <w:sz w:val="20"/>
          <w:szCs w:val="20"/>
          <w:lang w:val="hy-AM"/>
        </w:rPr>
        <w:t>րդ</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կետով</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նախատեսված</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ցուցակում</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ներառվելը</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դրանում</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գտնվելու</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ժամանակահատվածում</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ինքնաբերաբար</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հանգեցնում</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է</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վերջինիս</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հետ</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փոխկապակցված</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անձանց</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գնումների</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գործընթացին</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մասնակցության</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իրավունքի</w:t>
      </w:r>
      <w:r w:rsidR="007367D4" w:rsidRPr="00BA7559">
        <w:rPr>
          <w:rFonts w:ascii="GHEA Grapalat" w:hAnsi="GHEA Grapalat" w:cs="Sylfaen"/>
          <w:sz w:val="20"/>
          <w:szCs w:val="20"/>
          <w:lang w:val="es-ES"/>
        </w:rPr>
        <w:t xml:space="preserve"> </w:t>
      </w:r>
      <w:r w:rsidR="007367D4" w:rsidRPr="00651771">
        <w:rPr>
          <w:rFonts w:ascii="GHEA Grapalat" w:hAnsi="GHEA Grapalat" w:cs="Sylfaen"/>
          <w:sz w:val="20"/>
          <w:szCs w:val="20"/>
          <w:lang w:val="hy-AM"/>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41423DC1" w14:textId="77777777"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2547F420"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546D2F6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BBFD8E8"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9F1245C"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30C9C71"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5DA455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1A1D29F"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81A165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4BD72BAB"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8B31DD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w:t>
      </w:r>
      <w:r w:rsidRPr="00E6597C">
        <w:rPr>
          <w:rFonts w:ascii="GHEA Grapalat" w:hAnsi="GHEA Grapalat"/>
          <w:color w:val="000000"/>
          <w:sz w:val="20"/>
          <w:szCs w:val="20"/>
          <w:lang w:val="hy-AM"/>
        </w:rPr>
        <w:lastRenderedPageBreak/>
        <w:t>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A8C3EA2"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14BA6E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E4F4596" w14:textId="77777777"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322D5885" w14:textId="77777777"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10A9B5AB"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59AB224F"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15500B97"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3AD95FFF"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40447FB2" w14:textId="77777777" w:rsidR="00096865" w:rsidRPr="00E6597C" w:rsidRDefault="00096865" w:rsidP="00EF3662">
      <w:pPr>
        <w:ind w:firstLine="567"/>
        <w:jc w:val="both"/>
        <w:rPr>
          <w:rFonts w:ascii="GHEA Grapalat" w:hAnsi="GHEA Grapalat"/>
          <w:b/>
          <w:sz w:val="20"/>
          <w:lang w:val="af-ZA"/>
        </w:rPr>
      </w:pPr>
    </w:p>
    <w:p w14:paraId="1EE3A323" w14:textId="77777777" w:rsidR="00B051BE" w:rsidRPr="00E6597C" w:rsidRDefault="00B051BE" w:rsidP="00EF3662">
      <w:pPr>
        <w:ind w:firstLine="567"/>
        <w:jc w:val="both"/>
        <w:rPr>
          <w:rFonts w:ascii="GHEA Grapalat" w:hAnsi="GHEA Grapalat"/>
          <w:b/>
          <w:sz w:val="20"/>
          <w:lang w:val="af-ZA"/>
        </w:rPr>
      </w:pPr>
    </w:p>
    <w:p w14:paraId="1DF63688" w14:textId="77777777" w:rsidR="00581DC3" w:rsidRPr="00E6597C" w:rsidRDefault="00581DC3" w:rsidP="00EF3662">
      <w:pPr>
        <w:ind w:firstLine="567"/>
        <w:jc w:val="both"/>
        <w:rPr>
          <w:rFonts w:ascii="GHEA Grapalat" w:hAnsi="GHEA Grapalat"/>
          <w:b/>
          <w:sz w:val="20"/>
          <w:lang w:val="af-ZA"/>
        </w:rPr>
      </w:pPr>
    </w:p>
    <w:p w14:paraId="0996B775" w14:textId="77777777" w:rsidR="00581DC3" w:rsidRPr="00E6597C" w:rsidRDefault="00581DC3" w:rsidP="00EF3662">
      <w:pPr>
        <w:ind w:firstLine="567"/>
        <w:jc w:val="both"/>
        <w:rPr>
          <w:rFonts w:ascii="GHEA Grapalat" w:hAnsi="GHEA Grapalat"/>
          <w:b/>
          <w:sz w:val="20"/>
          <w:lang w:val="af-ZA"/>
        </w:rPr>
      </w:pPr>
    </w:p>
    <w:p w14:paraId="7608B1E2" w14:textId="77777777" w:rsidR="00581DC3" w:rsidRPr="00E6597C" w:rsidRDefault="00581DC3" w:rsidP="00EF3662">
      <w:pPr>
        <w:ind w:firstLine="567"/>
        <w:jc w:val="both"/>
        <w:rPr>
          <w:rFonts w:ascii="GHEA Grapalat" w:hAnsi="GHEA Grapalat"/>
          <w:b/>
          <w:sz w:val="20"/>
          <w:lang w:val="af-ZA"/>
        </w:rPr>
      </w:pPr>
    </w:p>
    <w:p w14:paraId="469D15A6"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13546689" w14:textId="77777777" w:rsidR="00096865" w:rsidRPr="00E6597C" w:rsidRDefault="00096865" w:rsidP="00EF3662">
      <w:pPr>
        <w:jc w:val="center"/>
        <w:rPr>
          <w:rFonts w:ascii="GHEA Grapalat" w:hAnsi="GHEA Grapalat"/>
          <w:b/>
          <w:sz w:val="20"/>
          <w:lang w:val="af-ZA"/>
        </w:rPr>
      </w:pPr>
    </w:p>
    <w:p w14:paraId="27EE5875"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7DC44D4D" w14:textId="77777777"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6ED68A24"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377E7AFE"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lastRenderedPageBreak/>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A413C1E"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03ABF636"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771128A4" w14:textId="77777777"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6851102A" w14:textId="77777777" w:rsidR="00B051BE" w:rsidRPr="00E6597C" w:rsidRDefault="00B051BE" w:rsidP="00E6597C">
      <w:pPr>
        <w:ind w:firstLine="567"/>
        <w:jc w:val="both"/>
        <w:rPr>
          <w:rFonts w:ascii="GHEA Grapalat" w:hAnsi="GHEA Grapalat"/>
          <w:b/>
          <w:sz w:val="20"/>
          <w:lang w:val="hy-AM"/>
        </w:rPr>
      </w:pPr>
    </w:p>
    <w:p w14:paraId="08E60D61"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7C9BE7D9"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041A7715"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06570EDD"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54E1EA88"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79EF50B9"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CF8C9EE" w14:textId="24159974"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w:t>
      </w:r>
      <w:r w:rsidR="00473BD0">
        <w:rPr>
          <w:rFonts w:ascii="GHEA Grapalat" w:hAnsi="GHEA Grapalat" w:cs="Sylfaen"/>
          <w:szCs w:val="24"/>
          <w:highlight w:val="yellow"/>
          <w:lang w:val="hy-AM"/>
        </w:rPr>
        <w:t>2024թ  30.09-ին</w:t>
      </w:r>
      <w:r w:rsidR="00B61894" w:rsidRPr="0052681F">
        <w:rPr>
          <w:rFonts w:ascii="GHEA Grapalat" w:hAnsi="GHEA Grapalat" w:cs="Sylfaen"/>
          <w:szCs w:val="24"/>
          <w:highlight w:val="yellow"/>
          <w:lang w:val="hy-AM"/>
        </w:rPr>
        <w:t>, «</w:t>
      </w:r>
      <w:r w:rsidR="00B94BF8" w:rsidRPr="00B94BF8">
        <w:rPr>
          <w:rFonts w:ascii="GHEA Grapalat" w:hAnsi="GHEA Grapalat" w:cs="Sylfaen"/>
          <w:szCs w:val="24"/>
          <w:highlight w:val="yellow"/>
          <w:lang w:val="hy-AM"/>
        </w:rPr>
        <w:t>ՀՀ Արմավիրի մարզ գ. Մյասնիկյան Գագարին 2</w:t>
      </w:r>
      <w:r w:rsidR="00B61894" w:rsidRPr="0052681F">
        <w:rPr>
          <w:rFonts w:ascii="GHEA Grapalat" w:hAnsi="GHEA Grapalat" w:cs="Sylfaen"/>
          <w:szCs w:val="24"/>
          <w:highlight w:val="yellow"/>
          <w:lang w:val="hy-AM"/>
        </w:rPr>
        <w:t>» հասցեով:</w:t>
      </w:r>
    </w:p>
    <w:p w14:paraId="1F67B210" w14:textId="77777777"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6515E">
        <w:rPr>
          <w:rFonts w:ascii="GHEA Grapalat" w:hAnsi="GHEA Grapalat" w:cs="Sylfaen"/>
          <w:szCs w:val="24"/>
          <w:lang w:val="hy-AM"/>
        </w:rPr>
        <w:t>«</w:t>
      </w:r>
      <w:r w:rsidR="00B94BF8" w:rsidRPr="00B94BF8">
        <w:rPr>
          <w:rFonts w:ascii="GHEA Grapalat" w:hAnsi="GHEA Grapalat" w:cs="Sylfaen"/>
          <w:szCs w:val="24"/>
          <w:lang w:val="hy-AM"/>
        </w:rPr>
        <w:t>Ալվարդ Իսկանդարյան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826DA5D"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59417B9" w14:textId="77777777" w:rsidR="003850A0" w:rsidRPr="00E6597C" w:rsidRDefault="003850A0" w:rsidP="003850A0">
      <w:pPr>
        <w:pStyle w:val="23"/>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0D5EEA4E"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0D4F5A80" w14:textId="77777777"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384FA1C3"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1FD97B2" w14:textId="77777777" w:rsidR="0059404D" w:rsidRPr="00807F3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8B16A0B" w14:textId="77777777"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807F3D" w:rsidRPr="00807F3D">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4"/>
    <w:p w14:paraId="293E14CB"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4DB07FB2" w14:textId="77777777" w:rsidR="006C3115" w:rsidRPr="0052681F" w:rsidRDefault="00E326DD" w:rsidP="00EF3662">
      <w:pPr>
        <w:ind w:firstLine="567"/>
        <w:jc w:val="both"/>
        <w:rPr>
          <w:rFonts w:ascii="GHEA Grapalat" w:hAnsi="GHEA Grapalat" w:cs="Sylfaen"/>
          <w:strike/>
          <w:color w:val="FFFFFF"/>
          <w:sz w:val="20"/>
          <w:lang w:val="hy-AM"/>
        </w:rPr>
      </w:pPr>
      <w:r w:rsidRPr="0052681F">
        <w:rPr>
          <w:rFonts w:ascii="GHEA Grapalat" w:hAnsi="GHEA Grapalat" w:cs="Sylfaen"/>
          <w:strike/>
          <w:sz w:val="20"/>
          <w:lang w:val="hy-AM"/>
        </w:rPr>
        <w:t xml:space="preserve">  </w:t>
      </w:r>
      <w:r w:rsidR="00C96127" w:rsidRPr="0052681F">
        <w:rPr>
          <w:rFonts w:ascii="GHEA Grapalat" w:hAnsi="GHEA Grapalat" w:cs="Sylfaen"/>
          <w:strike/>
          <w:sz w:val="20"/>
          <w:lang w:val="hy-AM"/>
        </w:rPr>
        <w:t>3</w:t>
      </w:r>
      <w:r w:rsidR="00F53525" w:rsidRPr="0052681F">
        <w:rPr>
          <w:rFonts w:ascii="GHEA Grapalat" w:hAnsi="GHEA Grapalat" w:cs="Sylfaen"/>
          <w:strike/>
          <w:sz w:val="20"/>
          <w:lang w:val="hy-AM"/>
        </w:rPr>
        <w:t xml:space="preserve">) հայտի ապահովում կանխիկ փողի կամ բանկային երաշխիքի </w:t>
      </w:r>
      <w:r w:rsidR="00C03728" w:rsidRPr="0052681F">
        <w:rPr>
          <w:rFonts w:ascii="GHEA Grapalat" w:hAnsi="GHEA Grapalat" w:cs="Sylfaen"/>
          <w:strike/>
          <w:sz w:val="20"/>
          <w:lang w:val="hy-AM"/>
        </w:rPr>
        <w:t>ձևով</w:t>
      </w:r>
      <w:r w:rsidR="00F53525" w:rsidRPr="0052681F">
        <w:rPr>
          <w:rFonts w:ascii="GHEA Grapalat" w:hAnsi="GHEA Grapalat" w:cs="Sylfaen"/>
          <w:strike/>
          <w:sz w:val="20"/>
          <w:lang w:val="hy-AM"/>
        </w:rPr>
        <w:t>:</w:t>
      </w:r>
      <w:r w:rsidR="00D70570" w:rsidRPr="0052681F">
        <w:rPr>
          <w:rStyle w:val="af6"/>
          <w:rFonts w:ascii="GHEA Grapalat" w:hAnsi="GHEA Grapalat" w:cs="Sylfaen"/>
          <w:strike/>
          <w:sz w:val="20"/>
          <w:lang w:val="hy-AM"/>
        </w:rPr>
        <w:footnoteReference w:id="7"/>
      </w:r>
    </w:p>
    <w:p w14:paraId="071FA23D" w14:textId="77777777" w:rsidR="00EC6281" w:rsidRPr="00FC5A7B" w:rsidRDefault="00C96127" w:rsidP="00EF3662">
      <w:pPr>
        <w:pStyle w:val="norm"/>
        <w:spacing w:line="240" w:lineRule="auto"/>
        <w:rPr>
          <w:rFonts w:ascii="GHEA Grapalat" w:hAnsi="GHEA Grapalat" w:cs="Sylfaen"/>
          <w:color w:val="FF0000"/>
          <w:sz w:val="20"/>
          <w:szCs w:val="24"/>
          <w:lang w:val="hy-AM" w:eastAsia="en-US"/>
        </w:rPr>
      </w:pPr>
      <w:r w:rsidRPr="0052681F">
        <w:rPr>
          <w:rFonts w:ascii="GHEA Grapalat" w:hAnsi="GHEA Grapalat" w:cs="Sylfaen"/>
          <w:color w:val="FF0000"/>
          <w:sz w:val="20"/>
          <w:szCs w:val="24"/>
          <w:lang w:val="hy-AM" w:eastAsia="en-US"/>
        </w:rPr>
        <w:t>4)</w:t>
      </w:r>
      <w:r w:rsidR="00EC6281" w:rsidRPr="0052681F">
        <w:rPr>
          <w:rFonts w:ascii="GHEA Grapalat" w:hAnsi="GHEA Grapalat" w:cs="Sylfaen"/>
          <w:color w:val="FF0000"/>
          <w:sz w:val="20"/>
          <w:szCs w:val="24"/>
          <w:lang w:val="hy-AM" w:eastAsia="en-US"/>
        </w:rPr>
        <w:t xml:space="preserve"> շինարարական աշխատանքների գնման դեպքում</w:t>
      </w:r>
      <w:r w:rsidR="006F1AAD" w:rsidRPr="0052681F">
        <w:rPr>
          <w:rFonts w:ascii="GHEA Grapalat" w:hAnsi="GHEA Grapalat" w:cs="Sylfaen"/>
          <w:color w:val="FF0000"/>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նախապես գրավոր համաձայնեցնելով պատվիրատուի հետ</w:t>
      </w:r>
    </w:p>
    <w:p w14:paraId="639FB814" w14:textId="77777777" w:rsidR="00FC5A7B" w:rsidRPr="00863DF7" w:rsidRDefault="00FC5A7B" w:rsidP="00EF3662">
      <w:pPr>
        <w:pStyle w:val="norm"/>
        <w:spacing w:line="240" w:lineRule="auto"/>
        <w:rPr>
          <w:rFonts w:ascii="GHEA Grapalat" w:hAnsi="GHEA Grapalat" w:cs="Sylfaen"/>
          <w:color w:val="FF0000"/>
          <w:sz w:val="20"/>
          <w:szCs w:val="24"/>
          <w:lang w:val="hy-AM" w:eastAsia="en-US"/>
        </w:rPr>
      </w:pPr>
      <w:r w:rsidRPr="00863DF7">
        <w:rPr>
          <w:rFonts w:ascii="GHEA Grapalat" w:hAnsi="GHEA Grapalat" w:cs="Sylfaen"/>
          <w:sz w:val="20"/>
          <w:szCs w:val="24"/>
          <w:lang w:val="hy-AM" w:eastAsia="en-US"/>
        </w:rPr>
        <w:t>4.1</w:t>
      </w:r>
      <w:r w:rsidRPr="00FC5A7B">
        <w:rPr>
          <w:rFonts w:ascii="GHEA Grapalat" w:hAnsi="GHEA Grapalat" w:cs="Sylfaen"/>
          <w:sz w:val="20"/>
          <w:szCs w:val="24"/>
          <w:lang w:val="hy-AM" w:eastAsia="en-US"/>
        </w:rPr>
        <w:t xml:space="preserve">) </w:t>
      </w:r>
      <w:r w:rsidRPr="00863DF7">
        <w:rPr>
          <w:rFonts w:ascii="GHEA Grapalat" w:hAnsi="GHEA Grapalat" w:cs="Sylfaen"/>
          <w:sz w:val="20"/>
          <w:szCs w:val="24"/>
          <w:lang w:val="hy-AM" w:eastAsia="en-US"/>
        </w:rPr>
        <w:t xml:space="preserve"> Շ</w:t>
      </w:r>
      <w:r w:rsidRPr="00FC5A7B">
        <w:rPr>
          <w:rFonts w:ascii="GHEA Grapalat" w:hAnsi="GHEA Grapalat" w:cs="Sylfaen"/>
          <w:sz w:val="20"/>
          <w:szCs w:val="24"/>
          <w:lang w:val="hy-AM" w:eastAsia="en-US"/>
        </w:rPr>
        <w:t xml:space="preserve">ինարարական աշխատանքների երաշխիքային սպասարկման </w:t>
      </w:r>
      <w:r w:rsidRPr="00863DF7">
        <w:rPr>
          <w:rFonts w:ascii="GHEA Grapalat" w:hAnsi="GHEA Grapalat" w:cs="Sylfaen"/>
          <w:sz w:val="20"/>
          <w:szCs w:val="24"/>
          <w:lang w:val="hy-AM" w:eastAsia="en-US"/>
        </w:rPr>
        <w:t>ժամկետը</w:t>
      </w:r>
      <w:r w:rsidRPr="00863DF7">
        <w:rPr>
          <w:rFonts w:ascii="GHEA Grapalat" w:hAnsi="GHEA Grapalat" w:cs="Sylfaen"/>
          <w:color w:val="FF0000"/>
          <w:sz w:val="20"/>
          <w:szCs w:val="24"/>
          <w:lang w:val="hy-AM" w:eastAsia="en-US"/>
        </w:rPr>
        <w:t xml:space="preserve"> </w:t>
      </w:r>
      <w:r w:rsidRPr="00863DF7">
        <w:rPr>
          <w:rFonts w:ascii="GHEA Grapalat" w:hAnsi="GHEA Grapalat" w:cs="Sylfaen"/>
          <w:b/>
          <w:color w:val="FF0000"/>
          <w:sz w:val="20"/>
          <w:szCs w:val="24"/>
          <w:lang w:val="hy-AM" w:eastAsia="en-US"/>
        </w:rPr>
        <w:t>1 տարի է:</w:t>
      </w:r>
    </w:p>
    <w:p w14:paraId="0165C0C5"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37A0EF74"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340EFD39"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E154EF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836313"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57CA7B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A3B132F"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775BEE01" w14:textId="77777777" w:rsidR="00A45946" w:rsidRPr="00E6597C" w:rsidRDefault="00A45946" w:rsidP="00EF3662">
      <w:pPr>
        <w:jc w:val="center"/>
        <w:rPr>
          <w:rFonts w:ascii="GHEA Grapalat" w:hAnsi="GHEA Grapalat" w:cs="Arial"/>
          <w:b/>
          <w:sz w:val="20"/>
          <w:lang w:val="es-ES"/>
        </w:rPr>
      </w:pPr>
    </w:p>
    <w:p w14:paraId="1CC686D7"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072F9DE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48CA734D"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9B6218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7B30CF44"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1A8C6FBF"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18A7B899"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7561809F" w14:textId="77777777"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3890590F" w14:textId="77777777" w:rsidR="00B95FE0" w:rsidRPr="00E6597C" w:rsidDel="00086481" w:rsidRDefault="00B95FE0" w:rsidP="00EF3662">
      <w:pPr>
        <w:pStyle w:val="norm"/>
        <w:spacing w:line="240" w:lineRule="auto"/>
        <w:ind w:firstLine="567"/>
        <w:rPr>
          <w:del w:id="6" w:author="Sergey Shahnazaryan" w:date="2024-02-09T13:16:00Z"/>
          <w:rFonts w:ascii="GHEA Grapalat" w:hAnsi="GHEA Grapalat" w:cs="Sylfaen"/>
          <w:sz w:val="20"/>
          <w:szCs w:val="24"/>
          <w:lang w:val="es-ES" w:eastAsia="en-US"/>
        </w:rPr>
      </w:pPr>
    </w:p>
    <w:p w14:paraId="14B573B0" w14:textId="77777777"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1023D53F"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9B88F1A"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856C1A5"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434FB1AE"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36038C6"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D6EF897"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2543B1F1" w14:textId="77777777" w:rsidR="00A45946"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310E3269" w14:textId="77777777" w:rsidR="00BE6EAA" w:rsidRDefault="00BE6EAA" w:rsidP="00EF3662">
      <w:pPr>
        <w:pStyle w:val="norm"/>
        <w:spacing w:line="240" w:lineRule="auto"/>
        <w:ind w:firstLine="567"/>
        <w:rPr>
          <w:rFonts w:ascii="GHEA Grapalat" w:hAnsi="GHEA Grapalat"/>
          <w:sz w:val="20"/>
          <w:lang w:val="es-ES"/>
        </w:rPr>
      </w:pPr>
    </w:p>
    <w:p w14:paraId="08B0A10B" w14:textId="77777777" w:rsidR="00BE6EAA" w:rsidRPr="00E6597C" w:rsidRDefault="00BE6EAA" w:rsidP="00EF3662">
      <w:pPr>
        <w:pStyle w:val="norm"/>
        <w:spacing w:line="240" w:lineRule="auto"/>
        <w:ind w:firstLine="567"/>
        <w:rPr>
          <w:rFonts w:ascii="GHEA Grapalat" w:hAnsi="GHEA Grapalat"/>
          <w:sz w:val="20"/>
          <w:lang w:val="es-ES"/>
        </w:rPr>
      </w:pPr>
    </w:p>
    <w:p w14:paraId="7B1ECDA1" w14:textId="77777777" w:rsidR="00096865" w:rsidRPr="00E6597C" w:rsidRDefault="00096865" w:rsidP="00EF3662">
      <w:pPr>
        <w:pStyle w:val="23"/>
        <w:spacing w:line="240" w:lineRule="auto"/>
        <w:ind w:firstLine="567"/>
        <w:rPr>
          <w:rFonts w:ascii="GHEA Grapalat" w:hAnsi="GHEA Grapalat"/>
          <w:lang w:val="es-ES"/>
        </w:rPr>
      </w:pPr>
    </w:p>
    <w:p w14:paraId="67C380E3"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523477C7"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41E3FC0A" w14:textId="77777777" w:rsidR="00096865" w:rsidRPr="00E6597C" w:rsidRDefault="00096865" w:rsidP="00EF3662">
      <w:pPr>
        <w:pStyle w:val="a3"/>
        <w:spacing w:line="240" w:lineRule="auto"/>
        <w:ind w:firstLine="567"/>
        <w:rPr>
          <w:rFonts w:ascii="GHEA Grapalat" w:hAnsi="GHEA Grapalat"/>
          <w:b/>
          <w:lang w:val="af-ZA"/>
        </w:rPr>
      </w:pPr>
    </w:p>
    <w:p w14:paraId="6248D0F1"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1E848811"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5D64B7D6" w14:textId="77777777" w:rsidR="00FA0E41" w:rsidRPr="00E6597C" w:rsidRDefault="00FA0E41" w:rsidP="00EF3662">
      <w:pPr>
        <w:ind w:firstLine="567"/>
        <w:jc w:val="center"/>
        <w:rPr>
          <w:rFonts w:ascii="GHEA Grapalat" w:hAnsi="GHEA Grapalat"/>
          <w:b/>
          <w:sz w:val="20"/>
          <w:lang w:val="af-ZA"/>
        </w:rPr>
      </w:pPr>
    </w:p>
    <w:p w14:paraId="7BED6767" w14:textId="77777777" w:rsidR="00096865" w:rsidRPr="00020CB0" w:rsidRDefault="000D701E" w:rsidP="00EF3662">
      <w:pPr>
        <w:ind w:firstLine="567"/>
        <w:jc w:val="center"/>
        <w:rPr>
          <w:rFonts w:ascii="GHEA Grapalat" w:hAnsi="GHEA Grapalat"/>
          <w:b/>
          <w:strike/>
          <w:sz w:val="20"/>
          <w:lang w:val="af-ZA"/>
        </w:rPr>
      </w:pPr>
      <w:r w:rsidRPr="00020CB0">
        <w:rPr>
          <w:rFonts w:ascii="GHEA Grapalat" w:hAnsi="GHEA Grapalat"/>
          <w:b/>
          <w:strike/>
          <w:sz w:val="20"/>
          <w:lang w:val="af-ZA"/>
        </w:rPr>
        <w:t>7</w:t>
      </w:r>
      <w:r w:rsidR="00955A1E" w:rsidRPr="00020CB0">
        <w:rPr>
          <w:rFonts w:ascii="GHEA Grapalat" w:hAnsi="GHEA Grapalat"/>
          <w:b/>
          <w:strike/>
          <w:sz w:val="20"/>
          <w:lang w:val="af-ZA"/>
        </w:rPr>
        <w:t xml:space="preserve">. </w:t>
      </w:r>
      <w:r w:rsidR="00955A1E" w:rsidRPr="00020CB0">
        <w:rPr>
          <w:rFonts w:ascii="GHEA Grapalat" w:hAnsi="GHEA Grapalat" w:cs="Sylfaen"/>
          <w:b/>
          <w:strike/>
          <w:sz w:val="20"/>
          <w:lang w:val="es-ES"/>
        </w:rPr>
        <w:t>ՀԱՅՏԻ</w:t>
      </w:r>
      <w:r w:rsidR="00955A1E" w:rsidRPr="00020CB0">
        <w:rPr>
          <w:rFonts w:ascii="GHEA Grapalat" w:hAnsi="GHEA Grapalat" w:cs="Times Armenian"/>
          <w:b/>
          <w:strike/>
          <w:sz w:val="20"/>
          <w:lang w:val="af-ZA"/>
        </w:rPr>
        <w:t xml:space="preserve"> </w:t>
      </w:r>
      <w:r w:rsidR="00955A1E" w:rsidRPr="00020CB0">
        <w:rPr>
          <w:rFonts w:ascii="GHEA Grapalat" w:hAnsi="GHEA Grapalat" w:cs="Sylfaen"/>
          <w:b/>
          <w:strike/>
          <w:sz w:val="20"/>
          <w:lang w:val="es-ES"/>
        </w:rPr>
        <w:t>ԱՊԱՀՈՎՈՒՄԸ</w:t>
      </w:r>
      <w:r w:rsidR="00955A1E" w:rsidRPr="00020CB0">
        <w:rPr>
          <w:rFonts w:ascii="GHEA Grapalat" w:hAnsi="GHEA Grapalat" w:cs="Times Armenian"/>
          <w:b/>
          <w:strike/>
          <w:color w:val="FFFFFF"/>
          <w:sz w:val="20"/>
          <w:lang w:val="af-ZA"/>
        </w:rPr>
        <w:t xml:space="preserve"> </w:t>
      </w:r>
    </w:p>
    <w:p w14:paraId="5DA4D260" w14:textId="77777777" w:rsidR="00096865" w:rsidRPr="00020CB0" w:rsidRDefault="00096865" w:rsidP="00EF3662">
      <w:pPr>
        <w:ind w:firstLine="567"/>
        <w:jc w:val="both"/>
        <w:rPr>
          <w:rFonts w:ascii="GHEA Grapalat" w:hAnsi="GHEA Grapalat"/>
          <w:b/>
          <w:strike/>
          <w:sz w:val="20"/>
          <w:lang w:val="af-ZA"/>
        </w:rPr>
      </w:pPr>
    </w:p>
    <w:p w14:paraId="1727A5BD" w14:textId="77777777" w:rsidR="007A3EE6" w:rsidRPr="00020CB0" w:rsidRDefault="00283198" w:rsidP="00EF3662">
      <w:pPr>
        <w:ind w:firstLine="567"/>
        <w:jc w:val="both"/>
        <w:rPr>
          <w:rFonts w:ascii="GHEA Grapalat" w:hAnsi="GHEA Grapalat"/>
          <w:strike/>
          <w:sz w:val="20"/>
          <w:szCs w:val="20"/>
          <w:lang w:val="af-ZA"/>
        </w:rPr>
      </w:pPr>
      <w:r w:rsidRPr="00020CB0">
        <w:rPr>
          <w:rFonts w:ascii="GHEA Grapalat" w:hAnsi="GHEA Grapalat"/>
          <w:strike/>
          <w:sz w:val="20"/>
          <w:lang w:val="af-ZA"/>
        </w:rPr>
        <w:t>7</w:t>
      </w:r>
      <w:r w:rsidR="00096865" w:rsidRPr="00020CB0">
        <w:rPr>
          <w:rFonts w:ascii="GHEA Grapalat" w:hAnsi="GHEA Grapalat"/>
          <w:strike/>
          <w:sz w:val="20"/>
          <w:lang w:val="af-ZA"/>
        </w:rPr>
        <w:t xml:space="preserve">.1 </w:t>
      </w:r>
      <w:proofErr w:type="spellStart"/>
      <w:r w:rsidR="00096865" w:rsidRPr="00020CB0">
        <w:rPr>
          <w:rFonts w:ascii="GHEA Grapalat" w:hAnsi="GHEA Grapalat" w:cs="Sylfaen"/>
          <w:strike/>
          <w:sz w:val="20"/>
          <w:lang w:val="ru-RU"/>
        </w:rPr>
        <w:t>Մասնակիցը</w:t>
      </w:r>
      <w:proofErr w:type="spellEnd"/>
      <w:r w:rsidR="00096865" w:rsidRPr="00020CB0">
        <w:rPr>
          <w:rFonts w:ascii="GHEA Grapalat" w:hAnsi="GHEA Grapalat" w:cs="Sylfaen"/>
          <w:strike/>
          <w:sz w:val="20"/>
          <w:lang w:val="af-ZA"/>
        </w:rPr>
        <w:t xml:space="preserve"> </w:t>
      </w:r>
      <w:proofErr w:type="spellStart"/>
      <w:r w:rsidR="00096865" w:rsidRPr="00020CB0">
        <w:rPr>
          <w:rFonts w:ascii="GHEA Grapalat" w:hAnsi="GHEA Grapalat" w:cs="Sylfaen"/>
          <w:strike/>
          <w:sz w:val="20"/>
          <w:lang w:val="ru-RU"/>
        </w:rPr>
        <w:t>հայտով</w:t>
      </w:r>
      <w:proofErr w:type="spellEnd"/>
      <w:r w:rsidR="00096865" w:rsidRPr="00020CB0">
        <w:rPr>
          <w:rFonts w:ascii="GHEA Grapalat" w:hAnsi="GHEA Grapalat" w:cs="Sylfaen"/>
          <w:strike/>
          <w:sz w:val="20"/>
          <w:lang w:val="af-ZA"/>
        </w:rPr>
        <w:t xml:space="preserve">` </w:t>
      </w:r>
      <w:proofErr w:type="spellStart"/>
      <w:r w:rsidR="00096865" w:rsidRPr="00020CB0">
        <w:rPr>
          <w:rFonts w:ascii="GHEA Grapalat" w:hAnsi="GHEA Grapalat" w:cs="Sylfaen"/>
          <w:strike/>
          <w:sz w:val="20"/>
          <w:lang w:val="ru-RU"/>
        </w:rPr>
        <w:t>սույն</w:t>
      </w:r>
      <w:proofErr w:type="spellEnd"/>
      <w:r w:rsidR="00096865" w:rsidRPr="00020CB0">
        <w:rPr>
          <w:rFonts w:ascii="GHEA Grapalat" w:hAnsi="GHEA Grapalat" w:cs="Sylfaen"/>
          <w:strike/>
          <w:sz w:val="20"/>
          <w:lang w:val="af-ZA"/>
        </w:rPr>
        <w:t xml:space="preserve"> </w:t>
      </w:r>
      <w:proofErr w:type="spellStart"/>
      <w:r w:rsidR="00096865" w:rsidRPr="00020CB0">
        <w:rPr>
          <w:rFonts w:ascii="GHEA Grapalat" w:hAnsi="GHEA Grapalat" w:cs="Sylfaen"/>
          <w:strike/>
          <w:sz w:val="20"/>
          <w:lang w:val="ru-RU"/>
        </w:rPr>
        <w:t>հրավերով</w:t>
      </w:r>
      <w:proofErr w:type="spellEnd"/>
      <w:r w:rsidR="00096865" w:rsidRPr="00020CB0">
        <w:rPr>
          <w:rFonts w:ascii="GHEA Grapalat" w:hAnsi="GHEA Grapalat" w:cs="Sylfaen"/>
          <w:strike/>
          <w:sz w:val="20"/>
          <w:lang w:val="af-ZA"/>
        </w:rPr>
        <w:t xml:space="preserve"> </w:t>
      </w:r>
      <w:proofErr w:type="spellStart"/>
      <w:r w:rsidR="00096865" w:rsidRPr="00020CB0">
        <w:rPr>
          <w:rFonts w:ascii="GHEA Grapalat" w:hAnsi="GHEA Grapalat" w:cs="Sylfaen"/>
          <w:strike/>
          <w:sz w:val="20"/>
          <w:lang w:val="ru-RU"/>
        </w:rPr>
        <w:t>սահմանված</w:t>
      </w:r>
      <w:proofErr w:type="spellEnd"/>
      <w:r w:rsidR="00096865" w:rsidRPr="00020CB0">
        <w:rPr>
          <w:rFonts w:ascii="GHEA Grapalat" w:hAnsi="GHEA Grapalat" w:cs="Sylfaen"/>
          <w:strike/>
          <w:sz w:val="20"/>
          <w:lang w:val="af-ZA"/>
        </w:rPr>
        <w:t xml:space="preserve"> </w:t>
      </w:r>
      <w:r w:rsidR="00712311" w:rsidRPr="00020CB0">
        <w:rPr>
          <w:rFonts w:ascii="GHEA Grapalat" w:hAnsi="GHEA Grapalat" w:cs="Sylfaen"/>
          <w:strike/>
          <w:sz w:val="20"/>
          <w:lang w:val="af-ZA"/>
        </w:rPr>
        <w:t xml:space="preserve">կարգով </w:t>
      </w:r>
      <w:proofErr w:type="spellStart"/>
      <w:r w:rsidR="00903898" w:rsidRPr="00020CB0">
        <w:rPr>
          <w:rFonts w:ascii="GHEA Grapalat" w:hAnsi="GHEA Grapalat" w:cs="Sylfaen"/>
          <w:bCs/>
          <w:strike/>
          <w:sz w:val="20"/>
          <w:szCs w:val="20"/>
        </w:rPr>
        <w:t>ներկայացնում</w:t>
      </w:r>
      <w:proofErr w:type="spellEnd"/>
      <w:r w:rsidR="00903898" w:rsidRPr="00020CB0">
        <w:rPr>
          <w:rFonts w:ascii="GHEA Grapalat" w:hAnsi="GHEA Grapalat" w:cs="Sylfaen"/>
          <w:bCs/>
          <w:strike/>
          <w:sz w:val="20"/>
          <w:szCs w:val="20"/>
          <w:lang w:val="af-ZA"/>
        </w:rPr>
        <w:t xml:space="preserve"> </w:t>
      </w:r>
      <w:r w:rsidR="00903898" w:rsidRPr="00020CB0">
        <w:rPr>
          <w:rFonts w:ascii="GHEA Grapalat" w:hAnsi="GHEA Grapalat" w:cs="Sylfaen"/>
          <w:bCs/>
          <w:strike/>
          <w:sz w:val="20"/>
          <w:szCs w:val="20"/>
        </w:rPr>
        <w:t>է</w:t>
      </w:r>
      <w:r w:rsidR="00903898" w:rsidRPr="00020CB0">
        <w:rPr>
          <w:rFonts w:ascii="GHEA Grapalat" w:hAnsi="GHEA Grapalat" w:cs="Sylfaen"/>
          <w:bCs/>
          <w:strike/>
          <w:sz w:val="20"/>
          <w:szCs w:val="20"/>
          <w:lang w:val="af-ZA"/>
        </w:rPr>
        <w:t xml:space="preserve"> </w:t>
      </w:r>
      <w:proofErr w:type="spellStart"/>
      <w:r w:rsidR="00903898" w:rsidRPr="00020CB0">
        <w:rPr>
          <w:rFonts w:ascii="GHEA Grapalat" w:hAnsi="GHEA Grapalat" w:cs="Sylfaen"/>
          <w:bCs/>
          <w:strike/>
          <w:sz w:val="20"/>
          <w:szCs w:val="20"/>
        </w:rPr>
        <w:t>հայտի</w:t>
      </w:r>
      <w:proofErr w:type="spellEnd"/>
      <w:r w:rsidR="00903898" w:rsidRPr="00020CB0">
        <w:rPr>
          <w:rFonts w:ascii="GHEA Grapalat" w:hAnsi="GHEA Grapalat" w:cs="Sylfaen"/>
          <w:bCs/>
          <w:strike/>
          <w:sz w:val="20"/>
          <w:szCs w:val="20"/>
          <w:lang w:val="af-ZA"/>
        </w:rPr>
        <w:t xml:space="preserve"> </w:t>
      </w:r>
      <w:proofErr w:type="spellStart"/>
      <w:r w:rsidR="00903898" w:rsidRPr="00020CB0">
        <w:rPr>
          <w:rFonts w:ascii="GHEA Grapalat" w:hAnsi="GHEA Grapalat" w:cs="Sylfaen"/>
          <w:bCs/>
          <w:strike/>
          <w:sz w:val="20"/>
          <w:szCs w:val="20"/>
        </w:rPr>
        <w:t>ապահովում</w:t>
      </w:r>
      <w:proofErr w:type="spellEnd"/>
      <w:r w:rsidR="00AE3822" w:rsidRPr="00020CB0">
        <w:rPr>
          <w:rFonts w:ascii="GHEA Grapalat" w:hAnsi="GHEA Grapalat" w:cs="Sylfaen"/>
          <w:bCs/>
          <w:strike/>
          <w:sz w:val="20"/>
          <w:szCs w:val="20"/>
          <w:lang w:val="af-ZA"/>
        </w:rPr>
        <w:t>:</w:t>
      </w:r>
      <w:r w:rsidR="00903898" w:rsidRPr="00020CB0">
        <w:rPr>
          <w:rFonts w:ascii="GHEA Grapalat" w:hAnsi="GHEA Grapalat"/>
          <w:strike/>
          <w:sz w:val="20"/>
          <w:szCs w:val="20"/>
          <w:lang w:val="af-ZA"/>
        </w:rPr>
        <w:t xml:space="preserve"> </w:t>
      </w:r>
    </w:p>
    <w:p w14:paraId="670DF69C" w14:textId="77777777" w:rsidR="00903898" w:rsidRPr="00020CB0" w:rsidRDefault="00771C0F" w:rsidP="00EF3662">
      <w:pPr>
        <w:ind w:firstLine="567"/>
        <w:jc w:val="both"/>
        <w:rPr>
          <w:rFonts w:ascii="GHEA Grapalat" w:hAnsi="GHEA Grapalat" w:cs="Sylfaen"/>
          <w:strike/>
          <w:sz w:val="20"/>
          <w:szCs w:val="20"/>
          <w:lang w:val="af-ZA"/>
        </w:rPr>
      </w:pPr>
      <w:proofErr w:type="spellStart"/>
      <w:r w:rsidRPr="00020CB0">
        <w:rPr>
          <w:rFonts w:ascii="GHEA Grapalat" w:hAnsi="GHEA Grapalat" w:cs="Sylfaen"/>
          <w:strike/>
          <w:sz w:val="20"/>
          <w:szCs w:val="20"/>
        </w:rPr>
        <w:t>Հ</w:t>
      </w:r>
      <w:r w:rsidR="00903898" w:rsidRPr="00020CB0">
        <w:rPr>
          <w:rFonts w:ascii="GHEA Grapalat" w:hAnsi="GHEA Grapalat" w:cs="Sylfaen"/>
          <w:strike/>
          <w:sz w:val="20"/>
          <w:szCs w:val="20"/>
        </w:rPr>
        <w:t>այտի</w:t>
      </w:r>
      <w:proofErr w:type="spellEnd"/>
      <w:r w:rsidR="00903898" w:rsidRPr="00020CB0">
        <w:rPr>
          <w:rFonts w:ascii="GHEA Grapalat" w:hAnsi="GHEA Grapalat" w:cs="Sylfaen"/>
          <w:strike/>
          <w:sz w:val="20"/>
          <w:szCs w:val="20"/>
          <w:lang w:val="af-ZA"/>
        </w:rPr>
        <w:t xml:space="preserve"> </w:t>
      </w:r>
      <w:proofErr w:type="spellStart"/>
      <w:r w:rsidR="00903898" w:rsidRPr="00020CB0">
        <w:rPr>
          <w:rFonts w:ascii="GHEA Grapalat" w:hAnsi="GHEA Grapalat" w:cs="Sylfaen"/>
          <w:strike/>
          <w:sz w:val="20"/>
          <w:szCs w:val="20"/>
        </w:rPr>
        <w:t>ապահովումը</w:t>
      </w:r>
      <w:proofErr w:type="spellEnd"/>
      <w:r w:rsidR="00903898" w:rsidRPr="00020CB0">
        <w:rPr>
          <w:rFonts w:ascii="GHEA Grapalat" w:hAnsi="GHEA Grapalat" w:cs="Sylfaen"/>
          <w:strike/>
          <w:sz w:val="20"/>
          <w:szCs w:val="20"/>
          <w:lang w:val="af-ZA"/>
        </w:rPr>
        <w:t xml:space="preserve"> </w:t>
      </w:r>
      <w:proofErr w:type="spellStart"/>
      <w:r w:rsidR="00903898" w:rsidRPr="00020CB0">
        <w:rPr>
          <w:rFonts w:ascii="GHEA Grapalat" w:hAnsi="GHEA Grapalat" w:cs="Sylfaen"/>
          <w:strike/>
          <w:sz w:val="20"/>
          <w:szCs w:val="20"/>
        </w:rPr>
        <w:t>ներկայացվում</w:t>
      </w:r>
      <w:proofErr w:type="spellEnd"/>
      <w:r w:rsidR="00903898" w:rsidRPr="00020CB0">
        <w:rPr>
          <w:rFonts w:ascii="GHEA Grapalat" w:hAnsi="GHEA Grapalat" w:cs="Sylfaen"/>
          <w:strike/>
          <w:sz w:val="20"/>
          <w:szCs w:val="20"/>
          <w:lang w:val="af-ZA"/>
        </w:rPr>
        <w:t xml:space="preserve"> </w:t>
      </w:r>
      <w:r w:rsidR="00903898" w:rsidRPr="00020CB0">
        <w:rPr>
          <w:rFonts w:ascii="GHEA Grapalat" w:hAnsi="GHEA Grapalat" w:cs="Sylfaen"/>
          <w:strike/>
          <w:sz w:val="20"/>
          <w:szCs w:val="20"/>
        </w:rPr>
        <w:t>է</w:t>
      </w:r>
      <w:r w:rsidR="00903898" w:rsidRPr="00020CB0">
        <w:rPr>
          <w:rFonts w:ascii="GHEA Grapalat" w:hAnsi="GHEA Grapalat" w:cs="Sylfaen"/>
          <w:strike/>
          <w:sz w:val="20"/>
          <w:szCs w:val="20"/>
          <w:lang w:val="af-ZA"/>
        </w:rPr>
        <w:t xml:space="preserve"> </w:t>
      </w:r>
      <w:proofErr w:type="spellStart"/>
      <w:r w:rsidR="00903898" w:rsidRPr="00020CB0">
        <w:rPr>
          <w:rFonts w:ascii="GHEA Grapalat" w:hAnsi="GHEA Grapalat" w:cs="Sylfaen"/>
          <w:strike/>
          <w:sz w:val="20"/>
          <w:szCs w:val="20"/>
        </w:rPr>
        <w:t>բանկային</w:t>
      </w:r>
      <w:proofErr w:type="spellEnd"/>
      <w:r w:rsidR="00903898" w:rsidRPr="00020CB0">
        <w:rPr>
          <w:rFonts w:ascii="GHEA Grapalat" w:hAnsi="GHEA Grapalat" w:cs="Sylfaen"/>
          <w:strike/>
          <w:sz w:val="20"/>
          <w:szCs w:val="20"/>
          <w:lang w:val="af-ZA"/>
        </w:rPr>
        <w:t xml:space="preserve"> </w:t>
      </w:r>
      <w:proofErr w:type="spellStart"/>
      <w:r w:rsidR="00903898" w:rsidRPr="00020CB0">
        <w:rPr>
          <w:rFonts w:ascii="GHEA Grapalat" w:hAnsi="GHEA Grapalat" w:cs="Sylfaen"/>
          <w:strike/>
          <w:sz w:val="20"/>
          <w:szCs w:val="20"/>
        </w:rPr>
        <w:t>երաշխիքի</w:t>
      </w:r>
      <w:proofErr w:type="spellEnd"/>
      <w:r w:rsidR="00903898" w:rsidRPr="00020CB0">
        <w:rPr>
          <w:rFonts w:ascii="GHEA Grapalat" w:hAnsi="GHEA Grapalat" w:cs="Sylfaen"/>
          <w:strike/>
          <w:sz w:val="20"/>
          <w:szCs w:val="20"/>
          <w:lang w:val="af-ZA"/>
        </w:rPr>
        <w:t xml:space="preserve"> </w:t>
      </w:r>
      <w:r w:rsidR="00406C77" w:rsidRPr="00020CB0">
        <w:rPr>
          <w:rFonts w:ascii="GHEA Grapalat" w:hAnsi="GHEA Grapalat" w:cs="Sylfaen"/>
          <w:strike/>
          <w:sz w:val="20"/>
          <w:szCs w:val="20"/>
          <w:lang w:val="af-ZA"/>
        </w:rPr>
        <w:t xml:space="preserve">(հավելված 3) </w:t>
      </w:r>
      <w:proofErr w:type="spellStart"/>
      <w:r w:rsidR="00903898" w:rsidRPr="00020CB0">
        <w:rPr>
          <w:rFonts w:ascii="GHEA Grapalat" w:hAnsi="GHEA Grapalat" w:cs="Sylfaen"/>
          <w:strike/>
          <w:sz w:val="20"/>
          <w:szCs w:val="20"/>
        </w:rPr>
        <w:t>կամ</w:t>
      </w:r>
      <w:proofErr w:type="spellEnd"/>
      <w:r w:rsidR="00903898" w:rsidRPr="00020CB0">
        <w:rPr>
          <w:rFonts w:ascii="GHEA Grapalat" w:hAnsi="GHEA Grapalat" w:cs="Sylfaen"/>
          <w:strike/>
          <w:sz w:val="20"/>
          <w:szCs w:val="20"/>
          <w:lang w:val="af-ZA"/>
        </w:rPr>
        <w:t xml:space="preserve"> </w:t>
      </w:r>
      <w:proofErr w:type="spellStart"/>
      <w:r w:rsidR="00903898" w:rsidRPr="00020CB0">
        <w:rPr>
          <w:rFonts w:ascii="GHEA Grapalat" w:hAnsi="GHEA Grapalat" w:cs="Sylfaen"/>
          <w:strike/>
          <w:sz w:val="20"/>
          <w:szCs w:val="20"/>
        </w:rPr>
        <w:t>կանխիկ</w:t>
      </w:r>
      <w:proofErr w:type="spellEnd"/>
      <w:r w:rsidR="00903898" w:rsidRPr="00020CB0">
        <w:rPr>
          <w:rFonts w:ascii="GHEA Grapalat" w:hAnsi="GHEA Grapalat" w:cs="Sylfaen"/>
          <w:strike/>
          <w:sz w:val="20"/>
          <w:szCs w:val="20"/>
          <w:lang w:val="af-ZA"/>
        </w:rPr>
        <w:t xml:space="preserve"> </w:t>
      </w:r>
      <w:proofErr w:type="spellStart"/>
      <w:r w:rsidR="00903898" w:rsidRPr="00020CB0">
        <w:rPr>
          <w:rFonts w:ascii="GHEA Grapalat" w:hAnsi="GHEA Grapalat" w:cs="Sylfaen"/>
          <w:strike/>
          <w:sz w:val="20"/>
          <w:szCs w:val="20"/>
        </w:rPr>
        <w:t>փողի</w:t>
      </w:r>
      <w:proofErr w:type="spellEnd"/>
      <w:r w:rsidR="00903898" w:rsidRPr="00020CB0">
        <w:rPr>
          <w:rFonts w:ascii="GHEA Grapalat" w:hAnsi="GHEA Grapalat" w:cs="Sylfaen"/>
          <w:strike/>
          <w:sz w:val="20"/>
          <w:szCs w:val="20"/>
          <w:lang w:val="af-ZA"/>
        </w:rPr>
        <w:t xml:space="preserve"> </w:t>
      </w:r>
      <w:proofErr w:type="spellStart"/>
      <w:r w:rsidR="00903898" w:rsidRPr="00020CB0">
        <w:rPr>
          <w:rFonts w:ascii="GHEA Grapalat" w:hAnsi="GHEA Grapalat" w:cs="Sylfaen"/>
          <w:strike/>
          <w:sz w:val="20"/>
          <w:szCs w:val="20"/>
        </w:rPr>
        <w:t>ձևով</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որի</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չափը</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հավասար</w:t>
      </w:r>
      <w:proofErr w:type="spellEnd"/>
      <w:r w:rsidR="00AE3822" w:rsidRPr="00020CB0">
        <w:rPr>
          <w:rFonts w:ascii="GHEA Grapalat" w:hAnsi="GHEA Grapalat" w:cs="Sylfaen"/>
          <w:strike/>
          <w:sz w:val="20"/>
          <w:szCs w:val="20"/>
          <w:lang w:val="af-ZA"/>
        </w:rPr>
        <w:t xml:space="preserve"> </w:t>
      </w:r>
      <w:r w:rsidR="00AE3822" w:rsidRPr="00020CB0">
        <w:rPr>
          <w:rFonts w:ascii="GHEA Grapalat" w:hAnsi="GHEA Grapalat" w:cs="Sylfaen"/>
          <w:strike/>
          <w:sz w:val="20"/>
          <w:szCs w:val="20"/>
        </w:rPr>
        <w:t>է</w:t>
      </w:r>
      <w:r w:rsidR="00AE3822" w:rsidRPr="00020CB0">
        <w:rPr>
          <w:rFonts w:ascii="GHEA Grapalat" w:hAnsi="GHEA Grapalat" w:cs="Sylfaen"/>
          <w:strike/>
          <w:sz w:val="20"/>
          <w:szCs w:val="20"/>
          <w:lang w:val="af-ZA"/>
        </w:rPr>
        <w:t xml:space="preserve"> </w:t>
      </w:r>
      <w:r w:rsidR="006F3F15" w:rsidRPr="00020CB0">
        <w:rPr>
          <w:rFonts w:ascii="GHEA Grapalat" w:hAnsi="GHEA Grapalat" w:cs="Sylfaen"/>
          <w:strike/>
          <w:sz w:val="20"/>
          <w:szCs w:val="20"/>
          <w:lang w:val="hy-AM"/>
        </w:rPr>
        <w:t>գնման գնի</w:t>
      </w:r>
      <w:r w:rsidR="006F3F15" w:rsidRPr="00020CB0" w:rsidDel="006F3F15">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հինգ</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տոկոսին</w:t>
      </w:r>
      <w:proofErr w:type="spellEnd"/>
      <w:r w:rsidR="00903898" w:rsidRPr="00020CB0">
        <w:rPr>
          <w:rFonts w:ascii="GHEA Grapalat" w:hAnsi="GHEA Grapalat" w:cs="Sylfaen"/>
          <w:strike/>
          <w:sz w:val="20"/>
          <w:szCs w:val="20"/>
          <w:lang w:val="af-ZA"/>
        </w:rPr>
        <w:t>:</w:t>
      </w:r>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Եթե</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մասնակցի</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գնային</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առաջարկը</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գերազանցում</w:t>
      </w:r>
      <w:proofErr w:type="spellEnd"/>
      <w:r w:rsidR="006F3F15" w:rsidRPr="00020CB0">
        <w:rPr>
          <w:rFonts w:ascii="GHEA Grapalat" w:hAnsi="GHEA Grapalat" w:cs="Sylfaen"/>
          <w:bCs/>
          <w:strike/>
          <w:sz w:val="20"/>
          <w:szCs w:val="20"/>
          <w:lang w:val="af-ZA"/>
        </w:rPr>
        <w:t xml:space="preserve"> </w:t>
      </w:r>
      <w:r w:rsidR="006F3F15" w:rsidRPr="00020CB0">
        <w:rPr>
          <w:rFonts w:ascii="GHEA Grapalat" w:hAnsi="GHEA Grapalat" w:cs="Sylfaen"/>
          <w:bCs/>
          <w:strike/>
          <w:sz w:val="20"/>
          <w:szCs w:val="20"/>
        </w:rPr>
        <w:t>է</w:t>
      </w:r>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գնման</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գինը</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ապա</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հայտի</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ապահովման</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չափը</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հավասար</w:t>
      </w:r>
      <w:proofErr w:type="spellEnd"/>
      <w:r w:rsidR="006F3F15" w:rsidRPr="00020CB0">
        <w:rPr>
          <w:rFonts w:ascii="GHEA Grapalat" w:hAnsi="GHEA Grapalat" w:cs="Sylfaen"/>
          <w:bCs/>
          <w:strike/>
          <w:sz w:val="20"/>
          <w:szCs w:val="20"/>
          <w:lang w:val="af-ZA"/>
        </w:rPr>
        <w:t xml:space="preserve"> </w:t>
      </w:r>
      <w:r w:rsidR="006F3F15" w:rsidRPr="00020CB0">
        <w:rPr>
          <w:rFonts w:ascii="GHEA Grapalat" w:hAnsi="GHEA Grapalat" w:cs="Sylfaen"/>
          <w:bCs/>
          <w:strike/>
          <w:sz w:val="20"/>
          <w:szCs w:val="20"/>
        </w:rPr>
        <w:t>է</w:t>
      </w:r>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գնային</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առաջարկի</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հինգ</w:t>
      </w:r>
      <w:proofErr w:type="spellEnd"/>
      <w:r w:rsidR="006F3F15" w:rsidRPr="00020CB0">
        <w:rPr>
          <w:rFonts w:ascii="GHEA Grapalat" w:hAnsi="GHEA Grapalat" w:cs="Sylfaen"/>
          <w:bCs/>
          <w:strike/>
          <w:sz w:val="20"/>
          <w:szCs w:val="20"/>
          <w:lang w:val="af-ZA"/>
        </w:rPr>
        <w:t xml:space="preserve"> </w:t>
      </w:r>
      <w:proofErr w:type="spellStart"/>
      <w:r w:rsidR="006F3F15" w:rsidRPr="00020CB0">
        <w:rPr>
          <w:rFonts w:ascii="GHEA Grapalat" w:hAnsi="GHEA Grapalat" w:cs="Sylfaen"/>
          <w:bCs/>
          <w:strike/>
          <w:sz w:val="20"/>
          <w:szCs w:val="20"/>
        </w:rPr>
        <w:t>տոկոսին</w:t>
      </w:r>
      <w:proofErr w:type="spellEnd"/>
      <w:r w:rsidR="006F3F15" w:rsidRPr="00020CB0">
        <w:rPr>
          <w:rFonts w:ascii="GHEA Grapalat" w:hAnsi="GHEA Grapalat" w:cs="Sylfaen"/>
          <w:strike/>
          <w:sz w:val="20"/>
          <w:szCs w:val="20"/>
          <w:lang w:val="af-ZA"/>
        </w:rPr>
        <w:t xml:space="preserve">: </w:t>
      </w:r>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Ընդ</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որում</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եթե</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մասնակիցը</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հայտի</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ապահովումը</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ներկայացրել</w:t>
      </w:r>
      <w:proofErr w:type="spellEnd"/>
      <w:r w:rsidR="00AE3822" w:rsidRPr="00020CB0">
        <w:rPr>
          <w:rFonts w:ascii="GHEA Grapalat" w:hAnsi="GHEA Grapalat" w:cs="Sylfaen"/>
          <w:strike/>
          <w:sz w:val="20"/>
          <w:szCs w:val="20"/>
          <w:lang w:val="af-ZA"/>
        </w:rPr>
        <w:t xml:space="preserve"> </w:t>
      </w:r>
      <w:r w:rsidR="00AE3822" w:rsidRPr="00020CB0">
        <w:rPr>
          <w:rFonts w:ascii="GHEA Grapalat" w:hAnsi="GHEA Grapalat" w:cs="Sylfaen"/>
          <w:strike/>
          <w:sz w:val="20"/>
          <w:szCs w:val="20"/>
        </w:rPr>
        <w:t>է</w:t>
      </w:r>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սույն</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կետով</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սահմանված</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չափից</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ավել</w:t>
      </w:r>
      <w:r w:rsidR="00A22EB5" w:rsidRPr="00020CB0">
        <w:rPr>
          <w:rFonts w:ascii="GHEA Grapalat" w:hAnsi="GHEA Grapalat" w:cs="Sylfaen"/>
          <w:strike/>
          <w:sz w:val="20"/>
          <w:szCs w:val="20"/>
        </w:rPr>
        <w:t>ի</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ապա</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հայտը</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համարվում</w:t>
      </w:r>
      <w:proofErr w:type="spellEnd"/>
      <w:r w:rsidR="00AE3822" w:rsidRPr="00020CB0">
        <w:rPr>
          <w:rFonts w:ascii="GHEA Grapalat" w:hAnsi="GHEA Grapalat" w:cs="Sylfaen"/>
          <w:strike/>
          <w:sz w:val="20"/>
          <w:szCs w:val="20"/>
          <w:lang w:val="af-ZA"/>
        </w:rPr>
        <w:t xml:space="preserve"> </w:t>
      </w:r>
      <w:r w:rsidR="00AE3822" w:rsidRPr="00020CB0">
        <w:rPr>
          <w:rFonts w:ascii="GHEA Grapalat" w:hAnsi="GHEA Grapalat" w:cs="Sylfaen"/>
          <w:strike/>
          <w:sz w:val="20"/>
          <w:szCs w:val="20"/>
        </w:rPr>
        <w:t>է</w:t>
      </w:r>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հրավերի</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պահանջներին</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բավարարող</w:t>
      </w:r>
      <w:proofErr w:type="spellEnd"/>
      <w:r w:rsidR="00AE3822" w:rsidRPr="00020CB0">
        <w:rPr>
          <w:rFonts w:ascii="GHEA Grapalat" w:hAnsi="GHEA Grapalat" w:cs="Sylfaen"/>
          <w:strike/>
          <w:sz w:val="20"/>
          <w:szCs w:val="20"/>
          <w:lang w:val="af-ZA"/>
        </w:rPr>
        <w:t xml:space="preserve"> </w:t>
      </w:r>
      <w:r w:rsidR="00AE3822" w:rsidRPr="00020CB0">
        <w:rPr>
          <w:rFonts w:ascii="GHEA Grapalat" w:hAnsi="GHEA Grapalat" w:cs="Sylfaen"/>
          <w:strike/>
          <w:sz w:val="20"/>
          <w:szCs w:val="20"/>
        </w:rPr>
        <w:t>և</w:t>
      </w:r>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ենթակա</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չէ</w:t>
      </w:r>
      <w:proofErr w:type="spellEnd"/>
      <w:r w:rsidR="00AE3822" w:rsidRPr="00020CB0">
        <w:rPr>
          <w:rFonts w:ascii="GHEA Grapalat" w:hAnsi="GHEA Grapalat" w:cs="Sylfaen"/>
          <w:strike/>
          <w:sz w:val="20"/>
          <w:szCs w:val="20"/>
          <w:lang w:val="af-ZA"/>
        </w:rPr>
        <w:t xml:space="preserve"> </w:t>
      </w:r>
      <w:proofErr w:type="spellStart"/>
      <w:r w:rsidR="00AE3822" w:rsidRPr="00020CB0">
        <w:rPr>
          <w:rFonts w:ascii="GHEA Grapalat" w:hAnsi="GHEA Grapalat" w:cs="Sylfaen"/>
          <w:strike/>
          <w:sz w:val="20"/>
          <w:szCs w:val="20"/>
        </w:rPr>
        <w:t>մերժման</w:t>
      </w:r>
      <w:proofErr w:type="spellEnd"/>
      <w:r w:rsidR="00AE3822" w:rsidRPr="00020CB0">
        <w:rPr>
          <w:rFonts w:ascii="GHEA Grapalat" w:hAnsi="GHEA Grapalat" w:cs="Sylfaen"/>
          <w:strike/>
          <w:sz w:val="20"/>
          <w:szCs w:val="20"/>
          <w:lang w:val="af-ZA"/>
        </w:rPr>
        <w:t>:</w:t>
      </w:r>
    </w:p>
    <w:p w14:paraId="1DBAAC4B" w14:textId="77777777" w:rsidR="006F3F15" w:rsidRPr="00020CB0" w:rsidRDefault="001578D4" w:rsidP="00265A5A">
      <w:pPr>
        <w:ind w:firstLine="567"/>
        <w:jc w:val="both"/>
        <w:rPr>
          <w:rFonts w:ascii="GHEA Grapalat" w:hAnsi="GHEA Grapalat"/>
          <w:strike/>
          <w:sz w:val="20"/>
          <w:szCs w:val="20"/>
          <w:lang w:val="af-ZA"/>
        </w:rPr>
      </w:pPr>
      <w:proofErr w:type="spellStart"/>
      <w:r w:rsidRPr="00020CB0">
        <w:rPr>
          <w:rFonts w:ascii="GHEA Grapalat" w:hAnsi="GHEA Grapalat"/>
          <w:strike/>
          <w:sz w:val="20"/>
          <w:szCs w:val="20"/>
        </w:rPr>
        <w:t>Կանխիկ</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փողի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ձևով</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ներկայացված</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հայտի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ապահովումը</w:t>
      </w:r>
      <w:proofErr w:type="spellEnd"/>
      <w:r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պետք</w:t>
      </w:r>
      <w:proofErr w:type="spellEnd"/>
      <w:r w:rsidR="00712311" w:rsidRPr="00020CB0">
        <w:rPr>
          <w:rFonts w:ascii="GHEA Grapalat" w:hAnsi="GHEA Grapalat"/>
          <w:strike/>
          <w:sz w:val="20"/>
          <w:szCs w:val="20"/>
          <w:lang w:val="af-ZA"/>
        </w:rPr>
        <w:t xml:space="preserve"> </w:t>
      </w:r>
      <w:r w:rsidR="00712311" w:rsidRPr="00020CB0">
        <w:rPr>
          <w:rFonts w:ascii="GHEA Grapalat" w:hAnsi="GHEA Grapalat"/>
          <w:strike/>
          <w:sz w:val="20"/>
          <w:szCs w:val="20"/>
        </w:rPr>
        <w:t>է</w:t>
      </w:r>
      <w:r w:rsidR="00712311"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փոխանցվի</w:t>
      </w:r>
      <w:proofErr w:type="spellEnd"/>
      <w:r w:rsidR="00712311"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Կենտրոնական</w:t>
      </w:r>
      <w:proofErr w:type="spellEnd"/>
      <w:r w:rsidR="00712311"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գանձապետարանում</w:t>
      </w:r>
      <w:proofErr w:type="spellEnd"/>
      <w:r w:rsidR="00712311"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լիազորված</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մարմնի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անվամբ</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բացված</w:t>
      </w:r>
      <w:proofErr w:type="spellEnd"/>
      <w:r w:rsidRPr="00020CB0">
        <w:rPr>
          <w:rFonts w:ascii="GHEA Grapalat" w:hAnsi="GHEA Grapalat"/>
          <w:strike/>
          <w:sz w:val="20"/>
          <w:szCs w:val="20"/>
          <w:lang w:val="af-ZA"/>
        </w:rPr>
        <w:t xml:space="preserve"> </w:t>
      </w:r>
      <w:r w:rsidR="003F1EEA" w:rsidRPr="00020CB0">
        <w:rPr>
          <w:rFonts w:ascii="GHEA Grapalat" w:hAnsi="GHEA Grapalat"/>
          <w:strike/>
          <w:lang w:val="af-ZA"/>
        </w:rPr>
        <w:t>«</w:t>
      </w:r>
      <w:r w:rsidR="003B0D6E" w:rsidRPr="00020CB0">
        <w:rPr>
          <w:rFonts w:ascii="GHEA Grapalat" w:hAnsi="GHEA Grapalat"/>
          <w:strike/>
          <w:sz w:val="20"/>
          <w:szCs w:val="20"/>
          <w:lang w:val="af-ZA"/>
        </w:rPr>
        <w:t>900008000466</w:t>
      </w:r>
      <w:r w:rsidR="003F1EEA" w:rsidRPr="00020CB0">
        <w:rPr>
          <w:rFonts w:ascii="GHEA Grapalat" w:hAnsi="GHEA Grapalat"/>
          <w:strike/>
          <w:lang w:val="af-ZA"/>
        </w:rPr>
        <w:t>»</w:t>
      </w:r>
      <w:r w:rsidR="00F20DA5"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գանձապետական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հաշվ</w:t>
      </w:r>
      <w:r w:rsidR="00712311" w:rsidRPr="00020CB0">
        <w:rPr>
          <w:rFonts w:ascii="GHEA Grapalat" w:hAnsi="GHEA Grapalat"/>
          <w:strike/>
          <w:sz w:val="20"/>
          <w:szCs w:val="20"/>
        </w:rPr>
        <w:t>ին</w:t>
      </w:r>
      <w:proofErr w:type="spellEnd"/>
      <w:r w:rsidR="00712311"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որը</w:t>
      </w:r>
      <w:proofErr w:type="spellEnd"/>
      <w:r w:rsidR="00712311"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ենթակա</w:t>
      </w:r>
      <w:proofErr w:type="spellEnd"/>
      <w:r w:rsidR="00712311" w:rsidRPr="00020CB0">
        <w:rPr>
          <w:rFonts w:ascii="GHEA Grapalat" w:hAnsi="GHEA Grapalat"/>
          <w:strike/>
          <w:sz w:val="20"/>
          <w:szCs w:val="20"/>
          <w:lang w:val="af-ZA"/>
        </w:rPr>
        <w:t xml:space="preserve"> </w:t>
      </w:r>
      <w:r w:rsidR="00712311" w:rsidRPr="00020CB0">
        <w:rPr>
          <w:rFonts w:ascii="GHEA Grapalat" w:hAnsi="GHEA Grapalat"/>
          <w:strike/>
          <w:sz w:val="20"/>
          <w:szCs w:val="20"/>
        </w:rPr>
        <w:t>է</w:t>
      </w:r>
      <w:r w:rsidR="00712311"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վերադարձման</w:t>
      </w:r>
      <w:proofErr w:type="spellEnd"/>
      <w:r w:rsidR="00712311" w:rsidRPr="00020CB0">
        <w:rPr>
          <w:rFonts w:ascii="GHEA Grapalat" w:hAnsi="GHEA Grapalat"/>
          <w:strike/>
          <w:sz w:val="20"/>
          <w:szCs w:val="20"/>
          <w:lang w:val="af-ZA"/>
        </w:rPr>
        <w:t xml:space="preserve"> </w:t>
      </w:r>
      <w:proofErr w:type="spellStart"/>
      <w:r w:rsidR="002032CE" w:rsidRPr="00020CB0">
        <w:rPr>
          <w:rFonts w:ascii="GHEA Grapalat" w:hAnsi="GHEA Grapalat"/>
          <w:strike/>
          <w:sz w:val="20"/>
          <w:szCs w:val="20"/>
        </w:rPr>
        <w:t>այն</w:t>
      </w:r>
      <w:proofErr w:type="spellEnd"/>
      <w:r w:rsidR="002032CE" w:rsidRPr="00020CB0">
        <w:rPr>
          <w:rFonts w:ascii="GHEA Grapalat" w:hAnsi="GHEA Grapalat"/>
          <w:strike/>
          <w:sz w:val="20"/>
          <w:szCs w:val="20"/>
          <w:lang w:val="af-ZA"/>
        </w:rPr>
        <w:t xml:space="preserve"> </w:t>
      </w:r>
      <w:proofErr w:type="spellStart"/>
      <w:r w:rsidR="002032CE" w:rsidRPr="00020CB0">
        <w:rPr>
          <w:rFonts w:ascii="GHEA Grapalat" w:hAnsi="GHEA Grapalat"/>
          <w:strike/>
          <w:sz w:val="20"/>
          <w:szCs w:val="20"/>
        </w:rPr>
        <w:t>ներկայացրած</w:t>
      </w:r>
      <w:proofErr w:type="spellEnd"/>
      <w:r w:rsidR="002032CE" w:rsidRPr="00020CB0">
        <w:rPr>
          <w:rFonts w:ascii="GHEA Grapalat" w:hAnsi="GHEA Grapalat"/>
          <w:strike/>
          <w:sz w:val="20"/>
          <w:szCs w:val="20"/>
          <w:lang w:val="af-ZA"/>
        </w:rPr>
        <w:t xml:space="preserve"> </w:t>
      </w:r>
      <w:proofErr w:type="spellStart"/>
      <w:r w:rsidR="002032CE" w:rsidRPr="00020CB0">
        <w:rPr>
          <w:rFonts w:ascii="GHEA Grapalat" w:hAnsi="GHEA Grapalat"/>
          <w:strike/>
          <w:sz w:val="20"/>
          <w:szCs w:val="20"/>
        </w:rPr>
        <w:t>մասնակցին</w:t>
      </w:r>
      <w:proofErr w:type="spellEnd"/>
      <w:r w:rsidR="002032CE" w:rsidRPr="00020CB0">
        <w:rPr>
          <w:rFonts w:ascii="GHEA Grapalat" w:hAnsi="GHEA Grapalat"/>
          <w:strike/>
          <w:sz w:val="20"/>
          <w:szCs w:val="20"/>
          <w:lang w:val="af-ZA"/>
        </w:rPr>
        <w:t xml:space="preserve">` </w:t>
      </w:r>
      <w:proofErr w:type="spellStart"/>
      <w:r w:rsidR="00402941" w:rsidRPr="00020CB0">
        <w:rPr>
          <w:rFonts w:ascii="GHEA Grapalat" w:hAnsi="GHEA Grapalat"/>
          <w:strike/>
          <w:sz w:val="20"/>
          <w:szCs w:val="20"/>
        </w:rPr>
        <w:t>բացառությամբ</w:t>
      </w:r>
      <w:proofErr w:type="spellEnd"/>
      <w:r w:rsidR="00402941" w:rsidRPr="00020CB0">
        <w:rPr>
          <w:rFonts w:ascii="GHEA Grapalat" w:hAnsi="GHEA Grapalat"/>
          <w:strike/>
          <w:sz w:val="20"/>
          <w:szCs w:val="20"/>
          <w:lang w:val="af-ZA"/>
        </w:rPr>
        <w:t xml:space="preserve"> </w:t>
      </w:r>
      <w:proofErr w:type="spellStart"/>
      <w:r w:rsidR="00402941" w:rsidRPr="00020CB0">
        <w:rPr>
          <w:rFonts w:ascii="GHEA Grapalat" w:hAnsi="GHEA Grapalat"/>
          <w:strike/>
          <w:sz w:val="20"/>
          <w:szCs w:val="20"/>
        </w:rPr>
        <w:t>սույն</w:t>
      </w:r>
      <w:proofErr w:type="spellEnd"/>
      <w:r w:rsidR="00402941" w:rsidRPr="00020CB0">
        <w:rPr>
          <w:rFonts w:ascii="GHEA Grapalat" w:hAnsi="GHEA Grapalat"/>
          <w:strike/>
          <w:sz w:val="20"/>
          <w:szCs w:val="20"/>
          <w:lang w:val="af-ZA"/>
        </w:rPr>
        <w:t xml:space="preserve"> </w:t>
      </w:r>
      <w:proofErr w:type="spellStart"/>
      <w:r w:rsidR="00402941" w:rsidRPr="00020CB0">
        <w:rPr>
          <w:rFonts w:ascii="GHEA Grapalat" w:hAnsi="GHEA Grapalat"/>
          <w:strike/>
          <w:sz w:val="20"/>
          <w:szCs w:val="20"/>
        </w:rPr>
        <w:t>հրավերի</w:t>
      </w:r>
      <w:proofErr w:type="spellEnd"/>
      <w:r w:rsidR="00402941" w:rsidRPr="00020CB0">
        <w:rPr>
          <w:rFonts w:ascii="GHEA Grapalat" w:hAnsi="GHEA Grapalat"/>
          <w:strike/>
          <w:sz w:val="20"/>
          <w:szCs w:val="20"/>
          <w:lang w:val="af-ZA"/>
        </w:rPr>
        <w:t xml:space="preserve"> 1-</w:t>
      </w:r>
      <w:proofErr w:type="spellStart"/>
      <w:r w:rsidR="00402941" w:rsidRPr="00020CB0">
        <w:rPr>
          <w:rFonts w:ascii="GHEA Grapalat" w:hAnsi="GHEA Grapalat"/>
          <w:strike/>
          <w:sz w:val="20"/>
          <w:szCs w:val="20"/>
        </w:rPr>
        <w:t>ին</w:t>
      </w:r>
      <w:proofErr w:type="spellEnd"/>
      <w:r w:rsidR="00402941" w:rsidRPr="00020CB0">
        <w:rPr>
          <w:rFonts w:ascii="GHEA Grapalat" w:hAnsi="GHEA Grapalat"/>
          <w:strike/>
          <w:sz w:val="20"/>
          <w:szCs w:val="20"/>
          <w:lang w:val="af-ZA"/>
        </w:rPr>
        <w:t xml:space="preserve"> </w:t>
      </w:r>
      <w:proofErr w:type="spellStart"/>
      <w:r w:rsidR="00402941" w:rsidRPr="00020CB0">
        <w:rPr>
          <w:rFonts w:ascii="GHEA Grapalat" w:hAnsi="GHEA Grapalat"/>
          <w:strike/>
          <w:sz w:val="20"/>
          <w:szCs w:val="20"/>
        </w:rPr>
        <w:t>մասի</w:t>
      </w:r>
      <w:proofErr w:type="spellEnd"/>
      <w:r w:rsidR="00402941" w:rsidRPr="00020CB0">
        <w:rPr>
          <w:rFonts w:ascii="GHEA Grapalat" w:hAnsi="GHEA Grapalat"/>
          <w:strike/>
          <w:sz w:val="20"/>
          <w:szCs w:val="20"/>
          <w:lang w:val="af-ZA"/>
        </w:rPr>
        <w:t xml:space="preserve"> </w:t>
      </w:r>
      <w:r w:rsidR="000D701E" w:rsidRPr="00020CB0">
        <w:rPr>
          <w:rFonts w:ascii="GHEA Grapalat" w:hAnsi="GHEA Grapalat"/>
          <w:strike/>
          <w:sz w:val="20"/>
          <w:szCs w:val="20"/>
          <w:lang w:val="af-ZA"/>
        </w:rPr>
        <w:t>7</w:t>
      </w:r>
      <w:r w:rsidR="00402941" w:rsidRPr="00020CB0">
        <w:rPr>
          <w:rFonts w:ascii="GHEA Grapalat" w:hAnsi="GHEA Grapalat"/>
          <w:strike/>
          <w:sz w:val="20"/>
          <w:szCs w:val="20"/>
          <w:lang w:val="af-ZA"/>
        </w:rPr>
        <w:t xml:space="preserve">.3 </w:t>
      </w:r>
      <w:proofErr w:type="spellStart"/>
      <w:r w:rsidR="00402941" w:rsidRPr="00020CB0">
        <w:rPr>
          <w:rFonts w:ascii="GHEA Grapalat" w:hAnsi="GHEA Grapalat"/>
          <w:strike/>
          <w:sz w:val="20"/>
          <w:szCs w:val="20"/>
        </w:rPr>
        <w:t>կետով</w:t>
      </w:r>
      <w:proofErr w:type="spellEnd"/>
      <w:r w:rsidR="00402941" w:rsidRPr="00020CB0">
        <w:rPr>
          <w:rFonts w:ascii="GHEA Grapalat" w:hAnsi="GHEA Grapalat"/>
          <w:strike/>
          <w:sz w:val="20"/>
          <w:szCs w:val="20"/>
          <w:lang w:val="af-ZA"/>
        </w:rPr>
        <w:t xml:space="preserve"> </w:t>
      </w:r>
      <w:proofErr w:type="spellStart"/>
      <w:r w:rsidR="00402941" w:rsidRPr="00020CB0">
        <w:rPr>
          <w:rFonts w:ascii="GHEA Grapalat" w:hAnsi="GHEA Grapalat"/>
          <w:strike/>
          <w:sz w:val="20"/>
          <w:szCs w:val="20"/>
        </w:rPr>
        <w:t>նախատեսված</w:t>
      </w:r>
      <w:proofErr w:type="spellEnd"/>
      <w:r w:rsidR="00402941" w:rsidRPr="00020CB0">
        <w:rPr>
          <w:rFonts w:ascii="GHEA Grapalat" w:hAnsi="GHEA Grapalat"/>
          <w:strike/>
          <w:sz w:val="20"/>
          <w:szCs w:val="20"/>
          <w:lang w:val="af-ZA"/>
        </w:rPr>
        <w:t xml:space="preserve"> </w:t>
      </w:r>
      <w:proofErr w:type="spellStart"/>
      <w:r w:rsidR="00402941" w:rsidRPr="00020CB0">
        <w:rPr>
          <w:rFonts w:ascii="GHEA Grapalat" w:hAnsi="GHEA Grapalat"/>
          <w:strike/>
          <w:sz w:val="20"/>
          <w:szCs w:val="20"/>
        </w:rPr>
        <w:t>դեպքերի</w:t>
      </w:r>
      <w:proofErr w:type="spellEnd"/>
      <w:r w:rsidR="00712311"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Ընդ</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որում</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հայտի</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ապահովումը</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վերադարձվում</w:t>
      </w:r>
      <w:proofErr w:type="spellEnd"/>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rPr>
        <w:t>է</w:t>
      </w:r>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պայմանագիրը</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կնքվելու</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օրվան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հաջորդող</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հինգ</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աշխատանքային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օրվա</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ընթացքում</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Գնման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ընթացակարգը</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չկայացած</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հայտարարվելու</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դեպքում</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հայտի</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ապահովումը</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վերադարձվում</w:t>
      </w:r>
      <w:proofErr w:type="spellEnd"/>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rPr>
        <w:t>է</w:t>
      </w:r>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անգործության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ժամկետն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ավարտվելուն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հաջորդող</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հինգ</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աշխատանքային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օրվա</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ընթացքում</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եթե</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գնման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ընթացակարգի</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արդյունքները</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բողոքարկված</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չեն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Բողոքի</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առկայության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դեպքում</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հայտի</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ապահովումը</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վերադարձվում</w:t>
      </w:r>
      <w:proofErr w:type="spellEnd"/>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rPr>
        <w:t>է</w:t>
      </w:r>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գնման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ընթացակարգը</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չկայացած</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հայտարարելու</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մասին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գնահատող</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հանձնաժողովի</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որոշումն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անփոփոխ</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թողնելու</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մասին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դատարանի</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եզրափակիչ</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դատական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ակտն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օրինական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ուժի</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մեջ</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մտնելու</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օրվան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հաջորդող</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հինգ</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աշխատանքային</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օրվա</w:t>
      </w:r>
      <w:proofErr w:type="spellEnd"/>
      <w:r w:rsidR="006F3F15" w:rsidRPr="00020CB0">
        <w:rPr>
          <w:rFonts w:ascii="GHEA Grapalat" w:hAnsi="GHEA Grapalat"/>
          <w:strike/>
          <w:sz w:val="20"/>
          <w:szCs w:val="20"/>
          <w:lang w:val="af-ZA"/>
        </w:rPr>
        <w:t xml:space="preserve"> </w:t>
      </w:r>
      <w:proofErr w:type="spellStart"/>
      <w:r w:rsidR="006F3F15" w:rsidRPr="00020CB0">
        <w:rPr>
          <w:rFonts w:ascii="GHEA Grapalat" w:hAnsi="GHEA Grapalat"/>
          <w:strike/>
          <w:sz w:val="20"/>
          <w:szCs w:val="20"/>
        </w:rPr>
        <w:t>ընթացքում</w:t>
      </w:r>
      <w:proofErr w:type="spellEnd"/>
      <w:r w:rsidR="006F3F15" w:rsidRPr="00020CB0">
        <w:rPr>
          <w:rFonts w:ascii="GHEA Grapalat" w:hAnsi="GHEA Grapalat"/>
          <w:strike/>
          <w:sz w:val="20"/>
          <w:szCs w:val="20"/>
          <w:lang w:val="af-ZA"/>
        </w:rPr>
        <w:t>:</w:t>
      </w:r>
    </w:p>
    <w:p w14:paraId="1D70891F" w14:textId="77777777" w:rsidR="007367D4" w:rsidRPr="00020CB0" w:rsidRDefault="007367D4" w:rsidP="00265A5A">
      <w:pPr>
        <w:shd w:val="clear" w:color="auto" w:fill="FFFFFF"/>
        <w:ind w:firstLine="375"/>
        <w:jc w:val="both"/>
        <w:rPr>
          <w:rFonts w:ascii="GHEA Grapalat" w:hAnsi="GHEA Grapalat"/>
          <w:strike/>
          <w:sz w:val="20"/>
          <w:szCs w:val="20"/>
          <w:lang w:val="hy-AM"/>
        </w:rPr>
      </w:pPr>
      <w:proofErr w:type="spellStart"/>
      <w:r w:rsidRPr="00020CB0">
        <w:rPr>
          <w:rFonts w:ascii="GHEA Grapalat" w:hAnsi="GHEA Grapalat"/>
          <w:strike/>
          <w:sz w:val="20"/>
          <w:szCs w:val="20"/>
        </w:rPr>
        <w:t>Եթե</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գնման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ընթացակարգը</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կազմակերպվում</w:t>
      </w:r>
      <w:proofErr w:type="spellEnd"/>
      <w:r w:rsidRPr="00020CB0">
        <w:rPr>
          <w:rFonts w:ascii="GHEA Grapalat" w:hAnsi="GHEA Grapalat"/>
          <w:strike/>
          <w:sz w:val="20"/>
          <w:szCs w:val="20"/>
          <w:lang w:val="af-ZA"/>
        </w:rPr>
        <w:t xml:space="preserve"> </w:t>
      </w:r>
      <w:r w:rsidRPr="00020CB0">
        <w:rPr>
          <w:rFonts w:ascii="GHEA Grapalat" w:hAnsi="GHEA Grapalat"/>
          <w:strike/>
          <w:sz w:val="20"/>
          <w:szCs w:val="20"/>
        </w:rPr>
        <w:t>է</w:t>
      </w:r>
      <w:r w:rsidRPr="00020CB0">
        <w:rPr>
          <w:rFonts w:ascii="GHEA Grapalat" w:hAnsi="GHEA Grapalat"/>
          <w:strike/>
          <w:sz w:val="20"/>
          <w:szCs w:val="20"/>
          <w:lang w:val="af-ZA"/>
        </w:rPr>
        <w:t xml:space="preserve"> </w:t>
      </w:r>
      <w:r w:rsidRPr="00020CB0">
        <w:rPr>
          <w:rFonts w:ascii="GHEA Grapalat" w:hAnsi="GHEA Grapalat"/>
          <w:strike/>
          <w:sz w:val="20"/>
          <w:szCs w:val="20"/>
          <w:lang w:val="hy-AM"/>
        </w:rPr>
        <w:t>Օ</w:t>
      </w:r>
      <w:proofErr w:type="spellStart"/>
      <w:r w:rsidRPr="00020CB0">
        <w:rPr>
          <w:rFonts w:ascii="GHEA Grapalat" w:hAnsi="GHEA Grapalat"/>
          <w:strike/>
          <w:sz w:val="20"/>
          <w:szCs w:val="20"/>
        </w:rPr>
        <w:t>րենքի</w:t>
      </w:r>
      <w:proofErr w:type="spellEnd"/>
      <w:r w:rsidRPr="00020CB0">
        <w:rPr>
          <w:rFonts w:ascii="GHEA Grapalat" w:hAnsi="GHEA Grapalat"/>
          <w:strike/>
          <w:sz w:val="20"/>
          <w:szCs w:val="20"/>
          <w:lang w:val="af-ZA"/>
        </w:rPr>
        <w:t xml:space="preserve"> 15-</w:t>
      </w:r>
      <w:proofErr w:type="spellStart"/>
      <w:r w:rsidRPr="00020CB0">
        <w:rPr>
          <w:rFonts w:ascii="GHEA Grapalat" w:hAnsi="GHEA Grapalat"/>
          <w:strike/>
          <w:sz w:val="20"/>
          <w:szCs w:val="20"/>
        </w:rPr>
        <w:t>րդ</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հոդվածի</w:t>
      </w:r>
      <w:proofErr w:type="spellEnd"/>
      <w:r w:rsidRPr="00020CB0">
        <w:rPr>
          <w:rFonts w:ascii="GHEA Grapalat" w:hAnsi="GHEA Grapalat"/>
          <w:strike/>
          <w:sz w:val="20"/>
          <w:szCs w:val="20"/>
          <w:lang w:val="af-ZA"/>
        </w:rPr>
        <w:t xml:space="preserve"> 6-</w:t>
      </w:r>
      <w:proofErr w:type="spellStart"/>
      <w:r w:rsidRPr="00020CB0">
        <w:rPr>
          <w:rFonts w:ascii="GHEA Grapalat" w:hAnsi="GHEA Grapalat"/>
          <w:strike/>
          <w:sz w:val="20"/>
          <w:szCs w:val="20"/>
        </w:rPr>
        <w:t>րդ</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մասի</w:t>
      </w:r>
      <w:proofErr w:type="spellEnd"/>
      <w:r w:rsidRPr="00020CB0">
        <w:rPr>
          <w:rFonts w:ascii="GHEA Grapalat" w:hAnsi="GHEA Grapalat"/>
          <w:strike/>
          <w:sz w:val="20"/>
          <w:szCs w:val="20"/>
          <w:lang w:val="af-ZA"/>
        </w:rPr>
        <w:t xml:space="preserve"> 2-</w:t>
      </w:r>
      <w:proofErr w:type="spellStart"/>
      <w:r w:rsidRPr="00020CB0">
        <w:rPr>
          <w:rFonts w:ascii="GHEA Grapalat" w:hAnsi="GHEA Grapalat"/>
          <w:strike/>
          <w:sz w:val="20"/>
          <w:szCs w:val="20"/>
        </w:rPr>
        <w:t>րդ</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կետի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հիման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վրա</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հայտի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ապահովումը</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պայմանագիրը</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կնքած</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անձին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վերադարձվում</w:t>
      </w:r>
      <w:proofErr w:type="spellEnd"/>
      <w:r w:rsidRPr="00020CB0">
        <w:rPr>
          <w:rFonts w:ascii="GHEA Grapalat" w:hAnsi="GHEA Grapalat"/>
          <w:strike/>
          <w:sz w:val="20"/>
          <w:szCs w:val="20"/>
          <w:lang w:val="af-ZA"/>
        </w:rPr>
        <w:t xml:space="preserve"> </w:t>
      </w:r>
      <w:r w:rsidRPr="00020CB0">
        <w:rPr>
          <w:rFonts w:ascii="GHEA Grapalat" w:hAnsi="GHEA Grapalat"/>
          <w:strike/>
          <w:sz w:val="20"/>
          <w:szCs w:val="20"/>
        </w:rPr>
        <w:t>է</w:t>
      </w:r>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ֆինանսական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միջոցներ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նախատեսված</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լինելու</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վերաբերյալ</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կողմերի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միջև</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համաձայնագիրը</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կնքվելու</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օրվան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հաջորդող</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հինգ</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աշխատանքային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օրվա</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ընթացքում</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Եթե</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պայմանագիր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կնքելու</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օրվան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հաջորդող</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վեց</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ամսվա</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ընթացքում</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պայմանագրի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կատարման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lastRenderedPageBreak/>
        <w:t>համար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ֆինանսական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միջոցներ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չեն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նախատեսվում</w:t>
      </w:r>
      <w:proofErr w:type="spellEnd"/>
      <w:r w:rsidRPr="00020CB0">
        <w:rPr>
          <w:rFonts w:ascii="GHEA Grapalat" w:hAnsi="GHEA Grapalat"/>
          <w:strike/>
          <w:sz w:val="20"/>
          <w:szCs w:val="20"/>
          <w:lang w:val="af-ZA"/>
        </w:rPr>
        <w:t xml:space="preserve"> </w:t>
      </w:r>
      <w:r w:rsidRPr="00020CB0">
        <w:rPr>
          <w:rFonts w:ascii="GHEA Grapalat" w:hAnsi="GHEA Grapalat"/>
          <w:strike/>
          <w:sz w:val="20"/>
          <w:szCs w:val="20"/>
        </w:rPr>
        <w:t>և</w:t>
      </w:r>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պայմանագիրը</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լուծվում</w:t>
      </w:r>
      <w:proofErr w:type="spellEnd"/>
      <w:r w:rsidRPr="00020CB0">
        <w:rPr>
          <w:rFonts w:ascii="GHEA Grapalat" w:hAnsi="GHEA Grapalat"/>
          <w:strike/>
          <w:sz w:val="20"/>
          <w:szCs w:val="20"/>
          <w:lang w:val="af-ZA"/>
        </w:rPr>
        <w:t xml:space="preserve"> </w:t>
      </w:r>
      <w:r w:rsidRPr="00020CB0">
        <w:rPr>
          <w:rFonts w:ascii="GHEA Grapalat" w:hAnsi="GHEA Grapalat"/>
          <w:strike/>
          <w:sz w:val="20"/>
          <w:szCs w:val="20"/>
        </w:rPr>
        <w:t>է</w:t>
      </w:r>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ապա</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հայտի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ապահովումը</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վերադարձվում</w:t>
      </w:r>
      <w:proofErr w:type="spellEnd"/>
      <w:r w:rsidRPr="00020CB0">
        <w:rPr>
          <w:rFonts w:ascii="GHEA Grapalat" w:hAnsi="GHEA Grapalat"/>
          <w:strike/>
          <w:sz w:val="20"/>
          <w:szCs w:val="20"/>
          <w:lang w:val="af-ZA"/>
        </w:rPr>
        <w:t xml:space="preserve"> </w:t>
      </w:r>
      <w:r w:rsidRPr="00020CB0">
        <w:rPr>
          <w:rFonts w:ascii="GHEA Grapalat" w:hAnsi="GHEA Grapalat"/>
          <w:strike/>
          <w:sz w:val="20"/>
          <w:szCs w:val="20"/>
        </w:rPr>
        <w:t>է</w:t>
      </w:r>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պայմանագիրը</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լուծվելու</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օրվան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հաջորդող</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հինգ</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աշխատանքային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օրվա</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ընթացքում</w:t>
      </w:r>
      <w:proofErr w:type="spellEnd"/>
      <w:r w:rsidRPr="00020CB0">
        <w:rPr>
          <w:rFonts w:ascii="GHEA Grapalat" w:hAnsi="GHEA Grapalat"/>
          <w:strike/>
          <w:sz w:val="20"/>
          <w:szCs w:val="20"/>
          <w:lang w:val="hy-AM"/>
        </w:rPr>
        <w:t>:</w:t>
      </w:r>
      <w:r w:rsidR="00263447" w:rsidRPr="00020CB0">
        <w:rPr>
          <w:rStyle w:val="af6"/>
          <w:rFonts w:ascii="GHEA Grapalat" w:hAnsi="GHEA Grapalat"/>
          <w:strike/>
          <w:sz w:val="20"/>
          <w:szCs w:val="20"/>
          <w:lang w:val="hy-AM"/>
        </w:rPr>
        <w:footnoteReference w:id="8"/>
      </w:r>
    </w:p>
    <w:p w14:paraId="014935DE" w14:textId="77777777" w:rsidR="00E57B16" w:rsidRPr="00020CB0" w:rsidRDefault="00E57B16" w:rsidP="00E57B16">
      <w:pPr>
        <w:shd w:val="clear" w:color="auto" w:fill="FFFFFF"/>
        <w:ind w:firstLine="375"/>
        <w:jc w:val="both"/>
        <w:rPr>
          <w:rFonts w:ascii="GHEA Grapalat" w:hAnsi="GHEA Grapalat" w:cs="Sylfaen"/>
          <w:strike/>
          <w:sz w:val="20"/>
          <w:lang w:val="hy-AM"/>
        </w:rPr>
      </w:pPr>
      <w:r w:rsidRPr="00020CB0">
        <w:rPr>
          <w:rFonts w:ascii="GHEA Grapalat" w:hAnsi="GHEA Grapalat" w:cs="Sylfaen"/>
          <w:strike/>
          <w:sz w:val="20"/>
          <w:lang w:val="af-ZA"/>
        </w:rPr>
        <w:t xml:space="preserve">Պատվիրատուի ղեկավարը հայտի ապահովման </w:t>
      </w:r>
      <w:r w:rsidRPr="00020CB0">
        <w:rPr>
          <w:rFonts w:ascii="GHEA Grapalat" w:hAnsi="GHEA Grapalat" w:cs="Sylfaen"/>
          <w:strike/>
          <w:sz w:val="20"/>
          <w:lang w:val="hy-AM"/>
        </w:rPr>
        <w:t>վերադարձման մասին սույն կետով նախատեսված ժամկետներում գրավոր տեղեկացնում է՝</w:t>
      </w:r>
    </w:p>
    <w:p w14:paraId="70A443B0" w14:textId="77777777" w:rsidR="00E57B16" w:rsidRPr="00020CB0" w:rsidRDefault="00E57B16" w:rsidP="00E57B16">
      <w:pPr>
        <w:shd w:val="clear" w:color="auto" w:fill="FFFFFF"/>
        <w:ind w:firstLine="375"/>
        <w:jc w:val="both"/>
        <w:rPr>
          <w:rFonts w:ascii="GHEA Grapalat" w:hAnsi="GHEA Grapalat" w:cs="Sylfaen"/>
          <w:strike/>
          <w:sz w:val="20"/>
          <w:lang w:val="hy-AM"/>
        </w:rPr>
      </w:pPr>
      <w:r w:rsidRPr="00020CB0">
        <w:rPr>
          <w:rFonts w:ascii="GHEA Grapalat" w:hAnsi="GHEA Grapalat" w:cs="Sylfaen"/>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68C5A010" w14:textId="77777777" w:rsidR="00E57B16" w:rsidRPr="00020CB0" w:rsidRDefault="00E57B16" w:rsidP="00E57B16">
      <w:pPr>
        <w:shd w:val="clear" w:color="auto" w:fill="FFFFFF"/>
        <w:ind w:firstLine="375"/>
        <w:jc w:val="both"/>
        <w:rPr>
          <w:rFonts w:ascii="GHEA Grapalat" w:hAnsi="GHEA Grapalat" w:cs="Sylfaen"/>
          <w:strike/>
          <w:sz w:val="20"/>
          <w:lang w:val="hy-AM"/>
        </w:rPr>
      </w:pPr>
      <w:r w:rsidRPr="00020CB0">
        <w:rPr>
          <w:rFonts w:ascii="GHEA Grapalat" w:hAnsi="GHEA Grapalat" w:cs="Sylfaen"/>
          <w:strike/>
          <w:sz w:val="20"/>
          <w:lang w:val="hy-AM"/>
        </w:rPr>
        <w:t>- բանկային երաշխիքի ձևով ներկայացված ապահովման դեպքում՝ երաշխիքը թողարկած բանկին.</w:t>
      </w:r>
    </w:p>
    <w:p w14:paraId="009A6533" w14:textId="77777777" w:rsidR="00E57B16" w:rsidRPr="00020CB0" w:rsidRDefault="00E57B16" w:rsidP="00E57B16">
      <w:pPr>
        <w:shd w:val="clear" w:color="auto" w:fill="FFFFFF"/>
        <w:ind w:firstLine="375"/>
        <w:jc w:val="both"/>
        <w:rPr>
          <w:rFonts w:asciiTheme="minorHAnsi" w:hAnsiTheme="minorHAnsi"/>
          <w:strike/>
          <w:sz w:val="20"/>
          <w:szCs w:val="20"/>
          <w:lang w:val="hy-AM"/>
        </w:rPr>
      </w:pPr>
    </w:p>
    <w:p w14:paraId="3E2911C5" w14:textId="77777777" w:rsidR="000A7528" w:rsidRPr="00020CB0" w:rsidRDefault="00283198" w:rsidP="00015CC3">
      <w:pPr>
        <w:ind w:firstLine="567"/>
        <w:jc w:val="both"/>
        <w:rPr>
          <w:rFonts w:ascii="GHEA Grapalat" w:hAnsi="GHEA Grapalat"/>
          <w:strike/>
          <w:sz w:val="20"/>
          <w:szCs w:val="20"/>
          <w:lang w:val="af-ZA"/>
        </w:rPr>
      </w:pPr>
      <w:r w:rsidRPr="00020CB0">
        <w:rPr>
          <w:rFonts w:ascii="GHEA Grapalat" w:hAnsi="GHEA Grapalat" w:cs="Sylfaen"/>
          <w:strike/>
          <w:sz w:val="20"/>
          <w:szCs w:val="20"/>
          <w:lang w:val="af-ZA"/>
        </w:rPr>
        <w:t>7</w:t>
      </w:r>
      <w:r w:rsidR="000A7528" w:rsidRPr="00020CB0">
        <w:rPr>
          <w:rFonts w:ascii="GHEA Grapalat" w:hAnsi="GHEA Grapalat" w:cs="Sylfaen"/>
          <w:strike/>
          <w:sz w:val="20"/>
          <w:szCs w:val="20"/>
          <w:lang w:val="af-ZA"/>
        </w:rPr>
        <w:t xml:space="preserve">.2 </w:t>
      </w:r>
      <w:r w:rsidR="00712311" w:rsidRPr="00020CB0">
        <w:rPr>
          <w:rFonts w:ascii="GHEA Grapalat" w:hAnsi="GHEA Grapalat"/>
          <w:strike/>
          <w:sz w:val="20"/>
          <w:szCs w:val="20"/>
          <w:lang w:val="hy-AM"/>
        </w:rPr>
        <w:t>Գնման</w:t>
      </w:r>
      <w:r w:rsidR="00712311" w:rsidRPr="00020CB0">
        <w:rPr>
          <w:rFonts w:ascii="GHEA Grapalat" w:hAnsi="GHEA Grapalat"/>
          <w:strike/>
          <w:sz w:val="20"/>
          <w:szCs w:val="20"/>
          <w:lang w:val="af-ZA"/>
        </w:rPr>
        <w:t xml:space="preserve"> </w:t>
      </w:r>
      <w:r w:rsidR="000A7528" w:rsidRPr="00020CB0">
        <w:rPr>
          <w:rFonts w:ascii="GHEA Grapalat" w:hAnsi="GHEA Grapalat"/>
          <w:strike/>
          <w:sz w:val="20"/>
          <w:szCs w:val="20"/>
          <w:lang w:val="hy-AM"/>
        </w:rPr>
        <w:t>ընթացակարգ</w:t>
      </w:r>
      <w:r w:rsidR="00712311" w:rsidRPr="00020CB0">
        <w:rPr>
          <w:rFonts w:ascii="GHEA Grapalat" w:hAnsi="GHEA Grapalat"/>
          <w:strike/>
          <w:sz w:val="20"/>
          <w:szCs w:val="20"/>
          <w:lang w:val="hy-AM"/>
        </w:rPr>
        <w:t>ը</w:t>
      </w:r>
      <w:r w:rsidR="00712311" w:rsidRPr="00020CB0">
        <w:rPr>
          <w:rFonts w:ascii="GHEA Grapalat" w:hAnsi="GHEA Grapalat"/>
          <w:strike/>
          <w:sz w:val="20"/>
          <w:szCs w:val="20"/>
          <w:lang w:val="af-ZA"/>
        </w:rPr>
        <w:t xml:space="preserve"> </w:t>
      </w:r>
      <w:r w:rsidR="00712311" w:rsidRPr="00020CB0">
        <w:rPr>
          <w:rFonts w:ascii="GHEA Grapalat" w:hAnsi="GHEA Grapalat"/>
          <w:strike/>
          <w:sz w:val="20"/>
          <w:szCs w:val="20"/>
          <w:lang w:val="hy-AM"/>
        </w:rPr>
        <w:t>չափաբաժիններով</w:t>
      </w:r>
      <w:r w:rsidR="00712311" w:rsidRPr="00020CB0">
        <w:rPr>
          <w:rFonts w:ascii="GHEA Grapalat" w:hAnsi="GHEA Grapalat"/>
          <w:strike/>
          <w:sz w:val="20"/>
          <w:szCs w:val="20"/>
          <w:lang w:val="af-ZA"/>
        </w:rPr>
        <w:t xml:space="preserve"> </w:t>
      </w:r>
      <w:r w:rsidR="00712311" w:rsidRPr="00020CB0">
        <w:rPr>
          <w:rFonts w:ascii="GHEA Grapalat" w:hAnsi="GHEA Grapalat"/>
          <w:strike/>
          <w:sz w:val="20"/>
          <w:szCs w:val="20"/>
          <w:lang w:val="hy-AM"/>
        </w:rPr>
        <w:t>կազմակերպվելու</w:t>
      </w:r>
      <w:r w:rsidR="00712311" w:rsidRPr="00020CB0">
        <w:rPr>
          <w:rFonts w:ascii="GHEA Grapalat" w:hAnsi="GHEA Grapalat"/>
          <w:strike/>
          <w:sz w:val="20"/>
          <w:szCs w:val="20"/>
          <w:lang w:val="af-ZA"/>
        </w:rPr>
        <w:t xml:space="preserve"> </w:t>
      </w:r>
      <w:r w:rsidR="00712311" w:rsidRPr="00020CB0">
        <w:rPr>
          <w:rFonts w:ascii="GHEA Grapalat" w:hAnsi="GHEA Grapalat"/>
          <w:strike/>
          <w:sz w:val="20"/>
          <w:szCs w:val="20"/>
          <w:lang w:val="hy-AM"/>
        </w:rPr>
        <w:t>դեպքում</w:t>
      </w:r>
      <w:r w:rsidR="00712311" w:rsidRPr="00020CB0">
        <w:rPr>
          <w:rFonts w:ascii="GHEA Grapalat" w:hAnsi="GHEA Grapalat"/>
          <w:strike/>
          <w:sz w:val="20"/>
          <w:szCs w:val="20"/>
          <w:lang w:val="af-ZA"/>
        </w:rPr>
        <w:t xml:space="preserve">, </w:t>
      </w:r>
      <w:r w:rsidR="00712311" w:rsidRPr="00020CB0">
        <w:rPr>
          <w:rFonts w:ascii="GHEA Grapalat" w:hAnsi="GHEA Grapalat"/>
          <w:strike/>
          <w:sz w:val="20"/>
          <w:szCs w:val="20"/>
          <w:lang w:val="hy-AM"/>
        </w:rPr>
        <w:t>եթե</w:t>
      </w:r>
      <w:r w:rsidR="00712311" w:rsidRPr="00020CB0">
        <w:rPr>
          <w:rFonts w:ascii="GHEA Grapalat" w:hAnsi="GHEA Grapalat"/>
          <w:strike/>
          <w:sz w:val="20"/>
          <w:szCs w:val="20"/>
          <w:lang w:val="af-ZA"/>
        </w:rPr>
        <w:t>`</w:t>
      </w:r>
      <w:r w:rsidR="00712311" w:rsidRPr="00020CB0" w:rsidDel="00712311">
        <w:rPr>
          <w:rFonts w:ascii="GHEA Grapalat" w:hAnsi="GHEA Grapalat"/>
          <w:strike/>
          <w:sz w:val="20"/>
          <w:szCs w:val="20"/>
          <w:lang w:val="af-ZA"/>
        </w:rPr>
        <w:t xml:space="preserve"> </w:t>
      </w:r>
      <w:r w:rsidR="000A7528" w:rsidRPr="00020CB0">
        <w:rPr>
          <w:rFonts w:ascii="GHEA Grapalat" w:hAnsi="GHEA Grapalat"/>
          <w:strike/>
          <w:sz w:val="20"/>
          <w:szCs w:val="20"/>
          <w:lang w:val="af-ZA"/>
        </w:rPr>
        <w:t xml:space="preserve"> </w:t>
      </w:r>
    </w:p>
    <w:p w14:paraId="489B8DE8" w14:textId="77777777" w:rsidR="006F3F15" w:rsidRPr="00020CB0" w:rsidRDefault="000A7528" w:rsidP="00015CC3">
      <w:pPr>
        <w:shd w:val="clear" w:color="auto" w:fill="FFFFFF"/>
        <w:ind w:firstLine="375"/>
        <w:jc w:val="both"/>
        <w:rPr>
          <w:rFonts w:ascii="GHEA Grapalat" w:hAnsi="GHEA Grapalat"/>
          <w:strike/>
          <w:sz w:val="20"/>
          <w:szCs w:val="20"/>
          <w:lang w:val="hy-AM"/>
        </w:rPr>
      </w:pPr>
      <w:r w:rsidRPr="00020CB0">
        <w:rPr>
          <w:rFonts w:ascii="GHEA Grapalat" w:hAnsi="GHEA Grapalat"/>
          <w:strike/>
          <w:sz w:val="20"/>
          <w:szCs w:val="20"/>
          <w:lang w:val="hy-AM"/>
        </w:rPr>
        <w:t>ա.</w:t>
      </w:r>
      <w:r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մասնակիցը</w:t>
      </w:r>
      <w:proofErr w:type="spellEnd"/>
      <w:r w:rsidR="00712311"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հայտ</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ներկայացնում</w:t>
      </w:r>
      <w:proofErr w:type="spellEnd"/>
      <w:r w:rsidRPr="00020CB0">
        <w:rPr>
          <w:rFonts w:ascii="GHEA Grapalat" w:hAnsi="GHEA Grapalat"/>
          <w:strike/>
          <w:sz w:val="20"/>
          <w:szCs w:val="20"/>
          <w:lang w:val="af-ZA"/>
        </w:rPr>
        <w:t xml:space="preserve"> </w:t>
      </w:r>
      <w:r w:rsidRPr="00020CB0">
        <w:rPr>
          <w:rFonts w:ascii="GHEA Grapalat" w:hAnsi="GHEA Grapalat"/>
          <w:strike/>
          <w:sz w:val="20"/>
          <w:szCs w:val="20"/>
        </w:rPr>
        <w:t>է</w:t>
      </w:r>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մեկից</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ավել</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չափաբաժինների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համար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ապա</w:t>
      </w:r>
      <w:proofErr w:type="spellEnd"/>
      <w:r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հայտի</w:t>
      </w:r>
      <w:proofErr w:type="spellEnd"/>
      <w:r w:rsidR="00712311" w:rsidRPr="00020CB0">
        <w:rPr>
          <w:rFonts w:ascii="GHEA Grapalat" w:hAnsi="GHEA Grapalat"/>
          <w:strike/>
          <w:sz w:val="20"/>
          <w:szCs w:val="20"/>
          <w:lang w:val="af-ZA"/>
        </w:rPr>
        <w:t xml:space="preserve"> </w:t>
      </w:r>
      <w:proofErr w:type="spellStart"/>
      <w:r w:rsidR="00712311" w:rsidRPr="00020CB0">
        <w:rPr>
          <w:rFonts w:ascii="GHEA Grapalat" w:hAnsi="GHEA Grapalat"/>
          <w:strike/>
          <w:sz w:val="20"/>
          <w:szCs w:val="20"/>
        </w:rPr>
        <w:t>ապահովումը</w:t>
      </w:r>
      <w:proofErr w:type="spellEnd"/>
      <w:r w:rsidR="00712311"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կարող</w:t>
      </w:r>
      <w:proofErr w:type="spellEnd"/>
      <w:r w:rsidRPr="00020CB0">
        <w:rPr>
          <w:rFonts w:ascii="GHEA Grapalat" w:hAnsi="GHEA Grapalat"/>
          <w:strike/>
          <w:sz w:val="20"/>
          <w:szCs w:val="20"/>
          <w:lang w:val="af-ZA"/>
        </w:rPr>
        <w:t xml:space="preserve"> </w:t>
      </w:r>
      <w:r w:rsidRPr="00020CB0">
        <w:rPr>
          <w:rFonts w:ascii="GHEA Grapalat" w:hAnsi="GHEA Grapalat"/>
          <w:strike/>
          <w:sz w:val="20"/>
          <w:szCs w:val="20"/>
        </w:rPr>
        <w:t>է</w:t>
      </w:r>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ներկայացնել</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ինչպես</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յուրաքանչյուր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չափաբաժնի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համար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առանձին</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այնպես</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էլ</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մեկ</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հայտի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ապահովում</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բոլոր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չափաբաժինների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համար</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Մեկ</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հայտի</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ապահովում</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ներկայացվելու</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դեպքում</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դրա</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գումարը</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հաշվարկվում</w:t>
      </w:r>
      <w:proofErr w:type="spellEnd"/>
      <w:r w:rsidRPr="00020CB0">
        <w:rPr>
          <w:rFonts w:ascii="GHEA Grapalat" w:hAnsi="GHEA Grapalat"/>
          <w:strike/>
          <w:sz w:val="20"/>
          <w:szCs w:val="20"/>
          <w:lang w:val="af-ZA"/>
        </w:rPr>
        <w:t xml:space="preserve"> </w:t>
      </w:r>
      <w:r w:rsidRPr="00020CB0">
        <w:rPr>
          <w:rFonts w:ascii="GHEA Grapalat" w:hAnsi="GHEA Grapalat"/>
          <w:strike/>
          <w:sz w:val="20"/>
          <w:szCs w:val="20"/>
        </w:rPr>
        <w:t>է</w:t>
      </w:r>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ներկայացված</w:t>
      </w:r>
      <w:proofErr w:type="spellEnd"/>
      <w:r w:rsidRPr="00020CB0">
        <w:rPr>
          <w:rFonts w:ascii="GHEA Grapalat" w:hAnsi="GHEA Grapalat"/>
          <w:strike/>
          <w:sz w:val="20"/>
          <w:szCs w:val="20"/>
          <w:lang w:val="af-ZA"/>
        </w:rPr>
        <w:t xml:space="preserve"> </w:t>
      </w:r>
      <w:proofErr w:type="spellStart"/>
      <w:r w:rsidRPr="00020CB0">
        <w:rPr>
          <w:rFonts w:ascii="GHEA Grapalat" w:hAnsi="GHEA Grapalat"/>
          <w:strike/>
          <w:sz w:val="20"/>
          <w:szCs w:val="20"/>
        </w:rPr>
        <w:t>չափաբաժինների</w:t>
      </w:r>
      <w:proofErr w:type="spellEnd"/>
      <w:r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գնման գների</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իսկ</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գնային</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առաջարկները</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գնման</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գները</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գերազանցելու</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դեպքում՝</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գնային</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առաջարկների</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հանրագումարի</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նկատմամբ՝</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հաշվի</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առնելով</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Կարգի</w:t>
      </w:r>
      <w:r w:rsidR="006F3F15" w:rsidRPr="00020CB0">
        <w:rPr>
          <w:rFonts w:ascii="GHEA Grapalat" w:hAnsi="GHEA Grapalat"/>
          <w:strike/>
          <w:sz w:val="20"/>
          <w:szCs w:val="20"/>
          <w:lang w:val="af-ZA"/>
        </w:rPr>
        <w:t xml:space="preserve"> 32-</w:t>
      </w:r>
      <w:r w:rsidR="006F3F15" w:rsidRPr="00020CB0">
        <w:rPr>
          <w:rFonts w:ascii="GHEA Grapalat" w:hAnsi="GHEA Grapalat"/>
          <w:strike/>
          <w:sz w:val="20"/>
          <w:szCs w:val="20"/>
          <w:lang w:val="hy-AM"/>
        </w:rPr>
        <w:t>րդ</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կետի</w:t>
      </w:r>
      <w:r w:rsidR="006F3F15" w:rsidRPr="00020CB0">
        <w:rPr>
          <w:rFonts w:ascii="GHEA Grapalat" w:hAnsi="GHEA Grapalat"/>
          <w:strike/>
          <w:sz w:val="20"/>
          <w:szCs w:val="20"/>
          <w:lang w:val="af-ZA"/>
        </w:rPr>
        <w:t xml:space="preserve"> 1-</w:t>
      </w:r>
      <w:r w:rsidR="006F3F15" w:rsidRPr="00020CB0">
        <w:rPr>
          <w:rFonts w:ascii="GHEA Grapalat" w:hAnsi="GHEA Grapalat"/>
          <w:strike/>
          <w:sz w:val="20"/>
          <w:szCs w:val="20"/>
          <w:lang w:val="hy-AM"/>
        </w:rPr>
        <w:t>ին</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ենթակետի</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ե</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պարբերության</w:t>
      </w:r>
      <w:r w:rsidR="006F3F15" w:rsidRPr="00020CB0">
        <w:rPr>
          <w:rFonts w:ascii="GHEA Grapalat" w:hAnsi="GHEA Grapalat"/>
          <w:strike/>
          <w:sz w:val="20"/>
          <w:szCs w:val="20"/>
          <w:lang w:val="af-ZA"/>
        </w:rPr>
        <w:t xml:space="preserve"> </w:t>
      </w:r>
      <w:r w:rsidR="006F3F15" w:rsidRPr="00020CB0">
        <w:rPr>
          <w:rFonts w:ascii="GHEA Grapalat" w:hAnsi="GHEA Grapalat"/>
          <w:strike/>
          <w:sz w:val="20"/>
          <w:szCs w:val="20"/>
          <w:lang w:val="hy-AM"/>
        </w:rPr>
        <w:t>պահանջները</w:t>
      </w:r>
      <w:r w:rsidR="006F3F15" w:rsidRPr="00020CB0">
        <w:rPr>
          <w:rFonts w:ascii="GHEA Grapalat" w:hAnsi="GHEA Grapalat"/>
          <w:strike/>
          <w:sz w:val="20"/>
          <w:szCs w:val="20"/>
          <w:lang w:val="af-ZA"/>
        </w:rPr>
        <w:t>,</w:t>
      </w:r>
      <w:r w:rsidR="006F3F15" w:rsidRPr="00020CB0">
        <w:rPr>
          <w:rFonts w:ascii="GHEA Grapalat" w:hAnsi="GHEA Grapalat"/>
          <w:strike/>
          <w:color w:val="000000"/>
          <w:lang w:val="hy-AM"/>
        </w:rPr>
        <w:t xml:space="preserve"> </w:t>
      </w:r>
    </w:p>
    <w:p w14:paraId="129FCC55" w14:textId="77777777" w:rsidR="000A7528" w:rsidRPr="00020CB0" w:rsidRDefault="000A7528" w:rsidP="00015CC3">
      <w:pPr>
        <w:ind w:firstLine="567"/>
        <w:jc w:val="both"/>
        <w:rPr>
          <w:rFonts w:ascii="GHEA Grapalat" w:hAnsi="GHEA Grapalat"/>
          <w:strike/>
          <w:color w:val="FFFFFF"/>
          <w:sz w:val="20"/>
          <w:szCs w:val="20"/>
          <w:lang w:val="af-ZA"/>
        </w:rPr>
      </w:pPr>
      <w:r w:rsidRPr="00020CB0">
        <w:rPr>
          <w:rFonts w:ascii="GHEA Grapalat" w:hAnsi="GHEA Grapalat"/>
          <w:strike/>
          <w:sz w:val="20"/>
          <w:szCs w:val="20"/>
          <w:lang w:val="hy-AM"/>
        </w:rPr>
        <w:t>բ.</w:t>
      </w:r>
      <w:r w:rsidRPr="00020CB0">
        <w:rPr>
          <w:rFonts w:ascii="GHEA Grapalat" w:hAnsi="GHEA Grapalat"/>
          <w:strike/>
          <w:sz w:val="20"/>
          <w:szCs w:val="20"/>
          <w:lang w:val="af-ZA"/>
        </w:rPr>
        <w:t xml:space="preserve"> </w:t>
      </w:r>
      <w:r w:rsidR="006F3F15" w:rsidRPr="00020CB0">
        <w:rPr>
          <w:rFonts w:ascii="GHEA Grapalat" w:hAnsi="GHEA Grapalat" w:cs="Sylfaen"/>
          <w:strike/>
          <w:sz w:val="20"/>
          <w:lang w:val="hy-AM"/>
        </w:rPr>
        <w:t>Մասնակիցը</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զրկվում</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է</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պայմանագիր</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կնքելու</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իրավունքից</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որևէ</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չափաբաժնի</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մասով</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ապա</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հայտի</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ապահովումը</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վճարվում</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է</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միայն</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այդ</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չափաբաժնի</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նկատմամբ</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հաշվարկված</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ապահովման</w:t>
      </w:r>
      <w:r w:rsidR="006F3F15" w:rsidRPr="00020CB0">
        <w:rPr>
          <w:rFonts w:ascii="GHEA Grapalat" w:hAnsi="GHEA Grapalat" w:cs="Sylfaen"/>
          <w:strike/>
          <w:sz w:val="20"/>
          <w:lang w:val="af-ZA"/>
        </w:rPr>
        <w:t xml:space="preserve"> </w:t>
      </w:r>
      <w:r w:rsidR="006F3F15" w:rsidRPr="00020CB0">
        <w:rPr>
          <w:rFonts w:ascii="GHEA Grapalat" w:hAnsi="GHEA Grapalat" w:cs="Sylfaen"/>
          <w:strike/>
          <w:sz w:val="20"/>
          <w:lang w:val="hy-AM"/>
        </w:rPr>
        <w:t>չափով</w:t>
      </w:r>
      <w:r w:rsidRPr="00020CB0">
        <w:rPr>
          <w:rFonts w:ascii="GHEA Grapalat" w:hAnsi="GHEA Grapalat"/>
          <w:strike/>
          <w:sz w:val="20"/>
          <w:szCs w:val="20"/>
          <w:lang w:val="af-ZA"/>
        </w:rPr>
        <w:t>:</w:t>
      </w:r>
      <w:r w:rsidR="00263447" w:rsidRPr="00020CB0">
        <w:rPr>
          <w:rStyle w:val="af6"/>
          <w:rFonts w:ascii="GHEA Grapalat" w:hAnsi="GHEA Grapalat"/>
          <w:strike/>
          <w:sz w:val="20"/>
          <w:szCs w:val="20"/>
          <w:lang w:val="af-ZA"/>
        </w:rPr>
        <w:footnoteReference w:id="9"/>
      </w:r>
    </w:p>
    <w:p w14:paraId="176EA48F" w14:textId="77777777" w:rsidR="00F20DA5" w:rsidRPr="00020CB0" w:rsidRDefault="00283198" w:rsidP="00EF3662">
      <w:pPr>
        <w:ind w:firstLine="567"/>
        <w:jc w:val="both"/>
        <w:rPr>
          <w:rFonts w:ascii="GHEA Grapalat" w:hAnsi="GHEA Grapalat" w:cs="Sylfaen"/>
          <w:strike/>
          <w:sz w:val="20"/>
          <w:lang w:val="af-ZA"/>
        </w:rPr>
      </w:pPr>
      <w:r w:rsidRPr="00020CB0">
        <w:rPr>
          <w:rFonts w:ascii="GHEA Grapalat" w:hAnsi="GHEA Grapalat" w:cs="Sylfaen"/>
          <w:strike/>
          <w:sz w:val="20"/>
          <w:lang w:val="af-ZA"/>
        </w:rPr>
        <w:t>7</w:t>
      </w:r>
      <w:r w:rsidR="00096865" w:rsidRPr="00020CB0">
        <w:rPr>
          <w:rFonts w:ascii="GHEA Grapalat" w:hAnsi="GHEA Grapalat" w:cs="Sylfaen"/>
          <w:strike/>
          <w:sz w:val="20"/>
          <w:lang w:val="af-ZA"/>
        </w:rPr>
        <w:t>.</w:t>
      </w:r>
      <w:r w:rsidR="009771B9" w:rsidRPr="00020CB0">
        <w:rPr>
          <w:rFonts w:ascii="GHEA Grapalat" w:hAnsi="GHEA Grapalat" w:cs="Sylfaen"/>
          <w:strike/>
          <w:sz w:val="20"/>
          <w:lang w:val="af-ZA"/>
        </w:rPr>
        <w:t>3</w:t>
      </w:r>
      <w:r w:rsidR="00096865" w:rsidRPr="00020CB0">
        <w:rPr>
          <w:rFonts w:ascii="GHEA Grapalat" w:hAnsi="GHEA Grapalat" w:cs="Sylfaen"/>
          <w:strike/>
          <w:sz w:val="20"/>
          <w:lang w:val="af-ZA"/>
        </w:rPr>
        <w:t xml:space="preserve"> </w:t>
      </w:r>
      <w:proofErr w:type="spellStart"/>
      <w:r w:rsidR="009771B9" w:rsidRPr="00020CB0">
        <w:rPr>
          <w:rFonts w:ascii="GHEA Grapalat" w:hAnsi="GHEA Grapalat" w:cs="Sylfaen"/>
          <w:strike/>
          <w:sz w:val="20"/>
          <w:lang w:val="ru-RU"/>
        </w:rPr>
        <w:t>Մասնակիցը</w:t>
      </w:r>
      <w:proofErr w:type="spellEnd"/>
      <w:r w:rsidR="009771B9" w:rsidRPr="00020CB0">
        <w:rPr>
          <w:rFonts w:ascii="GHEA Grapalat" w:hAnsi="GHEA Grapalat" w:cs="Sylfaen"/>
          <w:strike/>
          <w:sz w:val="20"/>
          <w:lang w:val="af-ZA"/>
        </w:rPr>
        <w:t xml:space="preserve"> </w:t>
      </w:r>
      <w:proofErr w:type="spellStart"/>
      <w:r w:rsidR="009771B9" w:rsidRPr="00020CB0">
        <w:rPr>
          <w:rFonts w:ascii="GHEA Grapalat" w:hAnsi="GHEA Grapalat" w:cs="Sylfaen"/>
          <w:strike/>
          <w:sz w:val="20"/>
          <w:lang w:val="ru-RU"/>
        </w:rPr>
        <w:t>վճարում</w:t>
      </w:r>
      <w:proofErr w:type="spellEnd"/>
      <w:r w:rsidR="009771B9" w:rsidRPr="00020CB0">
        <w:rPr>
          <w:rFonts w:ascii="GHEA Grapalat" w:hAnsi="GHEA Grapalat" w:cs="Sylfaen"/>
          <w:strike/>
          <w:sz w:val="20"/>
          <w:lang w:val="af-ZA"/>
        </w:rPr>
        <w:t xml:space="preserve"> </w:t>
      </w:r>
      <w:r w:rsidR="009771B9" w:rsidRPr="00020CB0">
        <w:rPr>
          <w:rFonts w:ascii="GHEA Grapalat" w:hAnsi="GHEA Grapalat" w:cs="Sylfaen"/>
          <w:strike/>
          <w:sz w:val="20"/>
          <w:lang w:val="ru-RU"/>
        </w:rPr>
        <w:t>է</w:t>
      </w:r>
      <w:r w:rsidR="009771B9" w:rsidRPr="00020CB0">
        <w:rPr>
          <w:rFonts w:ascii="GHEA Grapalat" w:hAnsi="GHEA Grapalat" w:cs="Sylfaen"/>
          <w:strike/>
          <w:sz w:val="20"/>
          <w:lang w:val="af-ZA"/>
        </w:rPr>
        <w:t xml:space="preserve"> </w:t>
      </w:r>
      <w:proofErr w:type="spellStart"/>
      <w:r w:rsidR="009771B9" w:rsidRPr="00020CB0">
        <w:rPr>
          <w:rFonts w:ascii="GHEA Grapalat" w:hAnsi="GHEA Grapalat" w:cs="Sylfaen"/>
          <w:strike/>
          <w:sz w:val="20"/>
          <w:lang w:val="ru-RU"/>
        </w:rPr>
        <w:t>հայտի</w:t>
      </w:r>
      <w:proofErr w:type="spellEnd"/>
      <w:r w:rsidR="009771B9" w:rsidRPr="00020CB0">
        <w:rPr>
          <w:rFonts w:ascii="GHEA Grapalat" w:hAnsi="GHEA Grapalat" w:cs="Sylfaen"/>
          <w:strike/>
          <w:sz w:val="20"/>
          <w:lang w:val="af-ZA"/>
        </w:rPr>
        <w:t xml:space="preserve"> </w:t>
      </w:r>
      <w:proofErr w:type="spellStart"/>
      <w:r w:rsidR="009771B9" w:rsidRPr="00020CB0">
        <w:rPr>
          <w:rFonts w:ascii="GHEA Grapalat" w:hAnsi="GHEA Grapalat" w:cs="Sylfaen"/>
          <w:strike/>
          <w:sz w:val="20"/>
          <w:lang w:val="ru-RU"/>
        </w:rPr>
        <w:t>ապահովումը</w:t>
      </w:r>
      <w:proofErr w:type="spellEnd"/>
      <w:r w:rsidR="009771B9" w:rsidRPr="00020CB0">
        <w:rPr>
          <w:rFonts w:ascii="GHEA Grapalat" w:hAnsi="GHEA Grapalat" w:cs="Sylfaen"/>
          <w:strike/>
          <w:sz w:val="20"/>
          <w:lang w:val="af-ZA"/>
        </w:rPr>
        <w:t xml:space="preserve">, </w:t>
      </w:r>
      <w:proofErr w:type="spellStart"/>
      <w:r w:rsidR="009771B9" w:rsidRPr="00020CB0">
        <w:rPr>
          <w:rFonts w:ascii="GHEA Grapalat" w:hAnsi="GHEA Grapalat" w:cs="Sylfaen"/>
          <w:strike/>
          <w:sz w:val="20"/>
          <w:lang w:val="ru-RU"/>
        </w:rPr>
        <w:t>եթե</w:t>
      </w:r>
      <w:proofErr w:type="spellEnd"/>
      <w:r w:rsidR="009771B9" w:rsidRPr="00020CB0">
        <w:rPr>
          <w:rFonts w:ascii="GHEA Grapalat" w:hAnsi="GHEA Grapalat" w:cs="Sylfaen"/>
          <w:strike/>
          <w:sz w:val="20"/>
          <w:lang w:val="af-ZA"/>
        </w:rPr>
        <w:t xml:space="preserve"> </w:t>
      </w:r>
      <w:proofErr w:type="spellStart"/>
      <w:r w:rsidR="009771B9" w:rsidRPr="00020CB0">
        <w:rPr>
          <w:rFonts w:ascii="GHEA Grapalat" w:hAnsi="GHEA Grapalat" w:cs="Sylfaen"/>
          <w:strike/>
          <w:sz w:val="20"/>
          <w:lang w:val="ru-RU"/>
        </w:rPr>
        <w:t>նա</w:t>
      </w:r>
      <w:proofErr w:type="spellEnd"/>
      <w:r w:rsidR="009771B9" w:rsidRPr="00020CB0">
        <w:rPr>
          <w:rFonts w:ascii="GHEA Grapalat" w:hAnsi="GHEA Grapalat" w:cs="Sylfaen"/>
          <w:strike/>
          <w:sz w:val="20"/>
          <w:lang w:val="af-ZA"/>
        </w:rPr>
        <w:t>`</w:t>
      </w:r>
    </w:p>
    <w:p w14:paraId="0AABC6F6" w14:textId="77777777" w:rsidR="00096865" w:rsidRPr="00020CB0" w:rsidRDefault="00096865" w:rsidP="00EF3662">
      <w:pPr>
        <w:ind w:firstLine="567"/>
        <w:jc w:val="both"/>
        <w:rPr>
          <w:rFonts w:ascii="GHEA Grapalat" w:hAnsi="GHEA Grapalat" w:cs="Sylfaen"/>
          <w:strike/>
          <w:sz w:val="20"/>
          <w:lang w:val="af-ZA"/>
        </w:rPr>
      </w:pPr>
      <w:r w:rsidRPr="00020CB0">
        <w:rPr>
          <w:rFonts w:ascii="GHEA Grapalat" w:hAnsi="GHEA Grapalat" w:cs="Sylfaen"/>
          <w:strike/>
          <w:sz w:val="20"/>
          <w:lang w:val="af-ZA"/>
        </w:rPr>
        <w:t xml:space="preserve">1) </w:t>
      </w:r>
      <w:proofErr w:type="spellStart"/>
      <w:r w:rsidRPr="00020CB0">
        <w:rPr>
          <w:rFonts w:ascii="GHEA Grapalat" w:hAnsi="GHEA Grapalat" w:cs="Sylfaen"/>
          <w:strike/>
          <w:sz w:val="20"/>
          <w:lang w:val="ru-RU"/>
        </w:rPr>
        <w:t>հայտարարվել</w:t>
      </w:r>
      <w:proofErr w:type="spellEnd"/>
      <w:r w:rsidRPr="00020CB0">
        <w:rPr>
          <w:rFonts w:ascii="GHEA Grapalat" w:hAnsi="GHEA Grapalat" w:cs="Sylfaen"/>
          <w:strike/>
          <w:sz w:val="20"/>
          <w:lang w:val="af-ZA"/>
        </w:rPr>
        <w:t xml:space="preserve"> </w:t>
      </w:r>
      <w:r w:rsidRPr="00020CB0">
        <w:rPr>
          <w:rFonts w:ascii="GHEA Grapalat" w:hAnsi="GHEA Grapalat" w:cs="Sylfaen"/>
          <w:strike/>
          <w:sz w:val="20"/>
          <w:lang w:val="ru-RU"/>
        </w:rPr>
        <w:t>է</w:t>
      </w:r>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ընտրված</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մասնակից</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սակայն</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հրաժարվում</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կամ</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զրկվում</w:t>
      </w:r>
      <w:proofErr w:type="spellEnd"/>
      <w:r w:rsidRPr="00020CB0">
        <w:rPr>
          <w:rFonts w:ascii="GHEA Grapalat" w:hAnsi="GHEA Grapalat" w:cs="Sylfaen"/>
          <w:strike/>
          <w:sz w:val="20"/>
          <w:lang w:val="af-ZA"/>
        </w:rPr>
        <w:t xml:space="preserve"> </w:t>
      </w:r>
      <w:r w:rsidRPr="00020CB0">
        <w:rPr>
          <w:rFonts w:ascii="GHEA Grapalat" w:hAnsi="GHEA Grapalat" w:cs="Sylfaen"/>
          <w:strike/>
          <w:sz w:val="20"/>
          <w:lang w:val="ru-RU"/>
        </w:rPr>
        <w:t>է</w:t>
      </w:r>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պայմանագիր</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կնքելու</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իրավունքից</w:t>
      </w:r>
      <w:proofErr w:type="spellEnd"/>
      <w:r w:rsidRPr="00020CB0">
        <w:rPr>
          <w:rFonts w:ascii="GHEA Grapalat" w:hAnsi="GHEA Grapalat" w:cs="Sylfaen"/>
          <w:strike/>
          <w:sz w:val="20"/>
          <w:lang w:val="af-ZA"/>
        </w:rPr>
        <w:t>.</w:t>
      </w:r>
    </w:p>
    <w:p w14:paraId="7AFC8A01" w14:textId="77777777" w:rsidR="00096865" w:rsidRPr="00020CB0" w:rsidRDefault="00096865" w:rsidP="00EF3662">
      <w:pPr>
        <w:ind w:firstLine="567"/>
        <w:jc w:val="both"/>
        <w:rPr>
          <w:rFonts w:ascii="GHEA Grapalat" w:hAnsi="GHEA Grapalat" w:cs="Sylfaen"/>
          <w:strike/>
          <w:sz w:val="20"/>
          <w:lang w:val="af-ZA"/>
        </w:rPr>
      </w:pPr>
      <w:r w:rsidRPr="00020CB0">
        <w:rPr>
          <w:rFonts w:ascii="GHEA Grapalat" w:hAnsi="GHEA Grapalat" w:cs="Sylfaen"/>
          <w:strike/>
          <w:sz w:val="20"/>
          <w:lang w:val="af-ZA"/>
        </w:rPr>
        <w:t xml:space="preserve">2) </w:t>
      </w:r>
      <w:proofErr w:type="spellStart"/>
      <w:r w:rsidRPr="00020CB0">
        <w:rPr>
          <w:rFonts w:ascii="GHEA Grapalat" w:hAnsi="GHEA Grapalat" w:cs="Sylfaen"/>
          <w:strike/>
          <w:sz w:val="20"/>
          <w:lang w:val="ru-RU"/>
        </w:rPr>
        <w:t>խախտել</w:t>
      </w:r>
      <w:proofErr w:type="spellEnd"/>
      <w:r w:rsidRPr="00020CB0">
        <w:rPr>
          <w:rFonts w:ascii="GHEA Grapalat" w:hAnsi="GHEA Grapalat" w:cs="Sylfaen"/>
          <w:strike/>
          <w:sz w:val="20"/>
          <w:lang w:val="af-ZA"/>
        </w:rPr>
        <w:t xml:space="preserve"> </w:t>
      </w:r>
      <w:r w:rsidRPr="00020CB0">
        <w:rPr>
          <w:rFonts w:ascii="GHEA Grapalat" w:hAnsi="GHEA Grapalat" w:cs="Sylfaen"/>
          <w:strike/>
          <w:sz w:val="20"/>
          <w:lang w:val="ru-RU"/>
        </w:rPr>
        <w:t>է</w:t>
      </w:r>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գնման</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գործընթացի</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շրջանակում</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ստանձնած</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պարտավորություն</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որը</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հանգեցրել</w:t>
      </w:r>
      <w:proofErr w:type="spellEnd"/>
      <w:r w:rsidRPr="00020CB0">
        <w:rPr>
          <w:rFonts w:ascii="GHEA Grapalat" w:hAnsi="GHEA Grapalat" w:cs="Sylfaen"/>
          <w:strike/>
          <w:sz w:val="20"/>
          <w:lang w:val="af-ZA"/>
        </w:rPr>
        <w:t xml:space="preserve"> </w:t>
      </w:r>
      <w:r w:rsidRPr="00020CB0">
        <w:rPr>
          <w:rFonts w:ascii="GHEA Grapalat" w:hAnsi="GHEA Grapalat" w:cs="Sylfaen"/>
          <w:strike/>
          <w:sz w:val="20"/>
          <w:lang w:val="ru-RU"/>
        </w:rPr>
        <w:t>է</w:t>
      </w:r>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գործընթացին</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տվյալ</w:t>
      </w:r>
      <w:proofErr w:type="spellEnd"/>
      <w:r w:rsidRPr="00020CB0">
        <w:rPr>
          <w:rFonts w:ascii="GHEA Grapalat" w:hAnsi="GHEA Grapalat" w:cs="Sylfaen"/>
          <w:strike/>
          <w:sz w:val="20"/>
          <w:lang w:val="af-ZA"/>
        </w:rPr>
        <w:t xml:space="preserve"> </w:t>
      </w:r>
      <w:r w:rsidR="00EB602D" w:rsidRPr="00020CB0">
        <w:rPr>
          <w:rFonts w:ascii="GHEA Grapalat" w:hAnsi="GHEA Grapalat" w:cs="Sylfaen"/>
          <w:strike/>
          <w:sz w:val="20"/>
        </w:rPr>
        <w:t>Մ</w:t>
      </w:r>
      <w:proofErr w:type="spellStart"/>
      <w:r w:rsidRPr="00020CB0">
        <w:rPr>
          <w:rFonts w:ascii="GHEA Grapalat" w:hAnsi="GHEA Grapalat" w:cs="Sylfaen"/>
          <w:strike/>
          <w:sz w:val="20"/>
          <w:lang w:val="ru-RU"/>
        </w:rPr>
        <w:t>ասնակցի</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հետագա</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մասնակցության</w:t>
      </w:r>
      <w:proofErr w:type="spellEnd"/>
      <w:r w:rsidRPr="00020CB0">
        <w:rPr>
          <w:rFonts w:ascii="GHEA Grapalat" w:hAnsi="GHEA Grapalat" w:cs="Sylfaen"/>
          <w:strike/>
          <w:sz w:val="20"/>
          <w:lang w:val="af-ZA"/>
        </w:rPr>
        <w:t xml:space="preserve"> </w:t>
      </w:r>
      <w:proofErr w:type="spellStart"/>
      <w:r w:rsidRPr="00020CB0">
        <w:rPr>
          <w:rFonts w:ascii="GHEA Grapalat" w:hAnsi="GHEA Grapalat" w:cs="Sylfaen"/>
          <w:strike/>
          <w:sz w:val="20"/>
          <w:lang w:val="ru-RU"/>
        </w:rPr>
        <w:t>դադարեցմանը</w:t>
      </w:r>
      <w:proofErr w:type="spellEnd"/>
      <w:r w:rsidRPr="00020CB0">
        <w:rPr>
          <w:rFonts w:ascii="GHEA Grapalat" w:hAnsi="GHEA Grapalat" w:cs="Sylfaen"/>
          <w:strike/>
          <w:sz w:val="20"/>
          <w:lang w:val="af-ZA"/>
        </w:rPr>
        <w:t>.</w:t>
      </w:r>
    </w:p>
    <w:p w14:paraId="454742DF" w14:textId="77777777" w:rsidR="00015CC3" w:rsidRPr="00020CB0" w:rsidRDefault="00283198" w:rsidP="00C8399F">
      <w:pPr>
        <w:pStyle w:val="af4"/>
        <w:shd w:val="clear" w:color="auto" w:fill="FFFFFF"/>
        <w:spacing w:before="0" w:beforeAutospacing="0" w:after="0" w:afterAutospacing="0"/>
        <w:ind w:firstLine="375"/>
        <w:jc w:val="both"/>
        <w:rPr>
          <w:rFonts w:ascii="GHEA Grapalat" w:hAnsi="GHEA Grapalat"/>
          <w:strike/>
          <w:sz w:val="20"/>
          <w:szCs w:val="20"/>
          <w:lang w:val="hy-AM"/>
        </w:rPr>
      </w:pPr>
      <w:r w:rsidRPr="00020CB0">
        <w:rPr>
          <w:rFonts w:ascii="GHEA Grapalat" w:hAnsi="GHEA Grapalat"/>
          <w:strike/>
          <w:sz w:val="20"/>
          <w:lang w:val="af-ZA"/>
        </w:rPr>
        <w:t>7</w:t>
      </w:r>
      <w:r w:rsidR="00096865" w:rsidRPr="00020CB0">
        <w:rPr>
          <w:rFonts w:ascii="GHEA Grapalat" w:hAnsi="GHEA Grapalat"/>
          <w:strike/>
          <w:sz w:val="20"/>
          <w:lang w:val="af-ZA"/>
        </w:rPr>
        <w:t>.</w:t>
      </w:r>
      <w:r w:rsidR="009771B9" w:rsidRPr="00020CB0">
        <w:rPr>
          <w:rFonts w:ascii="GHEA Grapalat" w:hAnsi="GHEA Grapalat"/>
          <w:strike/>
          <w:sz w:val="20"/>
          <w:lang w:val="af-ZA"/>
        </w:rPr>
        <w:t>4</w:t>
      </w:r>
      <w:r w:rsidR="00096865" w:rsidRPr="00020CB0">
        <w:rPr>
          <w:rFonts w:ascii="GHEA Grapalat" w:hAnsi="GHEA Grapalat"/>
          <w:strike/>
          <w:sz w:val="20"/>
          <w:lang w:val="af-ZA"/>
        </w:rPr>
        <w:tab/>
      </w:r>
      <w:proofErr w:type="spellStart"/>
      <w:r w:rsidR="00096865" w:rsidRPr="00020CB0">
        <w:rPr>
          <w:rFonts w:ascii="GHEA Grapalat" w:hAnsi="GHEA Grapalat" w:cs="Sylfaen"/>
          <w:strike/>
          <w:sz w:val="20"/>
          <w:lang w:val="ru-RU"/>
        </w:rPr>
        <w:t>Հայտի</w:t>
      </w:r>
      <w:proofErr w:type="spellEnd"/>
      <w:r w:rsidR="00096865" w:rsidRPr="00020CB0">
        <w:rPr>
          <w:rFonts w:ascii="GHEA Grapalat" w:hAnsi="GHEA Grapalat" w:cs="Sylfaen"/>
          <w:strike/>
          <w:sz w:val="20"/>
          <w:lang w:val="af-ZA"/>
        </w:rPr>
        <w:t xml:space="preserve"> </w:t>
      </w:r>
      <w:proofErr w:type="spellStart"/>
      <w:r w:rsidR="00096865" w:rsidRPr="00020CB0">
        <w:rPr>
          <w:rFonts w:ascii="GHEA Grapalat" w:hAnsi="GHEA Grapalat" w:cs="Sylfaen"/>
          <w:strike/>
          <w:sz w:val="20"/>
          <w:lang w:val="ru-RU"/>
        </w:rPr>
        <w:t>ապահով</w:t>
      </w:r>
      <w:r w:rsidR="0093460D" w:rsidRPr="00020CB0">
        <w:rPr>
          <w:rFonts w:ascii="GHEA Grapalat" w:hAnsi="GHEA Grapalat" w:cs="Sylfaen"/>
          <w:strike/>
          <w:sz w:val="20"/>
        </w:rPr>
        <w:t>ումը</w:t>
      </w:r>
      <w:proofErr w:type="spellEnd"/>
      <w:r w:rsidR="0093460D" w:rsidRPr="00020CB0">
        <w:rPr>
          <w:rFonts w:ascii="GHEA Grapalat" w:hAnsi="GHEA Grapalat" w:cs="Sylfaen"/>
          <w:strike/>
          <w:sz w:val="20"/>
          <w:lang w:val="af-ZA"/>
        </w:rPr>
        <w:t xml:space="preserve"> </w:t>
      </w:r>
      <w:proofErr w:type="spellStart"/>
      <w:r w:rsidR="00E43CEB" w:rsidRPr="00020CB0">
        <w:rPr>
          <w:rFonts w:ascii="GHEA Grapalat" w:hAnsi="GHEA Grapalat" w:cs="Sylfaen"/>
          <w:strike/>
          <w:sz w:val="20"/>
        </w:rPr>
        <w:t>պետք</w:t>
      </w:r>
      <w:proofErr w:type="spellEnd"/>
      <w:r w:rsidR="00E43CEB" w:rsidRPr="00020CB0">
        <w:rPr>
          <w:rFonts w:ascii="GHEA Grapalat" w:hAnsi="GHEA Grapalat" w:cs="Sylfaen"/>
          <w:strike/>
          <w:sz w:val="20"/>
          <w:lang w:val="af-ZA"/>
        </w:rPr>
        <w:t xml:space="preserve"> </w:t>
      </w:r>
      <w:r w:rsidR="00E43CEB" w:rsidRPr="00020CB0">
        <w:rPr>
          <w:rFonts w:ascii="GHEA Grapalat" w:hAnsi="GHEA Grapalat" w:cs="Sylfaen"/>
          <w:strike/>
          <w:sz w:val="20"/>
        </w:rPr>
        <w:t>է</w:t>
      </w:r>
      <w:r w:rsidR="00E43CEB" w:rsidRPr="00020CB0">
        <w:rPr>
          <w:rFonts w:ascii="GHEA Grapalat" w:hAnsi="GHEA Grapalat" w:cs="Sylfaen"/>
          <w:strike/>
          <w:sz w:val="20"/>
          <w:lang w:val="af-ZA"/>
        </w:rPr>
        <w:t xml:space="preserve"> </w:t>
      </w:r>
      <w:proofErr w:type="spellStart"/>
      <w:r w:rsidR="00C23B1B" w:rsidRPr="00020CB0">
        <w:rPr>
          <w:rFonts w:ascii="GHEA Grapalat" w:hAnsi="GHEA Grapalat" w:cs="Sylfaen"/>
          <w:strike/>
          <w:sz w:val="20"/>
        </w:rPr>
        <w:t>վավեր</w:t>
      </w:r>
      <w:proofErr w:type="spellEnd"/>
      <w:r w:rsidR="00C23B1B" w:rsidRPr="00020CB0">
        <w:rPr>
          <w:rFonts w:ascii="GHEA Grapalat" w:hAnsi="GHEA Grapalat" w:cs="Sylfaen"/>
          <w:strike/>
          <w:sz w:val="20"/>
          <w:lang w:val="af-ZA"/>
        </w:rPr>
        <w:t xml:space="preserve"> </w:t>
      </w:r>
      <w:proofErr w:type="spellStart"/>
      <w:r w:rsidR="00E43CEB" w:rsidRPr="00020CB0">
        <w:rPr>
          <w:rFonts w:ascii="GHEA Grapalat" w:hAnsi="GHEA Grapalat" w:cs="Sylfaen"/>
          <w:strike/>
          <w:sz w:val="20"/>
        </w:rPr>
        <w:t>լինի</w:t>
      </w:r>
      <w:proofErr w:type="spellEnd"/>
      <w:r w:rsidR="00E43CEB" w:rsidRPr="00020CB0">
        <w:rPr>
          <w:rFonts w:ascii="GHEA Grapalat" w:hAnsi="GHEA Grapalat" w:cs="Sylfaen"/>
          <w:strike/>
          <w:sz w:val="20"/>
          <w:lang w:val="af-ZA"/>
        </w:rPr>
        <w:t xml:space="preserve"> </w:t>
      </w:r>
      <w:r w:rsidR="00E57B16" w:rsidRPr="00020CB0">
        <w:rPr>
          <w:rFonts w:ascii="GHEA Grapalat" w:hAnsi="GHEA Grapalat" w:cs="Sylfaen"/>
          <w:strike/>
          <w:sz w:val="20"/>
          <w:lang w:val="hy-AM"/>
        </w:rPr>
        <w:t>հայտերի ներկայացման</w:t>
      </w:r>
      <w:r w:rsidR="00186C1B" w:rsidRPr="00020CB0">
        <w:rPr>
          <w:rFonts w:ascii="GHEA Grapalat" w:hAnsi="GHEA Grapalat" w:cs="Sylfaen"/>
          <w:strike/>
          <w:sz w:val="20"/>
          <w:lang w:val="hy-AM"/>
        </w:rPr>
        <w:t xml:space="preserve"> վերջնաժամկետը լրանալու</w:t>
      </w:r>
      <w:r w:rsidR="00C813A9" w:rsidRPr="00020CB0">
        <w:rPr>
          <w:rFonts w:ascii="GHEA Grapalat" w:hAnsi="GHEA Grapalat" w:cs="Sylfaen"/>
          <w:strike/>
          <w:sz w:val="20"/>
          <w:lang w:val="af-ZA"/>
        </w:rPr>
        <w:t xml:space="preserve"> </w:t>
      </w:r>
      <w:proofErr w:type="spellStart"/>
      <w:r w:rsidR="00C813A9" w:rsidRPr="00020CB0">
        <w:rPr>
          <w:rFonts w:ascii="GHEA Grapalat" w:hAnsi="GHEA Grapalat" w:cs="Sylfaen"/>
          <w:strike/>
          <w:sz w:val="20"/>
        </w:rPr>
        <w:t>օրվանից</w:t>
      </w:r>
      <w:proofErr w:type="spellEnd"/>
      <w:r w:rsidR="00C813A9" w:rsidRPr="00020CB0">
        <w:rPr>
          <w:rFonts w:ascii="GHEA Grapalat" w:hAnsi="GHEA Grapalat" w:cs="Sylfaen"/>
          <w:strike/>
          <w:sz w:val="20"/>
          <w:lang w:val="af-ZA"/>
        </w:rPr>
        <w:t xml:space="preserve"> </w:t>
      </w:r>
      <w:proofErr w:type="spellStart"/>
      <w:r w:rsidR="00C813A9" w:rsidRPr="00020CB0">
        <w:rPr>
          <w:rFonts w:ascii="GHEA Grapalat" w:hAnsi="GHEA Grapalat" w:cs="Sylfaen"/>
          <w:strike/>
          <w:sz w:val="20"/>
        </w:rPr>
        <w:t>հաշված</w:t>
      </w:r>
      <w:proofErr w:type="spellEnd"/>
      <w:r w:rsidR="00C813A9" w:rsidRPr="00020CB0">
        <w:rPr>
          <w:rFonts w:ascii="GHEA Grapalat" w:hAnsi="GHEA Grapalat" w:cs="Sylfaen"/>
          <w:strike/>
          <w:sz w:val="20"/>
          <w:lang w:val="af-ZA"/>
        </w:rPr>
        <w:t xml:space="preserve"> </w:t>
      </w:r>
      <w:r w:rsidR="00A27FAF" w:rsidRPr="00020CB0">
        <w:rPr>
          <w:rFonts w:ascii="GHEA Grapalat" w:hAnsi="GHEA Grapalat" w:cs="Sylfaen"/>
          <w:strike/>
          <w:sz w:val="20"/>
          <w:lang w:val="af-ZA"/>
        </w:rPr>
        <w:t>90</w:t>
      </w:r>
      <w:r w:rsidR="00822942" w:rsidRPr="00020CB0">
        <w:rPr>
          <w:rFonts w:ascii="GHEA Grapalat" w:hAnsi="GHEA Grapalat" w:cs="Sylfaen"/>
          <w:strike/>
          <w:sz w:val="20"/>
          <w:lang w:val="hy-AM"/>
        </w:rPr>
        <w:t xml:space="preserve"> </w:t>
      </w:r>
      <w:r w:rsidR="00822942" w:rsidRPr="00020CB0">
        <w:rPr>
          <w:rFonts w:ascii="GHEA Grapalat" w:hAnsi="GHEA Grapalat" w:cs="Sylfaen"/>
          <w:strike/>
          <w:sz w:val="20"/>
          <w:lang w:val="af-ZA"/>
        </w:rPr>
        <w:t>(</w:t>
      </w:r>
      <w:r w:rsidR="00822942" w:rsidRPr="00020CB0">
        <w:rPr>
          <w:rFonts w:ascii="GHEA Grapalat" w:hAnsi="GHEA Grapalat" w:cs="Sylfaen"/>
          <w:strike/>
          <w:sz w:val="20"/>
          <w:lang w:val="hy-AM"/>
        </w:rPr>
        <w:t>իննսուն</w:t>
      </w:r>
      <w:r w:rsidR="00822942" w:rsidRPr="00020CB0">
        <w:rPr>
          <w:rFonts w:ascii="GHEA Grapalat" w:hAnsi="GHEA Grapalat" w:cs="Sylfaen"/>
          <w:strike/>
          <w:sz w:val="20"/>
          <w:lang w:val="af-ZA"/>
        </w:rPr>
        <w:t>)</w:t>
      </w:r>
      <w:r w:rsidR="00C813A9" w:rsidRPr="00020CB0">
        <w:rPr>
          <w:rFonts w:ascii="GHEA Grapalat" w:hAnsi="GHEA Grapalat" w:cs="Sylfaen"/>
          <w:strike/>
          <w:sz w:val="20"/>
          <w:lang w:val="af-ZA"/>
        </w:rPr>
        <w:t xml:space="preserve"> </w:t>
      </w:r>
      <w:proofErr w:type="spellStart"/>
      <w:r w:rsidR="001A4EF7" w:rsidRPr="00020CB0">
        <w:rPr>
          <w:rFonts w:ascii="GHEA Grapalat" w:hAnsi="GHEA Grapalat" w:cs="Sylfaen"/>
          <w:strike/>
          <w:sz w:val="20"/>
        </w:rPr>
        <w:t>աշխատանքային</w:t>
      </w:r>
      <w:proofErr w:type="spellEnd"/>
      <w:r w:rsidR="001A4EF7" w:rsidRPr="00020CB0">
        <w:rPr>
          <w:rFonts w:ascii="GHEA Grapalat" w:hAnsi="GHEA Grapalat" w:cs="Sylfaen"/>
          <w:strike/>
          <w:sz w:val="20"/>
          <w:lang w:val="af-ZA"/>
        </w:rPr>
        <w:t xml:space="preserve"> </w:t>
      </w:r>
      <w:proofErr w:type="spellStart"/>
      <w:r w:rsidR="001A4EF7" w:rsidRPr="00020CB0">
        <w:rPr>
          <w:rFonts w:ascii="GHEA Grapalat" w:hAnsi="GHEA Grapalat" w:cs="Sylfaen"/>
          <w:strike/>
          <w:sz w:val="20"/>
        </w:rPr>
        <w:t>օր</w:t>
      </w:r>
      <w:proofErr w:type="spellEnd"/>
      <w:r w:rsidR="0093460D" w:rsidRPr="00020CB0">
        <w:rPr>
          <w:rFonts w:ascii="GHEA Grapalat" w:hAnsi="GHEA Grapalat"/>
          <w:strike/>
          <w:sz w:val="20"/>
          <w:szCs w:val="20"/>
          <w:lang w:val="af-ZA"/>
        </w:rPr>
        <w:t>:</w:t>
      </w:r>
      <w:r w:rsidR="00263447" w:rsidRPr="00020CB0">
        <w:rPr>
          <w:rStyle w:val="af6"/>
          <w:rFonts w:ascii="GHEA Grapalat" w:hAnsi="GHEA Grapalat"/>
          <w:strike/>
          <w:sz w:val="20"/>
          <w:szCs w:val="20"/>
          <w:lang w:val="af-ZA"/>
        </w:rPr>
        <w:footnoteReference w:id="10"/>
      </w:r>
    </w:p>
    <w:p w14:paraId="59DD3E40" w14:textId="77777777" w:rsidR="00C8399F" w:rsidRPr="00020CB0" w:rsidRDefault="00C8399F" w:rsidP="00C8399F">
      <w:pPr>
        <w:pStyle w:val="af4"/>
        <w:shd w:val="clear" w:color="auto" w:fill="FFFFFF"/>
        <w:spacing w:before="0" w:beforeAutospacing="0" w:after="0" w:afterAutospacing="0"/>
        <w:ind w:firstLine="375"/>
        <w:jc w:val="both"/>
        <w:rPr>
          <w:rFonts w:ascii="GHEA Grapalat" w:hAnsi="GHEA Grapalat" w:cs="Sylfaen"/>
          <w:strike/>
          <w:sz w:val="20"/>
          <w:lang w:val="af-ZA"/>
        </w:rPr>
      </w:pPr>
      <w:r w:rsidRPr="00020CB0">
        <w:rPr>
          <w:rFonts w:ascii="GHEA Grapalat" w:hAnsi="GHEA Grapalat" w:cs="Sylfaen"/>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020CB0">
        <w:rPr>
          <w:rFonts w:ascii="GHEA Grapalat" w:hAnsi="GHEA Grapalat" w:cs="Sylfaen"/>
          <w:strike/>
          <w:sz w:val="20"/>
          <w:lang w:val="hy-AM"/>
        </w:rPr>
        <w:t>ՀՀ ֆինանսների նախարարություն</w:t>
      </w:r>
      <w:r w:rsidRPr="00020CB0">
        <w:rPr>
          <w:rFonts w:ascii="GHEA Grapalat" w:hAnsi="GHEA Grapalat" w:cs="Sylfaen"/>
          <w:strike/>
          <w:sz w:val="20"/>
          <w:lang w:val="af-ZA"/>
        </w:rPr>
        <w:t>, ներկայացնում է</w:t>
      </w:r>
      <w:r w:rsidR="001F25A9" w:rsidRPr="00020CB0">
        <w:rPr>
          <w:rFonts w:ascii="GHEA Grapalat" w:hAnsi="GHEA Grapalat" w:cs="Sylfaen"/>
          <w:strike/>
          <w:sz w:val="20"/>
          <w:lang w:val="hy-AM"/>
        </w:rPr>
        <w:t xml:space="preserve"> գրավոր</w:t>
      </w:r>
      <w:r w:rsidR="00EA0311" w:rsidRPr="00020CB0">
        <w:rPr>
          <w:rFonts w:ascii="GHEA Grapalat" w:hAnsi="GHEA Grapalat" w:cs="Sylfaen"/>
          <w:strike/>
          <w:sz w:val="20"/>
          <w:lang w:val="hy-AM"/>
        </w:rPr>
        <w:t>՝</w:t>
      </w:r>
      <w:r w:rsidRPr="00020CB0">
        <w:rPr>
          <w:rFonts w:ascii="GHEA Grapalat" w:hAnsi="GHEA Grapalat" w:cs="Sylfaen"/>
          <w:strike/>
          <w:sz w:val="20"/>
          <w:lang w:val="af-ZA"/>
        </w:rPr>
        <w:t xml:space="preserve"> հայտի ապահովման վճարման հիմքը առաջանալու օրվան հաջորդող </w:t>
      </w:r>
      <w:r w:rsidR="00186C1B" w:rsidRPr="00020CB0">
        <w:rPr>
          <w:rFonts w:ascii="GHEA Grapalat" w:hAnsi="GHEA Grapalat" w:cs="Sylfaen"/>
          <w:strike/>
          <w:sz w:val="20"/>
          <w:lang w:val="hy-AM"/>
        </w:rPr>
        <w:t>հինգ</w:t>
      </w:r>
      <w:r w:rsidR="00186C1B" w:rsidRPr="00020CB0">
        <w:rPr>
          <w:rFonts w:ascii="GHEA Grapalat" w:hAnsi="GHEA Grapalat" w:cs="Sylfaen"/>
          <w:strike/>
          <w:sz w:val="20"/>
          <w:lang w:val="af-ZA"/>
        </w:rPr>
        <w:t xml:space="preserve"> </w:t>
      </w:r>
      <w:r w:rsidRPr="00020CB0">
        <w:rPr>
          <w:rFonts w:ascii="GHEA Grapalat" w:hAnsi="GHEA Grapalat" w:cs="Sylfaen"/>
          <w:strike/>
          <w:sz w:val="20"/>
          <w:lang w:val="af-ZA"/>
        </w:rPr>
        <w:t>աշխատանքային օրվա ընթացքում: Եթե ապահովման վճարման պահանջը բանկի</w:t>
      </w:r>
      <w:r w:rsidR="00653DBE" w:rsidRPr="00020CB0">
        <w:rPr>
          <w:rFonts w:ascii="GHEA Grapalat" w:hAnsi="GHEA Grapalat" w:cs="Sylfaen"/>
          <w:strike/>
          <w:sz w:val="20"/>
          <w:lang w:val="hy-AM"/>
        </w:rPr>
        <w:t xml:space="preserve"> կամ ՀՀ ֆինանսների նախարարության </w:t>
      </w:r>
      <w:r w:rsidRPr="00020CB0">
        <w:rPr>
          <w:rFonts w:ascii="GHEA Grapalat" w:hAnsi="GHEA Grapalat" w:cs="Sylfaen"/>
          <w:strike/>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sidRPr="00020CB0">
        <w:rPr>
          <w:rFonts w:ascii="GHEA Grapalat" w:hAnsi="GHEA Grapalat" w:cs="Sylfaen"/>
          <w:strike/>
          <w:sz w:val="20"/>
          <w:lang w:val="hy-AM"/>
        </w:rPr>
        <w:t>գրավոր</w:t>
      </w:r>
      <w:r w:rsidR="00653DBE" w:rsidRPr="00020CB0">
        <w:rPr>
          <w:rFonts w:ascii="GHEA Grapalat" w:hAnsi="GHEA Grapalat" w:cs="Sylfaen"/>
          <w:strike/>
          <w:sz w:val="20"/>
          <w:lang w:val="af-ZA"/>
        </w:rPr>
        <w:t xml:space="preserve"> </w:t>
      </w:r>
      <w:r w:rsidRPr="00020CB0">
        <w:rPr>
          <w:rFonts w:ascii="GHEA Grapalat" w:hAnsi="GHEA Grapalat" w:cs="Sylfaen"/>
          <w:strike/>
          <w:sz w:val="20"/>
          <w:lang w:val="af-ZA"/>
        </w:rPr>
        <w:t xml:space="preserve">ներկայացնում է մերժումը ստանալուն հաջորդող երկու աշխատանքային օրվա ընթացքում: </w:t>
      </w:r>
    </w:p>
    <w:p w14:paraId="17AA03E8" w14:textId="77777777" w:rsidR="00096865" w:rsidRPr="00E6597C" w:rsidRDefault="006F3F15" w:rsidP="00EF3662">
      <w:pPr>
        <w:ind w:firstLine="567"/>
        <w:jc w:val="both"/>
        <w:rPr>
          <w:rFonts w:ascii="GHEA Grapalat" w:hAnsi="GHEA Grapalat" w:cs="Sylfaen"/>
          <w:sz w:val="20"/>
          <w:lang w:val="af-ZA"/>
        </w:rPr>
      </w:pPr>
      <w:r w:rsidRPr="00020CB0">
        <w:rPr>
          <w:rFonts w:ascii="GHEA Grapalat" w:hAnsi="GHEA Grapalat" w:cs="Sylfaen"/>
          <w:strike/>
          <w:sz w:val="20"/>
          <w:lang w:val="af-ZA"/>
        </w:rPr>
        <w:t>7</w:t>
      </w:r>
      <w:r w:rsidRPr="00020CB0">
        <w:rPr>
          <w:rFonts w:ascii="Cambria Math" w:hAnsi="Cambria Math" w:cs="Cambria Math"/>
          <w:strike/>
          <w:sz w:val="20"/>
          <w:lang w:val="af-ZA"/>
        </w:rPr>
        <w:t>․</w:t>
      </w:r>
      <w:r w:rsidR="00C8399F" w:rsidRPr="00020CB0">
        <w:rPr>
          <w:rFonts w:ascii="GHEA Grapalat" w:hAnsi="GHEA Grapalat" w:cs="Sylfaen"/>
          <w:strike/>
          <w:sz w:val="20"/>
          <w:lang w:val="hy-AM"/>
        </w:rPr>
        <w:t xml:space="preserve">6 </w:t>
      </w:r>
      <w:r w:rsidRPr="00020CB0">
        <w:rPr>
          <w:rFonts w:ascii="GHEA Grapalat" w:hAnsi="GHEA Grapalat" w:cs="Sylfaen"/>
          <w:strike/>
          <w:sz w:val="20"/>
          <w:lang w:val="hy-AM"/>
        </w:rPr>
        <w:t>Մասնակցի</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հայտը</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ենթակա</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է</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մերժման</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եթե</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դրանում</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բացակայում</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է</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հայտի</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ապահովումը</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կամ</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եթե</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այն</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ներկայացված</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է</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հրավերի</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պահանջներին</w:t>
      </w:r>
      <w:r w:rsidRPr="00020CB0">
        <w:rPr>
          <w:rFonts w:ascii="GHEA Grapalat" w:hAnsi="GHEA Grapalat" w:cs="Sylfaen"/>
          <w:strike/>
          <w:sz w:val="20"/>
          <w:lang w:val="af-ZA"/>
        </w:rPr>
        <w:t xml:space="preserve"> </w:t>
      </w:r>
      <w:r w:rsidRPr="00020CB0">
        <w:rPr>
          <w:rFonts w:ascii="GHEA Grapalat" w:hAnsi="GHEA Grapalat" w:cs="Sylfaen"/>
          <w:strike/>
          <w:sz w:val="20"/>
          <w:lang w:val="hy-AM"/>
        </w:rPr>
        <w:t>անհամապատասխան</w:t>
      </w:r>
      <w:r w:rsidRPr="00020CB0">
        <w:rPr>
          <w:rFonts w:ascii="GHEA Grapalat" w:hAnsi="GHEA Grapalat" w:cs="Sylfaen"/>
          <w:strike/>
          <w:sz w:val="20"/>
          <w:lang w:val="af-ZA"/>
        </w:rPr>
        <w:t>:</w:t>
      </w:r>
    </w:p>
    <w:p w14:paraId="706488E9" w14:textId="77777777" w:rsidR="00096865" w:rsidRPr="00E6597C" w:rsidRDefault="00096865" w:rsidP="00EF3662">
      <w:pPr>
        <w:ind w:firstLine="567"/>
        <w:jc w:val="both"/>
        <w:rPr>
          <w:rFonts w:ascii="GHEA Grapalat" w:hAnsi="GHEA Grapalat" w:cs="Sylfaen"/>
          <w:sz w:val="20"/>
          <w:lang w:val="af-ZA"/>
        </w:rPr>
      </w:pPr>
    </w:p>
    <w:p w14:paraId="5BE5443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57799BA"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58512592" w14:textId="77777777" w:rsidR="00096865" w:rsidRPr="00E6597C" w:rsidRDefault="00096865" w:rsidP="00EF3662">
      <w:pPr>
        <w:ind w:firstLine="567"/>
        <w:jc w:val="both"/>
        <w:rPr>
          <w:rFonts w:ascii="GHEA Grapalat" w:hAnsi="GHEA Grapalat"/>
          <w:b/>
          <w:sz w:val="20"/>
          <w:lang w:val="af-ZA"/>
        </w:rPr>
      </w:pPr>
    </w:p>
    <w:p w14:paraId="3C1B4A4D" w14:textId="15D2FA9A"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B834DD">
        <w:rPr>
          <w:rFonts w:ascii="GHEA Grapalat" w:hAnsi="GHEA Grapalat"/>
          <w:i/>
        </w:rPr>
        <w:t>30.09.2024թ.</w:t>
      </w:r>
      <w:r w:rsidR="00B834DD" w:rsidRPr="00E6597C">
        <w:rPr>
          <w:rFonts w:ascii="GHEA Grapalat" w:hAnsi="GHEA Grapalat"/>
        </w:rPr>
        <w:t xml:space="preserve"> </w:t>
      </w:r>
      <w:r w:rsidR="003F79B4" w:rsidRPr="00E6597C">
        <w:rPr>
          <w:rFonts w:ascii="GHEA Grapalat" w:hAnsi="GHEA Grapalat" w:cs="Sylfaen"/>
          <w:szCs w:val="24"/>
        </w:rPr>
        <w:t>«</w:t>
      </w:r>
      <w:r w:rsidR="0052681F">
        <w:rPr>
          <w:rFonts w:ascii="GHEA Grapalat" w:hAnsi="GHEA Grapalat" w:cs="Sylfaen"/>
          <w:szCs w:val="24"/>
          <w:lang w:val="hy-AM"/>
        </w:rPr>
        <w:t>1</w:t>
      </w:r>
      <w:r w:rsidR="00B94BF8" w:rsidRPr="00B94BF8">
        <w:rPr>
          <w:rFonts w:ascii="GHEA Grapalat" w:hAnsi="GHEA Grapalat" w:cs="Sylfaen"/>
          <w:szCs w:val="24"/>
        </w:rPr>
        <w:t>3</w:t>
      </w:r>
      <w:r w:rsidR="0052681F">
        <w:rPr>
          <w:rFonts w:ascii="GHEA Grapalat" w:hAnsi="GHEA Grapalat" w:cs="Sylfaen"/>
          <w:szCs w:val="24"/>
          <w:lang w:val="hy-AM"/>
        </w:rPr>
        <w:t>։00</w:t>
      </w:r>
      <w:r w:rsidR="003F79B4" w:rsidRPr="00E6597C">
        <w:rPr>
          <w:rFonts w:ascii="GHEA Grapalat" w:hAnsi="GHEA Grapalat" w:cs="Sylfaen"/>
          <w:szCs w:val="24"/>
        </w:rPr>
        <w:t xml:space="preserve"> »-</w:t>
      </w:r>
      <w:r w:rsidR="003F79B4" w:rsidRPr="00520C5F">
        <w:rPr>
          <w:rFonts w:ascii="GHEA Grapalat" w:hAnsi="GHEA Grapalat" w:cs="Sylfaen"/>
          <w:szCs w:val="24"/>
          <w:lang w:val="hy-AM"/>
        </w:rPr>
        <w:t>ին։</w:t>
      </w:r>
      <w:r w:rsidR="003F79B4" w:rsidRPr="00E6597C">
        <w:rPr>
          <w:rFonts w:ascii="GHEA Grapalat" w:hAnsi="GHEA Grapalat" w:cs="Sylfaen"/>
          <w:szCs w:val="24"/>
        </w:rPr>
        <w:t xml:space="preserve"> </w:t>
      </w:r>
    </w:p>
    <w:p w14:paraId="7DFE33E6" w14:textId="77777777" w:rsidR="003F79B4" w:rsidRPr="004605D7" w:rsidRDefault="003F79B4" w:rsidP="003F79B4">
      <w:pPr>
        <w:ind w:firstLine="567"/>
        <w:jc w:val="both"/>
        <w:rPr>
          <w:rFonts w:ascii="GHEA Grapalat" w:hAnsi="GHEA Grapalat" w:cs="Sylfaen"/>
          <w:sz w:val="20"/>
          <w:lang w:val="af-ZA"/>
        </w:rPr>
      </w:pPr>
      <w:r w:rsidRPr="00520C5F">
        <w:rPr>
          <w:rFonts w:ascii="GHEA Grapalat" w:hAnsi="GHEA Grapalat" w:cs="Sylfaen"/>
          <w:sz w:val="20"/>
          <w:lang w:val="hy-AM"/>
        </w:rPr>
        <w:t>Հայտերի</w:t>
      </w:r>
      <w:r w:rsidRPr="00E6597C">
        <w:rPr>
          <w:rFonts w:ascii="GHEA Grapalat" w:hAnsi="GHEA Grapalat" w:cs="Sylfaen"/>
          <w:sz w:val="20"/>
          <w:lang w:val="af-ZA"/>
        </w:rPr>
        <w:t xml:space="preserve"> </w:t>
      </w:r>
      <w:r w:rsidRPr="00520C5F">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520C5F">
        <w:rPr>
          <w:rFonts w:ascii="GHEA Grapalat" w:hAnsi="GHEA Grapalat" w:cs="Sylfaen"/>
          <w:sz w:val="20"/>
          <w:lang w:val="hy-AM"/>
        </w:rPr>
        <w:t>նիստում՝</w:t>
      </w:r>
    </w:p>
    <w:p w14:paraId="1C1A0D25"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520C5F">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520C5F">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520C5F">
        <w:rPr>
          <w:rFonts w:ascii="GHEA Grapalat" w:hAnsi="GHEA Grapalat" w:cs="Sylfaen"/>
          <w:sz w:val="20"/>
          <w:lang w:val="hy-AM"/>
        </w:rPr>
        <w:t>սույն</w:t>
      </w:r>
      <w:r w:rsidRPr="00E6597C">
        <w:rPr>
          <w:rFonts w:ascii="GHEA Grapalat" w:hAnsi="GHEA Grapalat" w:cs="Sylfaen"/>
          <w:sz w:val="20"/>
          <w:lang w:val="af-ZA"/>
        </w:rPr>
        <w:t xml:space="preserve"> </w:t>
      </w:r>
      <w:r w:rsidRPr="00520C5F">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520C5F">
        <w:rPr>
          <w:rFonts w:ascii="GHEA Grapalat" w:hAnsi="GHEA Grapalat" w:cs="Sylfaen"/>
          <w:sz w:val="20"/>
          <w:lang w:val="hy-AM"/>
        </w:rPr>
        <w:t>շրջանակում</w:t>
      </w:r>
      <w:r w:rsidRPr="00E6597C">
        <w:rPr>
          <w:rFonts w:ascii="GHEA Grapalat" w:hAnsi="GHEA Grapalat" w:cs="Sylfaen"/>
          <w:sz w:val="20"/>
          <w:lang w:val="af-ZA"/>
        </w:rPr>
        <w:t xml:space="preserve"> </w:t>
      </w:r>
      <w:r w:rsidRPr="00520C5F">
        <w:rPr>
          <w:rFonts w:ascii="GHEA Grapalat" w:hAnsi="GHEA Grapalat" w:cs="Sylfaen"/>
          <w:sz w:val="20"/>
          <w:lang w:val="hy-AM"/>
        </w:rPr>
        <w:t>գնվելիք</w:t>
      </w:r>
      <w:r w:rsidRPr="00E6597C">
        <w:rPr>
          <w:rFonts w:ascii="GHEA Grapalat" w:hAnsi="GHEA Grapalat" w:cs="Sylfaen"/>
          <w:sz w:val="20"/>
          <w:lang w:val="af-ZA"/>
        </w:rPr>
        <w:t xml:space="preserve"> </w:t>
      </w:r>
      <w:r w:rsidRPr="00520C5F">
        <w:rPr>
          <w:rFonts w:ascii="GHEA Grapalat" w:hAnsi="GHEA Grapalat" w:cs="Sylfaen"/>
          <w:sz w:val="20"/>
          <w:lang w:val="hy-AM"/>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520C5F">
        <w:rPr>
          <w:rFonts w:ascii="GHEA Grapalat" w:hAnsi="GHEA Grapalat" w:cs="Sylfaen"/>
          <w:sz w:val="20"/>
          <w:lang w:val="hy-AM"/>
        </w:rPr>
        <w:t>ինչպես</w:t>
      </w:r>
      <w:r w:rsidRPr="00E6597C">
        <w:rPr>
          <w:rFonts w:ascii="GHEA Grapalat" w:hAnsi="GHEA Grapalat" w:cs="Sylfaen"/>
          <w:sz w:val="20"/>
          <w:lang w:val="af-ZA"/>
        </w:rPr>
        <w:t xml:space="preserve"> </w:t>
      </w:r>
      <w:r w:rsidRPr="00520C5F">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2E771165"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28E31813"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2B1F5636"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6C3B3021"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lastRenderedPageBreak/>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35B24C03"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141AE9D5"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67894294"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17CC1C6F"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0C6B7AAF" w14:textId="10BA4563" w:rsidR="0052681F" w:rsidRPr="0052681F" w:rsidRDefault="00FD2748" w:rsidP="0052681F">
      <w:pPr>
        <w:pStyle w:val="a3"/>
        <w:spacing w:line="240" w:lineRule="auto"/>
        <w:ind w:firstLine="567"/>
        <w:rPr>
          <w:rFonts w:ascii="GHEA Grapalat" w:hAnsi="GHEA Grapalat" w:cs="Sylfaen"/>
          <w:i w:val="0"/>
          <w:color w:val="FF000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52681F" w:rsidRPr="0052681F">
        <w:rPr>
          <w:rFonts w:ascii="GHEA Grapalat" w:hAnsi="GHEA Grapalat" w:cs="Sylfaen"/>
          <w:b/>
          <w:bCs/>
          <w:lang w:val="hy-AM"/>
        </w:rPr>
        <w:t xml:space="preserve"> </w:t>
      </w:r>
      <w:r w:rsidR="0052681F" w:rsidRPr="0052681F">
        <w:rPr>
          <w:rFonts w:ascii="GHEA Grapalat" w:hAnsi="GHEA Grapalat" w:cs="Sylfaen"/>
          <w:b/>
          <w:bCs/>
          <w:color w:val="FF0000"/>
          <w:lang w:val="hy-AM"/>
        </w:rPr>
        <w:t>ՀՀ Կենտրոնական Բանկի տվյալ օրվա</w:t>
      </w:r>
      <w:r w:rsidR="0052681F" w:rsidRPr="0052681F">
        <w:rPr>
          <w:rFonts w:ascii="GHEA Grapalat" w:hAnsi="GHEA Grapalat" w:cs="Sylfaen"/>
          <w:b/>
          <w:bCs/>
          <w:color w:val="FF0000"/>
          <w:lang w:val="af-ZA"/>
        </w:rPr>
        <w:t xml:space="preserve"> </w:t>
      </w:r>
      <w:r w:rsidR="0052681F" w:rsidRPr="0052681F">
        <w:rPr>
          <w:rFonts w:ascii="GHEA Grapalat" w:hAnsi="GHEA Grapalat" w:cs="Sylfaen"/>
          <w:b/>
          <w:i w:val="0"/>
          <w:color w:val="FF0000"/>
          <w:szCs w:val="24"/>
          <w:lang w:val="af-ZA"/>
        </w:rPr>
        <w:t xml:space="preserve"> </w:t>
      </w:r>
      <w:proofErr w:type="spellStart"/>
      <w:r w:rsidR="0052681F" w:rsidRPr="0052681F">
        <w:rPr>
          <w:rFonts w:ascii="GHEA Grapalat" w:hAnsi="GHEA Grapalat" w:cs="Sylfaen"/>
          <w:b/>
          <w:i w:val="0"/>
          <w:color w:val="FF0000"/>
          <w:szCs w:val="24"/>
          <w:lang w:val="ru-RU"/>
        </w:rPr>
        <w:t>փոխարժեքով</w:t>
      </w:r>
      <w:proofErr w:type="spellEnd"/>
      <w:r w:rsidR="0052681F" w:rsidRPr="0052681F">
        <w:rPr>
          <w:rFonts w:ascii="GHEA Grapalat" w:hAnsi="GHEA Grapalat" w:cs="Sylfaen"/>
          <w:b/>
          <w:i w:val="0"/>
          <w:color w:val="FF0000"/>
          <w:szCs w:val="24"/>
          <w:lang w:val="af-ZA"/>
        </w:rPr>
        <w:t xml:space="preserve"> </w:t>
      </w:r>
      <w:r w:rsidR="00F01323">
        <w:rPr>
          <w:rFonts w:ascii="GHEA Grapalat" w:hAnsi="GHEA Grapalat" w:cs="Sylfaen"/>
          <w:b/>
          <w:i w:val="0"/>
          <w:color w:val="FF0000"/>
          <w:szCs w:val="24"/>
          <w:lang w:val="af-ZA"/>
        </w:rPr>
        <w:t>:</w:t>
      </w:r>
    </w:p>
    <w:p w14:paraId="124E536F" w14:textId="516930C6" w:rsidR="00096865" w:rsidRPr="0052681F" w:rsidRDefault="00096865" w:rsidP="00EF3662">
      <w:pPr>
        <w:pStyle w:val="a3"/>
        <w:spacing w:line="240" w:lineRule="auto"/>
        <w:ind w:firstLine="567"/>
        <w:rPr>
          <w:rFonts w:ascii="GHEA Grapalat" w:hAnsi="GHEA Grapalat" w:cs="Sylfaen"/>
          <w:i w:val="0"/>
          <w:color w:val="FF0000"/>
          <w:szCs w:val="24"/>
          <w:lang w:val="af-ZA"/>
        </w:rPr>
      </w:pPr>
    </w:p>
    <w:p w14:paraId="61E38437" w14:textId="77777777"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633389" w:rsidRPr="00E6597C">
        <w:rPr>
          <w:rFonts w:ascii="GHEA Grapalat" w:hAnsi="GHEA Grapalat"/>
          <w:sz w:val="20"/>
          <w:lang w:val="af-ZA"/>
        </w:rPr>
        <w:t>.</w:t>
      </w:r>
      <w:r w:rsidR="007367D4">
        <w:rPr>
          <w:rFonts w:ascii="GHEA Grapalat" w:hAnsi="GHEA Grapalat"/>
          <w:sz w:val="20"/>
          <w:lang w:val="hy-AM"/>
        </w:rPr>
        <w:t>5</w:t>
      </w:r>
      <w:r w:rsidR="00D7435F" w:rsidRPr="00E6597C">
        <w:rPr>
          <w:rFonts w:ascii="GHEA Grapalat" w:hAnsi="GHEA Grapalat"/>
          <w:sz w:val="20"/>
          <w:lang w:val="af-ZA"/>
        </w:rPr>
        <w:t xml:space="preserve"> </w:t>
      </w:r>
      <w:r w:rsidR="00973FB1" w:rsidRPr="00E6597C">
        <w:rPr>
          <w:rFonts w:ascii="GHEA Grapalat" w:hAnsi="GHEA Grapalat"/>
          <w:sz w:val="20"/>
          <w:lang w:val="af-ZA"/>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70542957" w14:textId="77777777"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67C2D601" w14:textId="77777777"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3898D7AE"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A96F697" w14:textId="77777777"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6C7EEA86" w14:textId="77777777"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5BF8178E" w14:textId="77777777"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57AC8C9C" w14:textId="77777777"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119B1757" w14:textId="77777777" w:rsidR="00B514E8" w:rsidRPr="00E6597C" w:rsidRDefault="00FD2748" w:rsidP="00EF3662">
      <w:pPr>
        <w:ind w:firstLine="708"/>
        <w:jc w:val="both"/>
        <w:rPr>
          <w:rFonts w:ascii="GHEA Grapalat" w:hAnsi="GHEA Grapalat"/>
          <w:sz w:val="20"/>
          <w:szCs w:val="20"/>
          <w:lang w:val="hy-AM"/>
        </w:rPr>
      </w:pPr>
      <w:r w:rsidRPr="00E6597C">
        <w:rPr>
          <w:rFonts w:ascii="GHEA Grapalat" w:hAnsi="GHEA Grapalat"/>
          <w:sz w:val="20"/>
          <w:szCs w:val="20"/>
          <w:lang w:val="af-ZA"/>
        </w:rPr>
        <w:t>8</w:t>
      </w:r>
      <w:r w:rsidR="00C82BD2" w:rsidRPr="00E6597C">
        <w:rPr>
          <w:rFonts w:ascii="GHEA Grapalat" w:hAnsi="GHEA Grapalat"/>
          <w:sz w:val="20"/>
          <w:szCs w:val="20"/>
          <w:lang w:val="af-ZA"/>
        </w:rPr>
        <w:t>.</w:t>
      </w:r>
      <w:r w:rsidR="00DF2FEF" w:rsidRPr="00E6597C">
        <w:rPr>
          <w:rFonts w:ascii="GHEA Grapalat" w:hAnsi="GHEA Grapalat"/>
          <w:sz w:val="20"/>
          <w:szCs w:val="20"/>
          <w:lang w:val="af-ZA"/>
        </w:rPr>
        <w:t>7</w:t>
      </w:r>
      <w:r w:rsidR="00E24EBF" w:rsidRPr="00E6597C">
        <w:rPr>
          <w:rFonts w:ascii="GHEA Grapalat" w:hAnsi="GHEA Grapalat"/>
          <w:sz w:val="20"/>
          <w:szCs w:val="20"/>
          <w:lang w:val="af-ZA"/>
        </w:rPr>
        <w:t xml:space="preserve"> </w:t>
      </w:r>
      <w:r w:rsidR="00753C9B" w:rsidRPr="00E6597C">
        <w:rPr>
          <w:rFonts w:ascii="GHEA Grapalat" w:hAnsi="GHEA Grapalat"/>
          <w:sz w:val="20"/>
          <w:szCs w:val="20"/>
          <w:lang w:val="af-ZA"/>
        </w:rPr>
        <w:t>Պ</w:t>
      </w:r>
      <w:r w:rsidR="00B514E8" w:rsidRPr="00E6597C">
        <w:rPr>
          <w:rFonts w:ascii="GHEA Grapalat" w:hAnsi="GHEA Grapalat"/>
          <w:sz w:val="20"/>
          <w:szCs w:val="20"/>
          <w:lang w:val="af-ZA"/>
        </w:rPr>
        <w:t xml:space="preserve">ահանջի դեպքում </w:t>
      </w:r>
      <w:r w:rsidR="00AD522C" w:rsidRPr="00E6597C">
        <w:rPr>
          <w:rFonts w:ascii="GHEA Grapalat" w:hAnsi="GHEA Grapalat"/>
          <w:sz w:val="20"/>
          <w:szCs w:val="20"/>
          <w:lang w:val="af-ZA"/>
        </w:rPr>
        <w:t xml:space="preserve">որևէ </w:t>
      </w:r>
      <w:r w:rsidR="007210AC" w:rsidRPr="00E6597C">
        <w:rPr>
          <w:rFonts w:ascii="GHEA Grapalat" w:hAnsi="GHEA Grapalat"/>
          <w:sz w:val="20"/>
          <w:szCs w:val="20"/>
          <w:lang w:val="af-ZA"/>
        </w:rPr>
        <w:t>մ</w:t>
      </w:r>
      <w:r w:rsidR="00B514E8" w:rsidRPr="00E6597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rPr>
        <w:t xml:space="preserve">այլ </w:t>
      </w:r>
      <w:r w:rsidR="007B36E4" w:rsidRPr="00E6597C">
        <w:rPr>
          <w:rFonts w:ascii="GHEA Grapalat" w:hAnsi="GHEA Grapalat"/>
          <w:sz w:val="20"/>
          <w:szCs w:val="20"/>
          <w:lang w:val="af-ZA"/>
        </w:rPr>
        <w:t>մ</w:t>
      </w:r>
      <w:r w:rsidR="00B514E8" w:rsidRPr="00E6597C">
        <w:rPr>
          <w:rFonts w:ascii="GHEA Grapalat" w:hAnsi="GHEA Grapalat"/>
          <w:sz w:val="20"/>
          <w:szCs w:val="20"/>
          <w:lang w:val="af-ZA"/>
        </w:rPr>
        <w:t>ասնակցին:</w:t>
      </w:r>
      <w:r w:rsidR="007B6811" w:rsidRPr="00E6597C">
        <w:rPr>
          <w:rFonts w:ascii="GHEA Grapalat" w:hAnsi="GHEA Grapalat"/>
          <w:sz w:val="20"/>
          <w:szCs w:val="20"/>
          <w:lang w:val="hy-AM"/>
        </w:rPr>
        <w:t xml:space="preserve"> </w:t>
      </w:r>
      <w:r w:rsidR="007B6811"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rPr>
        <w:t xml:space="preserve">հայտում ներառված </w:t>
      </w:r>
      <w:r w:rsidR="007B6811" w:rsidRPr="00E6597C">
        <w:rPr>
          <w:rFonts w:ascii="GHEA Grapalat" w:hAnsi="GHEA Grapalat"/>
          <w:sz w:val="20"/>
          <w:szCs w:val="20"/>
          <w:lang w:val="af-ZA"/>
        </w:rPr>
        <w:t xml:space="preserve">փաստաթղթերը, որոնց վերջինս </w:t>
      </w:r>
      <w:r w:rsidR="007B6811" w:rsidRPr="00E6597C">
        <w:rPr>
          <w:rFonts w:ascii="GHEA Grapalat" w:hAnsi="GHEA Grapalat"/>
          <w:sz w:val="20"/>
          <w:szCs w:val="20"/>
          <w:lang w:val="af-ZA"/>
        </w:rPr>
        <w:lastRenderedPageBreak/>
        <w:t xml:space="preserve">ծանոթանում է տեղում, իրավունք ունի լուսանկարել դրանք և վերադարձնում է </w:t>
      </w:r>
      <w:r w:rsidR="00CA4AB2" w:rsidRPr="00E6597C">
        <w:rPr>
          <w:rFonts w:ascii="GHEA Grapalat" w:hAnsi="GHEA Grapalat"/>
          <w:sz w:val="20"/>
          <w:szCs w:val="20"/>
          <w:lang w:val="af-ZA"/>
        </w:rPr>
        <w:t xml:space="preserve">հանձնաժողովի </w:t>
      </w:r>
      <w:r w:rsidR="007B6811" w:rsidRPr="00E6597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rPr>
        <w:t>:</w:t>
      </w:r>
    </w:p>
    <w:p w14:paraId="05DB0FD8"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2B121D" w:rsidRPr="00E6597C">
        <w:rPr>
          <w:rFonts w:ascii="GHEA Grapalat" w:hAnsi="GHEA Grapalat"/>
          <w:sz w:val="20"/>
          <w:lang w:val="af-ZA"/>
        </w:rPr>
        <w:t>.</w:t>
      </w:r>
      <w:r w:rsidR="006F3F15">
        <w:rPr>
          <w:rFonts w:ascii="GHEA Grapalat" w:hAnsi="GHEA Grapalat"/>
          <w:sz w:val="20"/>
          <w:lang w:val="hy-AM"/>
        </w:rPr>
        <w:t>8</w:t>
      </w:r>
      <w:r w:rsidR="00794157">
        <w:rPr>
          <w:rFonts w:ascii="GHEA Grapalat" w:hAnsi="GHEA Grapalat"/>
          <w:sz w:val="20"/>
          <w:lang w:val="af-ZA"/>
        </w:rPr>
        <w:t xml:space="preserve"> </w:t>
      </w:r>
      <w:r w:rsidR="002B121D" w:rsidRPr="00E6597C">
        <w:rPr>
          <w:rFonts w:ascii="GHEA Grapalat" w:hAnsi="GHEA Grapalat"/>
          <w:sz w:val="20"/>
          <w:lang w:val="af-ZA"/>
        </w:rPr>
        <w:t>Եթե հայտերի բացման</w:t>
      </w:r>
      <w:r w:rsidR="00DE1C00" w:rsidRPr="00E6597C">
        <w:rPr>
          <w:rFonts w:ascii="GHEA Grapalat" w:hAnsi="GHEA Grapalat"/>
          <w:sz w:val="20"/>
          <w:lang w:val="hy-AM"/>
        </w:rPr>
        <w:t xml:space="preserve"> և գնահատման</w:t>
      </w:r>
      <w:r w:rsidR="002B121D" w:rsidRPr="00E6597C">
        <w:rPr>
          <w:rFonts w:ascii="GHEA Grapalat" w:hAnsi="GHEA Grapalat"/>
          <w:sz w:val="20"/>
          <w:lang w:val="af-ZA"/>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3FFB7D87"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2E0B7664"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08C9A5B6"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3AE6E041" w14:textId="77777777" w:rsidR="005E0E50" w:rsidRPr="00E6597C" w:rsidRDefault="005E0E50" w:rsidP="00EF3662">
      <w:pPr>
        <w:pStyle w:val="23"/>
        <w:spacing w:line="240" w:lineRule="auto"/>
        <w:ind w:firstLine="567"/>
        <w:rPr>
          <w:rFonts w:ascii="GHEA Grapalat" w:hAnsi="GHEA Grapalat" w:cs="Sylfaen"/>
          <w:szCs w:val="24"/>
          <w:lang w:val="hy-AM"/>
        </w:rPr>
      </w:pPr>
    </w:p>
    <w:p w14:paraId="4635ECBD"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1DC7E14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181B5497"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6B88E3DE" w14:textId="77777777"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7D9AB2A2"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32C3DBC6" w14:textId="777777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1ED31C90" w14:textId="77777777"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23FB8DCA"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r w:rsidRPr="00015CC3">
        <w:rPr>
          <w:rFonts w:ascii="GHEA Grapalat" w:hAnsi="GHEA Grapalat" w:cs="Sylfaen"/>
          <w:sz w:val="20"/>
        </w:rPr>
        <w:t>նին</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որոշումը</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ներկայացվելու</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վերջնաժամկետը</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լրանալու</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օրվա</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դրությամբ</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մասնակիցը</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795F70">
        <w:rPr>
          <w:rFonts w:ascii="GHEA Grapalat" w:hAnsi="GHEA Grapalat" w:cs="Sylfaen"/>
          <w:sz w:val="20"/>
          <w:lang w:val="af-ZA"/>
        </w:rPr>
        <w:t xml:space="preserve"> </w:t>
      </w:r>
      <w:proofErr w:type="spellStart"/>
      <w:r w:rsidRPr="00015CC3">
        <w:rPr>
          <w:rFonts w:ascii="GHEA Grapalat" w:hAnsi="GHEA Grapalat" w:cs="Sylfaen"/>
          <w:sz w:val="20"/>
        </w:rPr>
        <w:t>վճարել</w:t>
      </w:r>
      <w:proofErr w:type="spellEnd"/>
      <w:r w:rsidRPr="00795F70">
        <w:rPr>
          <w:rFonts w:ascii="GHEA Grapalat" w:hAnsi="GHEA Grapalat" w:cs="Sylfaen"/>
          <w:sz w:val="20"/>
          <w:lang w:val="af-ZA"/>
        </w:rPr>
        <w:t xml:space="preserve"> </w:t>
      </w:r>
      <w:r w:rsidRPr="00015CC3">
        <w:rPr>
          <w:rFonts w:ascii="GHEA Grapalat" w:hAnsi="GHEA Grapalat" w:cs="Sylfaen"/>
          <w:sz w:val="20"/>
        </w:rPr>
        <w:t>է</w:t>
      </w:r>
      <w:r w:rsidRPr="00795F70">
        <w:rPr>
          <w:rFonts w:ascii="GHEA Grapalat" w:hAnsi="GHEA Grapalat" w:cs="Sylfaen"/>
          <w:sz w:val="20"/>
          <w:lang w:val="af-ZA"/>
        </w:rPr>
        <w:t xml:space="preserve"> </w:t>
      </w:r>
      <w:r w:rsidRPr="00015CC3">
        <w:rPr>
          <w:rFonts w:ascii="GHEA Grapalat" w:hAnsi="GHEA Grapalat" w:cs="Sylfaen"/>
          <w:sz w:val="20"/>
          <w:lang w:val="af-ZA"/>
        </w:rPr>
        <w:t xml:space="preserve">հայտի, պայմանագրի և (կամ) </w:t>
      </w:r>
      <w:r w:rsidRPr="00015CC3">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47B512F" w14:textId="77777777"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795F70">
        <w:rPr>
          <w:rFonts w:ascii="GHEA Grapalat" w:hAnsi="GHEA Grapalat" w:cs="Sylfaen"/>
          <w:sz w:val="20"/>
          <w:lang w:val="af-ZA"/>
        </w:rPr>
        <w:t xml:space="preserve"> </w:t>
      </w:r>
      <w:proofErr w:type="spellStart"/>
      <w:r w:rsidRPr="0023252B">
        <w:rPr>
          <w:rFonts w:ascii="GHEA Grapalat" w:hAnsi="GHEA Grapalat" w:cs="Sylfaen"/>
          <w:sz w:val="20"/>
        </w:rPr>
        <w:t>որոշումը</w:t>
      </w:r>
      <w:proofErr w:type="spellEnd"/>
      <w:r w:rsidRPr="00795F70">
        <w:rPr>
          <w:rFonts w:ascii="GHEA Grapalat" w:hAnsi="GHEA Grapalat" w:cs="Sylfaen"/>
          <w:sz w:val="20"/>
          <w:lang w:val="af-ZA"/>
        </w:rPr>
        <w:t xml:space="preserve"> </w:t>
      </w:r>
      <w:proofErr w:type="spellStart"/>
      <w:r w:rsidRPr="0023252B">
        <w:rPr>
          <w:rFonts w:ascii="GHEA Grapalat" w:hAnsi="GHEA Grapalat" w:cs="Sylfaen"/>
          <w:sz w:val="20"/>
        </w:rPr>
        <w:t>ներկայացվելու</w:t>
      </w:r>
      <w:proofErr w:type="spellEnd"/>
      <w:r w:rsidRPr="00795F70">
        <w:rPr>
          <w:rFonts w:ascii="GHEA Grapalat" w:hAnsi="GHEA Grapalat" w:cs="Sylfaen"/>
          <w:sz w:val="20"/>
          <w:lang w:val="af-ZA"/>
        </w:rPr>
        <w:t xml:space="preserve"> </w:t>
      </w:r>
      <w:proofErr w:type="spellStart"/>
      <w:r w:rsidRPr="0023252B">
        <w:rPr>
          <w:rFonts w:ascii="GHEA Grapalat" w:hAnsi="GHEA Grapalat" w:cs="Sylfaen"/>
          <w:sz w:val="20"/>
        </w:rPr>
        <w:t>վերջնաժամկետը</w:t>
      </w:r>
      <w:proofErr w:type="spellEnd"/>
      <w:r w:rsidRPr="00795F70">
        <w:rPr>
          <w:rFonts w:ascii="GHEA Grapalat" w:hAnsi="GHEA Grapalat" w:cs="Sylfaen"/>
          <w:sz w:val="20"/>
          <w:lang w:val="af-ZA"/>
        </w:rPr>
        <w:t xml:space="preserve"> </w:t>
      </w:r>
      <w:proofErr w:type="spellStart"/>
      <w:r w:rsidRPr="0023252B">
        <w:rPr>
          <w:rFonts w:ascii="GHEA Grapalat" w:hAnsi="GHEA Grapalat" w:cs="Sylfaen"/>
          <w:sz w:val="20"/>
        </w:rPr>
        <w:t>լրանալուց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մարմնի</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կողմից</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մասնակցին</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ցուցակում</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ներառելու</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համար</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սահմանված</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քառասունօրյա</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ժամկետը</w:t>
      </w:r>
      <w:proofErr w:type="spellEnd"/>
      <w:r w:rsidR="000E22D2" w:rsidRPr="00795F70">
        <w:rPr>
          <w:rFonts w:ascii="GHEA Grapalat" w:hAnsi="GHEA Grapalat" w:cs="Sylfaen"/>
          <w:sz w:val="20"/>
          <w:lang w:val="af-ZA"/>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795F70">
        <w:rPr>
          <w:rFonts w:ascii="GHEA Grapalat" w:hAnsi="GHEA Grapalat" w:cs="Sylfaen"/>
          <w:sz w:val="20"/>
          <w:lang w:val="af-ZA"/>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rPr>
        <w:t>է</w:t>
      </w:r>
      <w:r w:rsidRPr="0023252B">
        <w:rPr>
          <w:rFonts w:ascii="GHEA Grapalat" w:hAnsi="GHEA Grapalat" w:cs="Sylfaen"/>
          <w:sz w:val="20"/>
          <w:lang w:val="af-ZA"/>
        </w:rPr>
        <w:t xml:space="preserve"> </w:t>
      </w:r>
      <w:proofErr w:type="spellStart"/>
      <w:r w:rsidRPr="0023252B">
        <w:rPr>
          <w:rFonts w:ascii="GHEA Grapalat" w:hAnsi="GHEA Grapalat" w:cs="Sylfaen"/>
          <w:sz w:val="20"/>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ցուցակում</w:t>
      </w:r>
      <w:proofErr w:type="spellEnd"/>
      <w:r w:rsidRPr="0023252B">
        <w:rPr>
          <w:rFonts w:ascii="GHEA Grapalat" w:hAnsi="GHEA Grapalat" w:cs="Sylfaen"/>
          <w:sz w:val="20"/>
          <w:lang w:val="af-ZA"/>
        </w:rPr>
        <w:t>:</w:t>
      </w:r>
    </w:p>
    <w:p w14:paraId="09E6208A" w14:textId="77777777"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որակավորման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C7B04E7" w14:textId="77777777" w:rsidR="003D4374" w:rsidRPr="00015CC3" w:rsidRDefault="003D4374" w:rsidP="00EF3662">
      <w:pPr>
        <w:ind w:firstLine="375"/>
        <w:jc w:val="both"/>
        <w:rPr>
          <w:rFonts w:ascii="GHEA Grapalat" w:hAnsi="GHEA Grapalat" w:cs="Sylfaen"/>
          <w:sz w:val="20"/>
          <w:lang w:val="af-ZA"/>
        </w:rPr>
      </w:pPr>
    </w:p>
    <w:p w14:paraId="767809A6"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76172F8B"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7287ECA4"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638E473D"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rPr>
        <w:t>ուղարկվելու միջոցով:</w:t>
      </w:r>
    </w:p>
    <w:p w14:paraId="644FCC25" w14:textId="77777777" w:rsidR="00260FA1" w:rsidRPr="00E6597C" w:rsidRDefault="00260FA1" w:rsidP="00260FA1">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457913D" w14:textId="7777777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1"/>
      </w:r>
    </w:p>
    <w:p w14:paraId="0E6BBD49" w14:textId="77777777" w:rsidR="00583092" w:rsidRPr="00E6597C" w:rsidRDefault="00A150A9" w:rsidP="00EF3662">
      <w:pPr>
        <w:ind w:firstLine="567"/>
        <w:jc w:val="both"/>
        <w:rPr>
          <w:rFonts w:ascii="GHEA Grapalat" w:hAnsi="GHEA Grapalat"/>
          <w:sz w:val="20"/>
          <w:szCs w:val="20"/>
          <w:lang w:val="af-ZA"/>
        </w:rPr>
      </w:pPr>
      <w:r w:rsidRPr="00E6597C">
        <w:rPr>
          <w:rFonts w:ascii="GHEA Grapalat" w:hAnsi="GHEA Grapalat"/>
          <w:sz w:val="20"/>
          <w:szCs w:val="20"/>
          <w:lang w:val="af-ZA"/>
        </w:rPr>
        <w:t>8</w:t>
      </w:r>
      <w:r w:rsidR="009E35C5" w:rsidRPr="00E6597C">
        <w:rPr>
          <w:rFonts w:ascii="GHEA Grapalat" w:hAnsi="GHEA Grapalat"/>
          <w:sz w:val="20"/>
          <w:szCs w:val="20"/>
          <w:lang w:val="af-ZA"/>
        </w:rPr>
        <w:t>.</w:t>
      </w:r>
      <w:r w:rsidR="00260FA1" w:rsidRPr="00E6597C">
        <w:rPr>
          <w:rFonts w:ascii="GHEA Grapalat" w:hAnsi="GHEA Grapalat"/>
          <w:sz w:val="20"/>
          <w:szCs w:val="20"/>
          <w:lang w:val="af-ZA"/>
        </w:rPr>
        <w:t>1</w:t>
      </w:r>
      <w:r w:rsidR="00120F8A">
        <w:rPr>
          <w:rFonts w:ascii="GHEA Grapalat" w:hAnsi="GHEA Grapalat"/>
          <w:sz w:val="20"/>
          <w:szCs w:val="20"/>
          <w:lang w:val="hy-AM"/>
        </w:rPr>
        <w:t>9</w:t>
      </w:r>
      <w:r w:rsidR="003F288F" w:rsidRPr="00E6597C">
        <w:rPr>
          <w:rFonts w:ascii="GHEA Grapalat" w:hAnsi="GHEA Grapalat"/>
          <w:sz w:val="20"/>
          <w:szCs w:val="20"/>
          <w:lang w:val="af-ZA"/>
        </w:rPr>
        <w:t xml:space="preserve"> </w:t>
      </w:r>
      <w:r w:rsidR="00583092" w:rsidRPr="00E6597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rPr>
        <w:t xml:space="preserve">ի որոշմամբ </w:t>
      </w:r>
      <w:r w:rsidR="00583092" w:rsidRPr="00E6597C">
        <w:rPr>
          <w:rFonts w:ascii="GHEA Grapalat" w:hAnsi="GHEA Grapalat"/>
          <w:sz w:val="20"/>
          <w:szCs w:val="20"/>
          <w:lang w:val="af-ZA"/>
        </w:rPr>
        <w:t>ընտրված մասնակ</w:t>
      </w:r>
      <w:r w:rsidR="002E0966" w:rsidRPr="00E6597C">
        <w:rPr>
          <w:rFonts w:ascii="GHEA Grapalat" w:hAnsi="GHEA Grapalat"/>
          <w:sz w:val="20"/>
          <w:szCs w:val="20"/>
          <w:lang w:val="af-ZA"/>
        </w:rPr>
        <w:t xml:space="preserve">ից է ճանաչվում հաջորդող տեղ զբաղեցրած մասնակիցը՝ </w:t>
      </w:r>
      <w:r w:rsidR="00583092" w:rsidRPr="00E6597C">
        <w:rPr>
          <w:rFonts w:ascii="GHEA Grapalat" w:hAnsi="GHEA Grapalat"/>
          <w:sz w:val="20"/>
          <w:szCs w:val="20"/>
          <w:lang w:val="af-ZA"/>
        </w:rPr>
        <w:t xml:space="preserve">սույն </w:t>
      </w:r>
      <w:r w:rsidR="00583092" w:rsidRPr="00E6597C">
        <w:rPr>
          <w:rFonts w:ascii="GHEA Grapalat" w:hAnsi="GHEA Grapalat"/>
          <w:sz w:val="20"/>
          <w:szCs w:val="20"/>
          <w:lang w:val="hy-AM"/>
        </w:rPr>
        <w:t>հրավեր</w:t>
      </w:r>
      <w:r w:rsidR="00537173" w:rsidRPr="00E6597C">
        <w:rPr>
          <w:rFonts w:ascii="GHEA Grapalat" w:hAnsi="GHEA Grapalat"/>
          <w:sz w:val="20"/>
          <w:szCs w:val="20"/>
          <w:lang w:val="hy-AM"/>
        </w:rPr>
        <w:t>ի 1-ին մասի 8.1</w:t>
      </w:r>
      <w:r w:rsidR="00260FA1" w:rsidRPr="004605D7">
        <w:rPr>
          <w:rFonts w:ascii="GHEA Grapalat" w:hAnsi="GHEA Grapalat"/>
          <w:sz w:val="20"/>
          <w:szCs w:val="20"/>
          <w:lang w:val="hy-AM"/>
        </w:rPr>
        <w:t>2</w:t>
      </w:r>
      <w:r w:rsidR="00537173" w:rsidRPr="00E6597C">
        <w:rPr>
          <w:rFonts w:ascii="GHEA Grapalat" w:hAnsi="GHEA Grapalat"/>
          <w:sz w:val="20"/>
          <w:szCs w:val="20"/>
          <w:lang w:val="hy-AM"/>
        </w:rPr>
        <w:t>-ից 8.</w:t>
      </w:r>
      <w:r w:rsidR="00260FA1" w:rsidRPr="004605D7">
        <w:rPr>
          <w:rFonts w:ascii="GHEA Grapalat" w:hAnsi="GHEA Grapalat"/>
          <w:sz w:val="20"/>
          <w:szCs w:val="20"/>
          <w:lang w:val="hy-AM"/>
        </w:rPr>
        <w:t>1</w:t>
      </w:r>
      <w:r w:rsidR="00842EC4">
        <w:rPr>
          <w:rFonts w:ascii="GHEA Grapalat" w:hAnsi="GHEA Grapalat"/>
          <w:sz w:val="20"/>
          <w:szCs w:val="20"/>
          <w:lang w:val="hy-AM"/>
        </w:rPr>
        <w:t>8</w:t>
      </w:r>
      <w:r w:rsidR="00537173" w:rsidRPr="00E6597C">
        <w:rPr>
          <w:rFonts w:ascii="GHEA Grapalat" w:hAnsi="GHEA Grapalat"/>
          <w:sz w:val="20"/>
          <w:szCs w:val="20"/>
          <w:lang w:val="hy-AM"/>
        </w:rPr>
        <w:t>-րդ կետերով սահմանված ընթացակարգ</w:t>
      </w:r>
      <w:r w:rsidR="002E0966" w:rsidRPr="004605D7">
        <w:rPr>
          <w:rFonts w:ascii="GHEA Grapalat" w:hAnsi="GHEA Grapalat"/>
          <w:sz w:val="20"/>
          <w:szCs w:val="20"/>
          <w:lang w:val="hy-AM"/>
        </w:rPr>
        <w:t>ի կիրառմամբ</w:t>
      </w:r>
      <w:r w:rsidR="00583092" w:rsidRPr="00E6597C">
        <w:rPr>
          <w:rFonts w:ascii="GHEA Grapalat" w:hAnsi="GHEA Grapalat"/>
          <w:sz w:val="20"/>
          <w:szCs w:val="20"/>
          <w:lang w:val="af-ZA"/>
        </w:rPr>
        <w:t>:</w:t>
      </w:r>
    </w:p>
    <w:p w14:paraId="5649511E"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55B9BD32"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19C041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69552FBB"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lastRenderedPageBreak/>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415092E"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360DE0EF" w14:textId="77777777"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52681F">
        <w:rPr>
          <w:rFonts w:ascii="GHEA Grapalat" w:hAnsi="GHEA Grapalat" w:cs="Sylfaen"/>
          <w:lang w:val="hy-AM"/>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4D7B05A4"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03945619" w14:textId="77777777" w:rsidR="00120F8A" w:rsidRPr="00F40755" w:rsidRDefault="00120F8A" w:rsidP="00F83DBE">
      <w:pPr>
        <w:ind w:firstLine="567"/>
        <w:jc w:val="both"/>
        <w:rPr>
          <w:rFonts w:ascii="GHEA Grapalat" w:hAnsi="GHEA Grapalat"/>
          <w:i/>
          <w:sz w:val="20"/>
          <w:szCs w:val="20"/>
          <w:lang w:val="hy-AM"/>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CB7B7AC" w14:textId="77777777" w:rsidR="00037DDE" w:rsidRPr="00E6597C" w:rsidRDefault="00120F8A" w:rsidP="00F83DBE">
      <w:pPr>
        <w:ind w:firstLine="567"/>
        <w:jc w:val="both"/>
        <w:rPr>
          <w:rFonts w:ascii="GHEA Grapalat" w:hAnsi="GHEA Grapalat"/>
          <w:b/>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5F0E4355"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413A0BD7" w14:textId="77777777" w:rsidR="00096865" w:rsidRPr="00E6597C" w:rsidRDefault="00096865" w:rsidP="00EF3662">
      <w:pPr>
        <w:jc w:val="center"/>
        <w:rPr>
          <w:rFonts w:ascii="GHEA Grapalat" w:hAnsi="GHEA Grapalat"/>
          <w:b/>
          <w:iCs/>
          <w:sz w:val="20"/>
          <w:lang w:val="af-ZA"/>
        </w:rPr>
      </w:pPr>
    </w:p>
    <w:p w14:paraId="6AE50986"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6FAB5263"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1A8491C9"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6AD97C32" w14:textId="77777777"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347E8280"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7461378C"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509CE7E6" w14:textId="77777777" w:rsidR="00096865" w:rsidRPr="00E6597C" w:rsidRDefault="00096865" w:rsidP="00EF3662">
      <w:pPr>
        <w:jc w:val="center"/>
        <w:rPr>
          <w:rFonts w:ascii="GHEA Grapalat" w:hAnsi="GHEA Grapalat"/>
          <w:b/>
          <w:iCs/>
          <w:sz w:val="20"/>
          <w:lang w:val="af-ZA"/>
        </w:rPr>
      </w:pPr>
    </w:p>
    <w:p w14:paraId="2E794E14" w14:textId="77777777" w:rsidR="00096865" w:rsidRPr="00E6597C" w:rsidRDefault="00030D40" w:rsidP="00EF3662">
      <w:pPr>
        <w:jc w:val="center"/>
        <w:rPr>
          <w:rFonts w:ascii="GHEA Grapalat" w:hAnsi="GHEA Grapalat"/>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7EB521D7" w14:textId="7777777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2"/>
      </w:r>
    </w:p>
    <w:p w14:paraId="05E02760" w14:textId="77777777"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տուժանքի</w:t>
      </w:r>
      <w:proofErr w:type="spellEnd"/>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proofErr w:type="spellStart"/>
      <w:r w:rsidR="005D30FC" w:rsidRPr="00E34136">
        <w:rPr>
          <w:rFonts w:ascii="GHEA Grapalat" w:hAnsi="GHEA Grapalat" w:cs="Sylfaen"/>
          <w:sz w:val="20"/>
        </w:rPr>
        <w:t>հավելված</w:t>
      </w:r>
      <w:proofErr w:type="spellEnd"/>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բանկերի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կողմից</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տրամադրված</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երաշխիքների</w:t>
      </w:r>
      <w:proofErr w:type="spellEnd"/>
      <w:r w:rsidR="005D30FC" w:rsidRPr="00E34136">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3"/>
      </w:r>
      <w:r w:rsidR="001D2074" w:rsidRPr="006D197A">
        <w:rPr>
          <w:rStyle w:val="af6"/>
          <w:rFonts w:ascii="GHEA Grapalat" w:hAnsi="GHEA Grapalat" w:cs="Arial"/>
          <w:sz w:val="20"/>
          <w:lang w:val="af-ZA"/>
        </w:rPr>
        <w:t xml:space="preserve"> </w:t>
      </w:r>
    </w:p>
    <w:p w14:paraId="03534181" w14:textId="77777777"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2C04AB1C"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4A252252"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DA289C5" w14:textId="77777777"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4"/>
      </w:r>
    </w:p>
    <w:p w14:paraId="2F8C0636" w14:textId="77777777"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9D70F93"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A7D3898" w14:textId="7777777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5"/>
      </w:r>
    </w:p>
    <w:p w14:paraId="70F0EFEA"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lastRenderedPageBreak/>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6630D5E6"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A8AB5FD"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36749828"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1FE0A14"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79D5690B"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B2BCBA7" w14:textId="77777777"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A307480"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FF21A22"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25E156B5"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50C814C0"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26D0F007"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3895140F"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4A2F6348"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1700A736" w14:textId="77777777" w:rsidR="00096865" w:rsidRPr="00E6597C" w:rsidRDefault="00096865" w:rsidP="00EF3662">
      <w:pPr>
        <w:jc w:val="center"/>
        <w:rPr>
          <w:rFonts w:ascii="GHEA Grapalat" w:hAnsi="GHEA Grapalat"/>
          <w:b/>
          <w:sz w:val="20"/>
          <w:lang w:val="af-ZA"/>
        </w:rPr>
      </w:pPr>
    </w:p>
    <w:p w14:paraId="0F1B853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2DD2EE45"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100B8BA3" w14:textId="77777777"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lastRenderedPageBreak/>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6"/>
      </w:r>
    </w:p>
    <w:p w14:paraId="25F89308"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4C2D50D4"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0182B454"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0E4CAFCB" w14:textId="77777777" w:rsidR="00CA1C11" w:rsidRPr="00E6597C" w:rsidRDefault="00CA1C11" w:rsidP="00EF3662">
      <w:pPr>
        <w:ind w:firstLine="567"/>
        <w:jc w:val="both"/>
        <w:rPr>
          <w:rFonts w:ascii="GHEA Grapalat" w:hAnsi="GHEA Grapalat" w:cs="Sylfaen"/>
          <w:sz w:val="20"/>
          <w:lang w:val="af-ZA"/>
        </w:rPr>
      </w:pPr>
    </w:p>
    <w:p w14:paraId="2F00B7D8"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4999A82E"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6D5D294"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73FC3C19" w14:textId="77777777" w:rsidR="00AE679C" w:rsidRPr="00E6597C" w:rsidRDefault="008D5016" w:rsidP="00834F68">
      <w:pPr>
        <w:jc w:val="center"/>
        <w:rPr>
          <w:rFonts w:ascii="GHEA Grapalat" w:hAnsi="GHEA Grapalat" w:cs="Sylfaen"/>
          <w:b/>
          <w:szCs w:val="22"/>
          <w:lang w:val="es-ES"/>
        </w:rPr>
      </w:pPr>
      <w:r w:rsidRPr="00E6597C">
        <w:rPr>
          <w:rFonts w:ascii="GHEA Grapalat" w:hAnsi="GHEA Grapalat"/>
          <w:b/>
          <w:sz w:val="20"/>
          <w:lang w:val="af-ZA"/>
        </w:rPr>
        <w:t>ԻՐԱՎՈՒՆՔԸ ԵՎ ԿԱՐԳԸ</w:t>
      </w:r>
    </w:p>
    <w:p w14:paraId="2E9A7E19" w14:textId="77777777" w:rsidR="00E74BF6" w:rsidRPr="00E6597C" w:rsidRDefault="00E74BF6" w:rsidP="00EF3662">
      <w:pPr>
        <w:ind w:firstLine="567"/>
        <w:jc w:val="center"/>
        <w:rPr>
          <w:rFonts w:ascii="GHEA Grapalat" w:hAnsi="GHEA Grapalat" w:cs="Sylfaen"/>
          <w:b/>
          <w:szCs w:val="22"/>
          <w:lang w:val="es-ES"/>
        </w:rPr>
      </w:pPr>
    </w:p>
    <w:p w14:paraId="77E45806"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E11E14F"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EFD4261"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34E8634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2362F34"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03BDBA82"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20A8ADD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2212BA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4D9481C1"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542AC05"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79CE23AA"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743B278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67EF6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A585DB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0B11309F"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2D82FB2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14E92A1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001371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9AB0256"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08571B1"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6A67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566C53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A9686A"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58176746"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14E1CE2F"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AFAE2D" w14:textId="77777777"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2FB9CAAB"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05A0BF31" w14:textId="77777777" w:rsidR="00096865" w:rsidRPr="00E6597C" w:rsidRDefault="006E707E" w:rsidP="00EF3662">
      <w:pPr>
        <w:pStyle w:val="aa"/>
        <w:ind w:right="-7"/>
        <w:jc w:val="center"/>
        <w:rPr>
          <w:rFonts w:ascii="GHEA Grapalat" w:hAnsi="GHEA Grapalat"/>
          <w:b/>
          <w:szCs w:val="22"/>
          <w:lang w:val="af-ZA"/>
        </w:rPr>
      </w:pPr>
      <w:r>
        <w:rPr>
          <w:rFonts w:ascii="GHEA Grapalat" w:hAnsi="GHEA Grapalat" w:cs="Sylfaen"/>
          <w:b/>
          <w:szCs w:val="22"/>
          <w:lang w:val="af-ZA"/>
        </w:rPr>
        <w:t xml:space="preserve">Գ Ն Ա Ն Շ Մ Ա Ն </w:t>
      </w:r>
      <w:r w:rsidR="00096865"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02D36FB4" w14:textId="77777777" w:rsidR="00096865" w:rsidRPr="00E6597C" w:rsidRDefault="00096865" w:rsidP="00EF3662">
      <w:pPr>
        <w:ind w:firstLine="567"/>
        <w:jc w:val="center"/>
        <w:rPr>
          <w:rFonts w:ascii="GHEA Grapalat" w:hAnsi="GHEA Grapalat"/>
          <w:szCs w:val="22"/>
          <w:lang w:val="af-ZA"/>
        </w:rPr>
      </w:pPr>
    </w:p>
    <w:p w14:paraId="04710903"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7F73698B"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09A4E5D6"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1612001D"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4B9B02F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14CCD06A" w14:textId="77777777" w:rsidR="00096865" w:rsidRPr="00E6597C" w:rsidRDefault="00096865" w:rsidP="00EF3662">
      <w:pPr>
        <w:jc w:val="center"/>
        <w:rPr>
          <w:rFonts w:ascii="GHEA Grapalat" w:hAnsi="GHEA Grapalat"/>
          <w:b/>
          <w:szCs w:val="22"/>
          <w:lang w:val="af-ZA"/>
        </w:rPr>
      </w:pPr>
    </w:p>
    <w:p w14:paraId="10642576"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6CFDE71F" w14:textId="77777777" w:rsidR="00096865" w:rsidRPr="00E6597C" w:rsidRDefault="00096865" w:rsidP="00EF3662">
      <w:pPr>
        <w:ind w:firstLine="720"/>
        <w:jc w:val="center"/>
        <w:rPr>
          <w:rFonts w:ascii="GHEA Grapalat" w:hAnsi="GHEA Grapalat"/>
          <w:szCs w:val="22"/>
          <w:lang w:val="af-ZA"/>
        </w:rPr>
      </w:pPr>
    </w:p>
    <w:p w14:paraId="6398867F"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6D6CA840" w14:textId="77777777" w:rsidR="002D5CF0" w:rsidRDefault="0078387F" w:rsidP="00EF3662">
      <w:pPr>
        <w:ind w:firstLine="567"/>
        <w:jc w:val="both"/>
        <w:rPr>
          <w:rFonts w:ascii="GHEA Grapalat" w:hAnsi="GHEA Grapalat" w:cs="Sylfaen"/>
          <w:sz w:val="20"/>
          <w:lang w:val="hy-AM"/>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7C7F9196" w14:textId="77777777" w:rsidR="00137E5D" w:rsidRPr="0014627B" w:rsidRDefault="00137E5D" w:rsidP="00137E5D">
      <w:pPr>
        <w:ind w:firstLine="567"/>
        <w:jc w:val="both"/>
        <w:rPr>
          <w:rFonts w:ascii="GHEA Grapalat" w:hAnsi="GHEA Grapalat"/>
          <w:b/>
          <w:sz w:val="22"/>
          <w:szCs w:val="22"/>
          <w:lang w:val="hy-AM"/>
        </w:rPr>
      </w:pPr>
      <w:r>
        <w:rPr>
          <w:rFonts w:ascii="GHEA Grapalat" w:hAnsi="GHEA Grapalat"/>
          <w:b/>
          <w:sz w:val="22"/>
          <w:szCs w:val="22"/>
          <w:lang w:val="es-ES"/>
        </w:rPr>
        <w:t>1) «Պիտանելիության չափորոշիչ»</w:t>
      </w:r>
    </w:p>
    <w:p w14:paraId="45012EE3" w14:textId="77777777" w:rsidR="00137E5D" w:rsidRPr="00137E5D" w:rsidRDefault="00137E5D" w:rsidP="00EF3662">
      <w:pPr>
        <w:ind w:firstLine="567"/>
        <w:jc w:val="both"/>
        <w:rPr>
          <w:rFonts w:ascii="GHEA Grapalat" w:hAnsi="GHEA Grapalat" w:cs="Sylfaen"/>
          <w:sz w:val="20"/>
          <w:lang w:val="hy-AM"/>
        </w:rPr>
      </w:pPr>
    </w:p>
    <w:p w14:paraId="59709CFF"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137E5D">
        <w:rPr>
          <w:rFonts w:ascii="GHEA Grapalat" w:hAnsi="GHEA Grapalat" w:cs="Sylfaen"/>
          <w:sz w:val="20"/>
          <w:lang w:val="hy-AM"/>
        </w:rPr>
        <w:t>ընթացակարգին</w:t>
      </w:r>
      <w:r w:rsidR="00096865" w:rsidRPr="00E6597C">
        <w:rPr>
          <w:rFonts w:ascii="GHEA Grapalat" w:hAnsi="GHEA Grapalat" w:cs="Sylfaen"/>
          <w:sz w:val="20"/>
          <w:lang w:val="af-ZA"/>
        </w:rPr>
        <w:t xml:space="preserve"> </w:t>
      </w:r>
      <w:r w:rsidR="00096865" w:rsidRPr="00137E5D">
        <w:rPr>
          <w:rFonts w:ascii="GHEA Grapalat" w:hAnsi="GHEA Grapalat" w:cs="Sylfaen"/>
          <w:sz w:val="20"/>
          <w:lang w:val="hy-AM"/>
        </w:rPr>
        <w:t>մասնակցելու</w:t>
      </w:r>
      <w:r w:rsidR="00096865" w:rsidRPr="00E6597C">
        <w:rPr>
          <w:rFonts w:ascii="GHEA Grapalat" w:hAnsi="GHEA Grapalat" w:cs="Sylfaen"/>
          <w:sz w:val="20"/>
          <w:lang w:val="af-ZA"/>
        </w:rPr>
        <w:t xml:space="preserve"> </w:t>
      </w:r>
      <w:r w:rsidR="00096865" w:rsidRPr="00137E5D">
        <w:rPr>
          <w:rFonts w:ascii="GHEA Grapalat" w:hAnsi="GHEA Grapalat" w:cs="Sylfaen"/>
          <w:sz w:val="20"/>
          <w:lang w:val="hy-AM"/>
        </w:rPr>
        <w:t>դիմում</w:t>
      </w:r>
      <w:r w:rsidR="00EF4630" w:rsidRPr="00E6597C">
        <w:rPr>
          <w:rFonts w:ascii="GHEA Grapalat" w:hAnsi="GHEA Grapalat" w:cs="Sylfaen"/>
          <w:sz w:val="20"/>
          <w:lang w:val="es-ES"/>
        </w:rPr>
        <w:t>-</w:t>
      </w:r>
      <w:r w:rsidR="00EF4630" w:rsidRPr="00137E5D">
        <w:rPr>
          <w:rFonts w:ascii="GHEA Grapalat" w:hAnsi="GHEA Grapalat" w:cs="Sylfaen"/>
          <w:sz w:val="20"/>
          <w:lang w:val="hy-AM"/>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137E5D">
        <w:rPr>
          <w:rFonts w:ascii="GHEA Grapalat" w:hAnsi="GHEA Grapalat" w:cs="Sylfaen"/>
          <w:sz w:val="20"/>
          <w:lang w:val="hy-AM"/>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5043B701"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08F6F" w14:textId="77777777"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7"/>
      </w:r>
    </w:p>
    <w:p w14:paraId="6C1B68A4" w14:textId="77777777" w:rsidR="006505D2" w:rsidRDefault="002C4DBF" w:rsidP="006A26BE">
      <w:pPr>
        <w:ind w:firstLine="567"/>
        <w:jc w:val="both"/>
        <w:rPr>
          <w:rFonts w:ascii="GHEA Grapalat" w:hAnsi="GHEA Grapalat" w:cs="Sylfaen"/>
          <w:strike/>
          <w:sz w:val="20"/>
          <w:lang w:val="hy-AM"/>
        </w:rPr>
      </w:pPr>
      <w:r w:rsidRPr="00137E5D">
        <w:rPr>
          <w:rFonts w:ascii="GHEA Grapalat" w:hAnsi="GHEA Grapalat" w:cs="Sylfaen"/>
          <w:strike/>
          <w:sz w:val="20"/>
          <w:lang w:val="af-ZA"/>
        </w:rPr>
        <w:t>2</w:t>
      </w:r>
      <w:r w:rsidR="00E968EF" w:rsidRPr="00137E5D">
        <w:rPr>
          <w:rFonts w:ascii="GHEA Grapalat" w:hAnsi="GHEA Grapalat" w:cs="Sylfaen"/>
          <w:strike/>
          <w:sz w:val="20"/>
          <w:lang w:val="af-ZA"/>
        </w:rPr>
        <w:t>.</w:t>
      </w:r>
      <w:r w:rsidR="002E11D1" w:rsidRPr="00137E5D">
        <w:rPr>
          <w:rFonts w:ascii="GHEA Grapalat" w:hAnsi="GHEA Grapalat" w:cs="Sylfaen"/>
          <w:strike/>
          <w:sz w:val="20"/>
          <w:lang w:val="af-ZA"/>
        </w:rPr>
        <w:t>4</w:t>
      </w:r>
      <w:r w:rsidR="002240AB" w:rsidRPr="00137E5D">
        <w:rPr>
          <w:rFonts w:ascii="GHEA Grapalat" w:hAnsi="GHEA Grapalat" w:cs="Sylfaen"/>
          <w:strike/>
          <w:sz w:val="20"/>
          <w:lang w:val="af-ZA"/>
        </w:rPr>
        <w:t xml:space="preserve"> </w:t>
      </w:r>
      <w:r w:rsidRPr="00137E5D">
        <w:rPr>
          <w:rFonts w:ascii="GHEA Grapalat" w:hAnsi="GHEA Grapalat" w:cs="Sylfaen"/>
          <w:strike/>
          <w:sz w:val="20"/>
          <w:lang w:val="hy-AM"/>
        </w:rPr>
        <w:t>հայտի</w:t>
      </w:r>
      <w:r w:rsidRPr="00137E5D">
        <w:rPr>
          <w:rFonts w:ascii="GHEA Grapalat" w:hAnsi="GHEA Grapalat" w:cs="Sylfaen"/>
          <w:strike/>
          <w:sz w:val="20"/>
          <w:lang w:val="af-ZA"/>
        </w:rPr>
        <w:t xml:space="preserve"> </w:t>
      </w:r>
      <w:r w:rsidRPr="00137E5D">
        <w:rPr>
          <w:rFonts w:ascii="GHEA Grapalat" w:hAnsi="GHEA Grapalat" w:cs="Sylfaen"/>
          <w:strike/>
          <w:sz w:val="20"/>
          <w:lang w:val="hy-AM"/>
        </w:rPr>
        <w:t>ապահովում</w:t>
      </w:r>
      <w:r w:rsidR="006A26BE" w:rsidRPr="00137E5D">
        <w:rPr>
          <w:rFonts w:ascii="GHEA Grapalat" w:hAnsi="GHEA Grapalat" w:cs="Sylfaen"/>
          <w:strike/>
          <w:sz w:val="20"/>
          <w:lang w:val="hy-AM"/>
        </w:rPr>
        <w:t>, որը ներկայացվում է</w:t>
      </w:r>
      <w:r w:rsidR="000F3B31" w:rsidRPr="00137E5D">
        <w:rPr>
          <w:rFonts w:ascii="GHEA Grapalat" w:hAnsi="GHEA Grapalat" w:cs="Sylfaen"/>
          <w:strike/>
          <w:sz w:val="20"/>
          <w:lang w:val="hy-AM"/>
        </w:rPr>
        <w:t xml:space="preserve"> </w:t>
      </w:r>
      <w:r w:rsidR="000C062F" w:rsidRPr="00137E5D">
        <w:rPr>
          <w:rFonts w:ascii="GHEA Grapalat" w:hAnsi="GHEA Grapalat" w:cs="Sylfaen"/>
          <w:strike/>
          <w:sz w:val="20"/>
          <w:lang w:val="hy-AM"/>
        </w:rPr>
        <w:t xml:space="preserve">կանխիկ փողի </w:t>
      </w:r>
      <w:r w:rsidR="006505D2" w:rsidRPr="00137E5D">
        <w:rPr>
          <w:rFonts w:ascii="GHEA Grapalat" w:hAnsi="GHEA Grapalat" w:cs="Sylfaen"/>
          <w:strike/>
          <w:sz w:val="20"/>
          <w:lang w:val="hy-AM"/>
        </w:rPr>
        <w:t xml:space="preserve">կամ բանկային երաշխիքի </w:t>
      </w:r>
      <w:r w:rsidR="000C062F" w:rsidRPr="00137E5D">
        <w:rPr>
          <w:rFonts w:ascii="GHEA Grapalat" w:hAnsi="GHEA Grapalat" w:cs="Sylfaen"/>
          <w:strike/>
          <w:sz w:val="20"/>
          <w:lang w:val="hy-AM"/>
        </w:rPr>
        <w:t>ձևով</w:t>
      </w:r>
      <w:r w:rsidR="00F02DBC" w:rsidRPr="00137E5D">
        <w:rPr>
          <w:rFonts w:ascii="GHEA Grapalat" w:hAnsi="GHEA Grapalat" w:cs="Sylfaen"/>
          <w:strike/>
          <w:sz w:val="20"/>
          <w:lang w:val="af-ZA"/>
        </w:rPr>
        <w:t xml:space="preserve"> (</w:t>
      </w:r>
      <w:r w:rsidR="00F02DBC" w:rsidRPr="00137E5D">
        <w:rPr>
          <w:rFonts w:ascii="GHEA Grapalat" w:hAnsi="GHEA Grapalat" w:cs="Sylfaen"/>
          <w:strike/>
          <w:sz w:val="20"/>
          <w:lang w:val="hy-AM"/>
        </w:rPr>
        <w:t>հավելված</w:t>
      </w:r>
      <w:r w:rsidR="00F02DBC" w:rsidRPr="00137E5D">
        <w:rPr>
          <w:rFonts w:ascii="GHEA Grapalat" w:hAnsi="GHEA Grapalat" w:cs="Sylfaen"/>
          <w:strike/>
          <w:sz w:val="20"/>
          <w:lang w:val="af-ZA"/>
        </w:rPr>
        <w:t xml:space="preserve"> N 3)</w:t>
      </w:r>
      <w:r w:rsidR="006A26BE" w:rsidRPr="00137E5D">
        <w:rPr>
          <w:rFonts w:ascii="GHEA Grapalat" w:hAnsi="GHEA Grapalat" w:cs="Sylfaen"/>
          <w:strike/>
          <w:sz w:val="20"/>
          <w:lang w:val="hy-AM"/>
        </w:rPr>
        <w:t>:</w:t>
      </w:r>
      <w:r w:rsidR="0077364F" w:rsidRPr="00137E5D">
        <w:rPr>
          <w:rFonts w:ascii="GHEA Grapalat" w:hAnsi="GHEA Grapalat" w:cs="Sylfaen"/>
          <w:strike/>
          <w:sz w:val="20"/>
          <w:lang w:val="hy-AM"/>
        </w:rPr>
        <w:t xml:space="preserve"> </w:t>
      </w:r>
      <w:r w:rsidR="00B26608" w:rsidRPr="00137E5D">
        <w:rPr>
          <w:rFonts w:ascii="GHEA Grapalat" w:hAnsi="GHEA Grapalat" w:cs="Sylfaen"/>
          <w:strike/>
          <w:sz w:val="20"/>
          <w:lang w:val="hy-AM"/>
        </w:rPr>
        <w:t>Ընդ որում հայտով ներկայացվում է կանխիկ փողի վճարումը հավաստող բնօրինակ փաստաթղթի կամ բանկային երաշխիքի բնօրինակը</w:t>
      </w:r>
      <w:r w:rsidR="00B26608" w:rsidRPr="00137E5D">
        <w:rPr>
          <w:rFonts w:ascii="GHEA Grapalat" w:hAnsi="GHEA Grapalat" w:cs="Sylfaen"/>
          <w:strike/>
          <w:sz w:val="20"/>
          <w:lang w:val="af-ZA"/>
        </w:rPr>
        <w:t>:</w:t>
      </w:r>
      <w:r w:rsidR="000E08D1" w:rsidRPr="00137E5D">
        <w:rPr>
          <w:rStyle w:val="af6"/>
          <w:rFonts w:ascii="GHEA Grapalat" w:hAnsi="GHEA Grapalat" w:cs="Sylfaen"/>
          <w:strike/>
          <w:sz w:val="20"/>
          <w:lang w:val="af-ZA"/>
        </w:rPr>
        <w:footnoteReference w:id="18"/>
      </w:r>
      <w:r w:rsidR="00B26608" w:rsidRPr="00137E5D" w:rsidDel="00B26608">
        <w:rPr>
          <w:rFonts w:ascii="GHEA Grapalat" w:hAnsi="GHEA Grapalat" w:cs="Sylfaen"/>
          <w:strike/>
          <w:sz w:val="20"/>
          <w:lang w:val="hy-AM"/>
        </w:rPr>
        <w:t xml:space="preserve"> </w:t>
      </w:r>
    </w:p>
    <w:p w14:paraId="728A5B2E" w14:textId="77777777" w:rsidR="00E70A93" w:rsidRPr="005C42E3" w:rsidRDefault="00E70A93" w:rsidP="00E70A93">
      <w:pPr>
        <w:tabs>
          <w:tab w:val="left" w:pos="1248"/>
        </w:tabs>
        <w:ind w:firstLine="540"/>
        <w:jc w:val="both"/>
        <w:rPr>
          <w:rFonts w:ascii="GHEA Grapalat" w:hAnsi="GHEA Grapalat"/>
          <w:sz w:val="22"/>
          <w:szCs w:val="22"/>
          <w:lang w:val="es-ES"/>
        </w:rPr>
      </w:pPr>
      <w:r w:rsidRPr="005C42E3">
        <w:rPr>
          <w:rFonts w:ascii="GHEA Grapalat" w:hAnsi="GHEA Grapalat"/>
          <w:b/>
          <w:sz w:val="22"/>
          <w:szCs w:val="22"/>
          <w:lang w:val="es-ES"/>
        </w:rPr>
        <w:t>2) «Ֆինանսական չափորոշիչ»</w:t>
      </w:r>
      <w:r w:rsidRPr="005C42E3">
        <w:rPr>
          <w:rFonts w:ascii="GHEA Grapalat" w:hAnsi="GHEA Grapalat" w:cs="Sylfaen"/>
          <w:sz w:val="22"/>
          <w:szCs w:val="22"/>
          <w:lang w:val="es-ES"/>
        </w:rPr>
        <w:t>.</w:t>
      </w:r>
    </w:p>
    <w:p w14:paraId="40D8DA70" w14:textId="77777777" w:rsidR="002E11D1" w:rsidRPr="000E08D1" w:rsidRDefault="00E70A93" w:rsidP="00E70A93">
      <w:pPr>
        <w:jc w:val="both"/>
        <w:rPr>
          <w:rFonts w:ascii="GHEA Grapalat" w:hAnsi="GHEA Grapalat" w:cs="Sylfaen"/>
          <w:sz w:val="20"/>
          <w:lang w:val="af-ZA"/>
        </w:rPr>
      </w:pPr>
      <w:r>
        <w:rPr>
          <w:rFonts w:ascii="GHEA Grapalat" w:hAnsi="GHEA Grapalat"/>
          <w:strike/>
          <w:sz w:val="20"/>
          <w:vertAlign w:val="superscript"/>
          <w:lang w:val="hy-AM"/>
        </w:rPr>
        <w:t xml:space="preserve"> </w:t>
      </w:r>
      <w:r>
        <w:rPr>
          <w:rFonts w:ascii="GHEA Grapalat" w:hAnsi="GHEA Grapalat" w:cs="Sylfaen"/>
          <w:sz w:val="20"/>
          <w:lang w:val="hy-AM"/>
        </w:rPr>
        <w:t xml:space="preserve">       </w:t>
      </w:r>
      <w:r w:rsidR="00096865"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5A40D5B9" w14:textId="77777777" w:rsidR="002E11D1" w:rsidRPr="00B75475" w:rsidDel="00C20953" w:rsidRDefault="002E11D1" w:rsidP="00E55885">
      <w:pPr>
        <w:pStyle w:val="norm"/>
        <w:spacing w:line="240" w:lineRule="auto"/>
        <w:ind w:firstLine="567"/>
        <w:rPr>
          <w:del w:id="8" w:author="Sergey Shahnazaryan" w:date="2024-02-09T13:46:00Z"/>
          <w:rFonts w:ascii="GHEA Grapalat" w:hAnsi="GHEA Grapalat" w:cs="Sylfaen"/>
          <w:color w:val="FF0000"/>
          <w:sz w:val="20"/>
          <w:szCs w:val="24"/>
          <w:lang w:val="af-ZA" w:eastAsia="en-US"/>
        </w:rPr>
      </w:pPr>
      <w:r w:rsidRPr="00B75475">
        <w:rPr>
          <w:rFonts w:ascii="GHEA Grapalat" w:hAnsi="GHEA Grapalat"/>
          <w:color w:val="FF0000"/>
          <w:sz w:val="20"/>
          <w:lang w:val="af-ZA"/>
        </w:rPr>
        <w:t xml:space="preserve">2.6 </w:t>
      </w:r>
      <w:proofErr w:type="spellStart"/>
      <w:r w:rsidRPr="00B75475">
        <w:rPr>
          <w:rFonts w:ascii="GHEA Grapalat" w:hAnsi="GHEA Grapalat" w:cs="Sylfaen"/>
          <w:color w:val="FF0000"/>
          <w:sz w:val="20"/>
          <w:szCs w:val="24"/>
          <w:lang w:eastAsia="en-US"/>
        </w:rPr>
        <w:t>շինարարական</w:t>
      </w:r>
      <w:proofErr w:type="spellEnd"/>
      <w:r w:rsidRPr="00B75475">
        <w:rPr>
          <w:rFonts w:ascii="GHEA Grapalat" w:hAnsi="GHEA Grapalat" w:cs="Sylfaen"/>
          <w:color w:val="FF0000"/>
          <w:sz w:val="20"/>
          <w:szCs w:val="24"/>
          <w:lang w:val="af-ZA" w:eastAsia="en-US"/>
        </w:rPr>
        <w:t xml:space="preserve"> </w:t>
      </w:r>
      <w:proofErr w:type="spellStart"/>
      <w:r w:rsidRPr="00B75475">
        <w:rPr>
          <w:rFonts w:ascii="GHEA Grapalat" w:hAnsi="GHEA Grapalat" w:cs="Sylfaen"/>
          <w:color w:val="FF0000"/>
          <w:sz w:val="20"/>
          <w:szCs w:val="24"/>
          <w:lang w:eastAsia="en-US"/>
        </w:rPr>
        <w:t>աշխատանքների</w:t>
      </w:r>
      <w:proofErr w:type="spellEnd"/>
      <w:r w:rsidRPr="00B75475">
        <w:rPr>
          <w:rFonts w:ascii="GHEA Grapalat" w:hAnsi="GHEA Grapalat" w:cs="Sylfaen"/>
          <w:color w:val="FF0000"/>
          <w:sz w:val="20"/>
          <w:szCs w:val="24"/>
          <w:lang w:val="af-ZA" w:eastAsia="en-US"/>
        </w:rPr>
        <w:t xml:space="preserve"> </w:t>
      </w:r>
      <w:proofErr w:type="spellStart"/>
      <w:r w:rsidRPr="00B75475">
        <w:rPr>
          <w:rFonts w:ascii="GHEA Grapalat" w:hAnsi="GHEA Grapalat" w:cs="Sylfaen"/>
          <w:color w:val="FF0000"/>
          <w:sz w:val="20"/>
          <w:szCs w:val="24"/>
          <w:lang w:eastAsia="en-US"/>
        </w:rPr>
        <w:t>գնման</w:t>
      </w:r>
      <w:proofErr w:type="spellEnd"/>
      <w:r w:rsidRPr="00B75475">
        <w:rPr>
          <w:rFonts w:ascii="GHEA Grapalat" w:hAnsi="GHEA Grapalat" w:cs="Sylfaen"/>
          <w:color w:val="FF0000"/>
          <w:sz w:val="20"/>
          <w:szCs w:val="24"/>
          <w:lang w:val="af-ZA" w:eastAsia="en-US"/>
        </w:rPr>
        <w:t xml:space="preserve"> </w:t>
      </w:r>
      <w:proofErr w:type="spellStart"/>
      <w:r w:rsidRPr="00B75475">
        <w:rPr>
          <w:rFonts w:ascii="GHEA Grapalat" w:hAnsi="GHEA Grapalat" w:cs="Sylfaen"/>
          <w:color w:val="FF0000"/>
          <w:sz w:val="20"/>
          <w:szCs w:val="24"/>
          <w:lang w:eastAsia="en-US"/>
        </w:rPr>
        <w:t>դեպքում</w:t>
      </w:r>
      <w:proofErr w:type="spellEnd"/>
      <w:r w:rsidR="00C20953" w:rsidRPr="00B75475">
        <w:rPr>
          <w:rFonts w:ascii="GHEA Grapalat" w:hAnsi="GHEA Grapalat" w:cs="Sylfaen"/>
          <w:color w:val="FF0000"/>
          <w:sz w:val="20"/>
          <w:szCs w:val="24"/>
          <w:lang w:val="hy-AM" w:eastAsia="en-US"/>
        </w:rPr>
        <w:t xml:space="preserve"> </w:t>
      </w:r>
      <w:proofErr w:type="spellStart"/>
      <w:r w:rsidR="00C20953" w:rsidRPr="00B75475">
        <w:rPr>
          <w:rFonts w:ascii="GHEA Grapalat" w:hAnsi="GHEA Grapalat" w:cs="Sylfaen"/>
          <w:color w:val="FF0000"/>
          <w:sz w:val="20"/>
          <w:szCs w:val="24"/>
          <w:lang w:eastAsia="en-US"/>
        </w:rPr>
        <w:t>իր</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կողմից</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հաստատված</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հավաստում</w:t>
      </w:r>
      <w:proofErr w:type="spellEnd"/>
      <w:r w:rsidR="00C20953" w:rsidRPr="00B75475">
        <w:rPr>
          <w:rFonts w:ascii="GHEA Grapalat" w:hAnsi="GHEA Grapalat" w:cs="Sylfaen"/>
          <w:color w:val="FF0000"/>
          <w:sz w:val="20"/>
          <w:szCs w:val="24"/>
          <w:lang w:eastAsia="en-US"/>
        </w:rPr>
        <w:t>՝</w:t>
      </w:r>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lang w:val="af-ZA"/>
        </w:rPr>
        <w:t>համաձայն հ</w:t>
      </w:r>
      <w:proofErr w:type="spellStart"/>
      <w:r w:rsidR="00C20953" w:rsidRPr="00B75475">
        <w:rPr>
          <w:rFonts w:ascii="GHEA Grapalat" w:hAnsi="GHEA Grapalat" w:cs="Sylfaen"/>
          <w:color w:val="FF0000"/>
          <w:sz w:val="20"/>
          <w:lang w:val="ru-RU"/>
        </w:rPr>
        <w:t>ավելված</w:t>
      </w:r>
      <w:proofErr w:type="spellEnd"/>
      <w:r w:rsidR="00C20953" w:rsidRPr="00B75475">
        <w:rPr>
          <w:rFonts w:ascii="GHEA Grapalat" w:hAnsi="GHEA Grapalat" w:cs="Sylfaen"/>
          <w:color w:val="FF0000"/>
          <w:sz w:val="20"/>
          <w:lang w:val="af-ZA"/>
        </w:rPr>
        <w:t xml:space="preserve"> N 1</w:t>
      </w:r>
      <w:r w:rsidR="00C20953" w:rsidRPr="00B75475">
        <w:rPr>
          <w:rFonts w:ascii="GHEA Grapalat" w:hAnsi="GHEA Grapalat" w:cs="Sylfaen"/>
          <w:color w:val="FF0000"/>
          <w:sz w:val="20"/>
          <w:lang w:val="hy-AM"/>
        </w:rPr>
        <w:t>.1</w:t>
      </w:r>
      <w:r w:rsidR="00C20953" w:rsidRPr="00B75475">
        <w:rPr>
          <w:rFonts w:ascii="GHEA Grapalat" w:hAnsi="GHEA Grapalat" w:cs="Sylfaen"/>
          <w:color w:val="FF0000"/>
          <w:sz w:val="20"/>
          <w:lang w:val="af-ZA"/>
        </w:rPr>
        <w:t>-ի</w:t>
      </w:r>
      <w:r w:rsidR="00C20953" w:rsidRPr="00B75475">
        <w:rPr>
          <w:rFonts w:ascii="GHEA Grapalat" w:hAnsi="GHEA Grapalat" w:cs="Sylfaen"/>
          <w:color w:val="FF0000"/>
          <w:sz w:val="20"/>
          <w:lang w:val="hy-AM"/>
        </w:rPr>
        <w:t>,</w:t>
      </w:r>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սույն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հրավերին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կցված</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նախագծային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փաստաթղթերով</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որը</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հանդիսանում</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eastAsia="en-US"/>
        </w:rPr>
        <w:t>է</w:t>
      </w:r>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նաև</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կնքվելիք</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պայմանագրի</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անբաժանելի</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մասը</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սահմանված</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տեխնիկական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բնութագրերին</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eastAsia="en-US"/>
        </w:rPr>
        <w:t>և</w:t>
      </w:r>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երաշխիքային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սպասարկման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պայմաններին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համապատասխանող</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նյութերի</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eastAsia="en-US"/>
        </w:rPr>
        <w:t>և</w:t>
      </w:r>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կամ</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սարքերի</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ու</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սարքավորումների</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տեղադրման</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val="hy-AM" w:eastAsia="en-US"/>
        </w:rPr>
        <w:t>օգտագործման</w:t>
      </w:r>
      <w:r w:rsidR="00C20953" w:rsidRPr="00B75475">
        <w:rPr>
          <w:rFonts w:ascii="GHEA Grapalat" w:hAnsi="GHEA Grapalat" w:cs="Sylfaen"/>
          <w:color w:val="FF0000"/>
          <w:sz w:val="20"/>
          <w:szCs w:val="24"/>
          <w:lang w:val="af-ZA" w:eastAsia="en-US"/>
        </w:rPr>
        <w:t>)</w:t>
      </w:r>
      <w:r w:rsidR="00C20953" w:rsidRPr="00B75475">
        <w:rPr>
          <w:rFonts w:ascii="GHEA Grapalat" w:hAnsi="GHEA Grapalat" w:cs="Sylfaen"/>
          <w:color w:val="FF0000"/>
          <w:sz w:val="20"/>
          <w:szCs w:val="24"/>
          <w:lang w:val="hy-AM" w:eastAsia="en-US"/>
        </w:rPr>
        <w:t xml:space="preserve"> </w:t>
      </w:r>
      <w:proofErr w:type="spellStart"/>
      <w:r w:rsidR="00C20953" w:rsidRPr="00B75475">
        <w:rPr>
          <w:rFonts w:ascii="GHEA Grapalat" w:hAnsi="GHEA Grapalat" w:cs="Sylfaen"/>
          <w:color w:val="FF0000"/>
          <w:sz w:val="20"/>
          <w:szCs w:val="24"/>
          <w:lang w:eastAsia="en-US"/>
        </w:rPr>
        <w:t>պարտավորության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մասին</w:t>
      </w:r>
      <w:proofErr w:type="spellEnd"/>
      <w:r w:rsidR="00C20953" w:rsidRPr="00B75475">
        <w:rPr>
          <w:rFonts w:ascii="GHEA Grapalat" w:hAnsi="GHEA Grapalat" w:cs="Sylfaen"/>
          <w:color w:val="FF0000"/>
          <w:sz w:val="20"/>
          <w:szCs w:val="24"/>
          <w:lang w:eastAsia="en-US"/>
        </w:rPr>
        <w:t>՝</w:t>
      </w:r>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մինչև</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տեղադրումը</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val="hy-AM" w:eastAsia="en-US"/>
        </w:rPr>
        <w:t xml:space="preserve">(օգտագործումը) </w:t>
      </w:r>
      <w:proofErr w:type="spellStart"/>
      <w:r w:rsidR="00C20953" w:rsidRPr="00B75475">
        <w:rPr>
          <w:rFonts w:ascii="GHEA Grapalat" w:hAnsi="GHEA Grapalat" w:cs="Sylfaen"/>
          <w:color w:val="FF0000"/>
          <w:sz w:val="20"/>
          <w:szCs w:val="24"/>
          <w:lang w:eastAsia="en-US"/>
        </w:rPr>
        <w:t>դրանց</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տեխնիկական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բնութագրերը</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ապրանքային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նշանները</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ֆիրմային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անվանումները</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մակնիշները</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eastAsia="en-US"/>
        </w:rPr>
        <w:t>և</w:t>
      </w:r>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երաշխիքային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ժամկետները</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նախապես</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val="hy-AM" w:eastAsia="en-US"/>
        </w:rPr>
        <w:t xml:space="preserve">գրավոր </w:t>
      </w:r>
      <w:proofErr w:type="spellStart"/>
      <w:r w:rsidR="00C20953" w:rsidRPr="00B75475">
        <w:rPr>
          <w:rFonts w:ascii="GHEA Grapalat" w:hAnsi="GHEA Grapalat" w:cs="Sylfaen"/>
          <w:color w:val="FF0000"/>
          <w:sz w:val="20"/>
          <w:szCs w:val="24"/>
          <w:lang w:eastAsia="en-US"/>
        </w:rPr>
        <w:t>համաձայնեցնելով</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պատվիրատուի</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հետ</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Սույն</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val="hy-AM" w:eastAsia="en-US"/>
        </w:rPr>
        <w:t xml:space="preserve">կետով </w:t>
      </w:r>
      <w:proofErr w:type="spellStart"/>
      <w:r w:rsidR="00C20953" w:rsidRPr="00B75475">
        <w:rPr>
          <w:rFonts w:ascii="GHEA Grapalat" w:hAnsi="GHEA Grapalat" w:cs="Sylfaen"/>
          <w:color w:val="FF0000"/>
          <w:sz w:val="20"/>
          <w:szCs w:val="24"/>
          <w:lang w:eastAsia="en-US"/>
        </w:rPr>
        <w:t>նախատեսված</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հավաստումն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առանձին</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հավելվածով</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հաստատվում</w:t>
      </w:r>
      <w:proofErr w:type="spellEnd"/>
      <w:r w:rsidR="00C20953" w:rsidRPr="00B75475">
        <w:rPr>
          <w:rFonts w:ascii="GHEA Grapalat" w:hAnsi="GHEA Grapalat" w:cs="Sylfaen"/>
          <w:color w:val="FF0000"/>
          <w:sz w:val="20"/>
          <w:szCs w:val="24"/>
          <w:lang w:val="af-ZA" w:eastAsia="en-US"/>
        </w:rPr>
        <w:t xml:space="preserve"> </w:t>
      </w:r>
      <w:r w:rsidR="00C20953" w:rsidRPr="00B75475">
        <w:rPr>
          <w:rFonts w:ascii="GHEA Grapalat" w:hAnsi="GHEA Grapalat" w:cs="Sylfaen"/>
          <w:color w:val="FF0000"/>
          <w:sz w:val="20"/>
          <w:szCs w:val="24"/>
          <w:lang w:eastAsia="en-US"/>
        </w:rPr>
        <w:t>է</w:t>
      </w:r>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նաև</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կնքվելիք</w:t>
      </w:r>
      <w:proofErr w:type="spellEnd"/>
      <w:r w:rsidR="00C20953" w:rsidRPr="00B75475">
        <w:rPr>
          <w:rFonts w:ascii="GHEA Grapalat" w:hAnsi="GHEA Grapalat" w:cs="Sylfaen"/>
          <w:color w:val="FF0000"/>
          <w:sz w:val="20"/>
          <w:szCs w:val="24"/>
          <w:lang w:val="af-ZA" w:eastAsia="en-US"/>
        </w:rPr>
        <w:t xml:space="preserve"> </w:t>
      </w:r>
      <w:proofErr w:type="spellStart"/>
      <w:r w:rsidR="00C20953" w:rsidRPr="00B75475">
        <w:rPr>
          <w:rFonts w:ascii="GHEA Grapalat" w:hAnsi="GHEA Grapalat" w:cs="Sylfaen"/>
          <w:color w:val="FF0000"/>
          <w:sz w:val="20"/>
          <w:szCs w:val="24"/>
          <w:lang w:eastAsia="en-US"/>
        </w:rPr>
        <w:t>պայմանագրով</w:t>
      </w:r>
      <w:proofErr w:type="spellEnd"/>
      <w:r w:rsidR="00C20953" w:rsidRPr="00B75475">
        <w:rPr>
          <w:rFonts w:ascii="GHEA Grapalat" w:hAnsi="GHEA Grapalat" w:cs="Sylfaen"/>
          <w:color w:val="FF0000"/>
          <w:sz w:val="20"/>
          <w:szCs w:val="24"/>
          <w:lang w:val="hy-AM" w:eastAsia="en-US"/>
        </w:rPr>
        <w:t>:</w:t>
      </w:r>
      <w:r w:rsidR="000E08D1" w:rsidRPr="00B75475">
        <w:rPr>
          <w:rStyle w:val="af6"/>
          <w:rFonts w:ascii="GHEA Grapalat" w:hAnsi="GHEA Grapalat" w:cs="Sylfaen"/>
          <w:color w:val="FF0000"/>
          <w:sz w:val="20"/>
          <w:szCs w:val="24"/>
          <w:lang w:val="af-ZA" w:eastAsia="en-US"/>
        </w:rPr>
        <w:footnoteReference w:id="19"/>
      </w:r>
    </w:p>
    <w:p w14:paraId="04540EA6" w14:textId="77777777" w:rsidR="002E11D1" w:rsidRPr="00B75475" w:rsidRDefault="002E11D1" w:rsidP="002E11D1">
      <w:pPr>
        <w:ind w:firstLine="567"/>
        <w:jc w:val="both"/>
        <w:rPr>
          <w:rFonts w:ascii="GHEA Grapalat" w:hAnsi="GHEA Grapalat"/>
          <w:color w:val="FF0000"/>
          <w:sz w:val="20"/>
          <w:lang w:val="af-ZA"/>
        </w:rPr>
      </w:pPr>
    </w:p>
    <w:p w14:paraId="27C2B41F"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7384DD7A" w14:textId="77777777" w:rsidR="00B26608" w:rsidRPr="00E6597C" w:rsidRDefault="00B26608" w:rsidP="00B26608">
      <w:pPr>
        <w:jc w:val="center"/>
        <w:rPr>
          <w:rFonts w:ascii="GHEA Grapalat" w:hAnsi="GHEA Grapalat" w:cs="Sylfaen"/>
          <w:b/>
          <w:sz w:val="20"/>
          <w:lang w:val="es-ES"/>
        </w:rPr>
      </w:pPr>
    </w:p>
    <w:p w14:paraId="4B3197D1"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89A0890" w14:textId="77777777"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B75475">
        <w:rPr>
          <w:rFonts w:ascii="GHEA Grapalat" w:hAnsi="GHEA Grapalat"/>
          <w:sz w:val="20"/>
          <w:szCs w:val="20"/>
          <w:lang w:val="es-ES"/>
        </w:rPr>
        <w:t xml:space="preserve"> </w:t>
      </w:r>
      <w:r w:rsidR="00B75475">
        <w:rPr>
          <w:rFonts w:ascii="GHEA Grapalat" w:hAnsi="GHEA Grapalat"/>
          <w:sz w:val="20"/>
          <w:szCs w:val="20"/>
          <w:lang w:val="hy-AM"/>
        </w:rPr>
        <w:t xml:space="preserve"> </w:t>
      </w:r>
      <w:r w:rsidR="00543051" w:rsidRPr="00543051">
        <w:rPr>
          <w:rFonts w:ascii="GHEA Grapalat" w:hAnsi="GHEA Grapalat"/>
          <w:sz w:val="20"/>
          <w:szCs w:val="20"/>
          <w:lang w:val="es-ES"/>
        </w:rPr>
        <w:t>2</w:t>
      </w:r>
      <w:r w:rsidR="00B75475">
        <w:rPr>
          <w:rFonts w:ascii="GHEA Grapalat" w:hAnsi="GHEA Grapalat"/>
          <w:sz w:val="20"/>
          <w:szCs w:val="20"/>
          <w:lang w:val="hy-AM"/>
        </w:rPr>
        <w:t xml:space="preserve"> </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58475BC5"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lastRenderedPageBreak/>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44987E24"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292C024C"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860E192"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57BA6E36"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2622F518"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26216DA4"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6B77F0D6" w14:textId="77777777" w:rsidR="00E67BA7" w:rsidRPr="00E6597C" w:rsidRDefault="00E67BA7" w:rsidP="00EF3662">
      <w:pPr>
        <w:ind w:firstLine="567"/>
        <w:jc w:val="both"/>
        <w:rPr>
          <w:rFonts w:ascii="GHEA Grapalat" w:hAnsi="GHEA Grapalat" w:cs="Sylfaen"/>
          <w:sz w:val="20"/>
          <w:lang w:val="af-ZA"/>
        </w:rPr>
      </w:pPr>
    </w:p>
    <w:p w14:paraId="735F2DC9" w14:textId="77777777" w:rsidR="00AB0304" w:rsidRPr="00E6597C" w:rsidRDefault="00AB0304" w:rsidP="00EF3662">
      <w:pPr>
        <w:ind w:firstLine="567"/>
        <w:jc w:val="both"/>
        <w:rPr>
          <w:rFonts w:ascii="GHEA Grapalat" w:hAnsi="GHEA Grapalat"/>
          <w:b/>
          <w:sz w:val="20"/>
          <w:lang w:val="af-ZA"/>
        </w:rPr>
      </w:pPr>
    </w:p>
    <w:p w14:paraId="256C758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4CE5791C"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1A64027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09BE3F4F" w14:textId="77777777" w:rsidR="00E74BF6" w:rsidRPr="00863DF7" w:rsidRDefault="006C3873" w:rsidP="00BE3047">
      <w:pPr>
        <w:pStyle w:val="norm"/>
        <w:spacing w:line="240" w:lineRule="auto"/>
        <w:ind w:firstLine="284"/>
        <w:jc w:val="right"/>
        <w:rPr>
          <w:rFonts w:ascii="GHEA Grapalat" w:hAnsi="GHEA Grapalat" w:cs="Sylfaen"/>
          <w:b/>
          <w:sz w:val="20"/>
          <w:lang w:val="af-ZA"/>
        </w:rPr>
      </w:pPr>
      <w:r w:rsidRPr="00E6597C">
        <w:rPr>
          <w:rFonts w:ascii="GHEA Grapalat" w:hAnsi="GHEA Grapalat" w:cs="Sylfaen"/>
          <w:b/>
          <w:sz w:val="20"/>
          <w:lang w:val="es-ES"/>
        </w:rPr>
        <w:br w:type="page"/>
      </w:r>
    </w:p>
    <w:p w14:paraId="628F6B26"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lastRenderedPageBreak/>
        <w:br w:type="page"/>
      </w:r>
    </w:p>
    <w:p w14:paraId="330E8C83" w14:textId="77777777" w:rsidR="00BB1601" w:rsidRPr="0093002B" w:rsidRDefault="00BB1601" w:rsidP="00BB1601">
      <w:pPr>
        <w:pStyle w:val="norm"/>
        <w:spacing w:line="240" w:lineRule="auto"/>
        <w:ind w:firstLine="284"/>
        <w:jc w:val="right"/>
        <w:rPr>
          <w:rFonts w:ascii="GHEA Grapalat" w:hAnsi="GHEA Grapalat" w:cs="Arial"/>
          <w:b/>
          <w:sz w:val="20"/>
          <w:lang w:val="es-ES"/>
        </w:rPr>
      </w:pPr>
      <w:r w:rsidRPr="0093002B">
        <w:rPr>
          <w:rFonts w:ascii="GHEA Grapalat" w:hAnsi="GHEA Grapalat" w:cs="Sylfaen"/>
          <w:b/>
          <w:sz w:val="20"/>
          <w:lang w:val="es-ES"/>
        </w:rPr>
        <w:lastRenderedPageBreak/>
        <w:t>Հավելված</w:t>
      </w:r>
      <w:r w:rsidRPr="0093002B">
        <w:rPr>
          <w:rFonts w:ascii="GHEA Grapalat" w:hAnsi="GHEA Grapalat" w:cs="Arial"/>
          <w:b/>
          <w:sz w:val="20"/>
          <w:lang w:val="es-ES"/>
        </w:rPr>
        <w:t xml:space="preserve">  N 1</w:t>
      </w:r>
    </w:p>
    <w:p w14:paraId="50315328" w14:textId="77777777" w:rsidR="00BB1601" w:rsidRPr="0093002B" w:rsidRDefault="00BB1601" w:rsidP="00BB1601">
      <w:pPr>
        <w:pStyle w:val="31"/>
        <w:spacing w:line="240" w:lineRule="auto"/>
        <w:jc w:val="right"/>
        <w:rPr>
          <w:rFonts w:ascii="GHEA Grapalat" w:hAnsi="GHEA Grapalat" w:cs="Arial"/>
          <w:b/>
          <w:lang w:val="es-ES"/>
        </w:rPr>
      </w:pPr>
      <w:r w:rsidRPr="0093002B">
        <w:rPr>
          <w:rFonts w:ascii="GHEA Grapalat" w:hAnsi="GHEA Grapalat" w:cs="Sylfaen"/>
          <w:b/>
          <w:lang w:val="hy-AM"/>
        </w:rPr>
        <w:t>«</w:t>
      </w:r>
      <w:r w:rsidRPr="00093231">
        <w:rPr>
          <w:rFonts w:ascii="GHEA Grapalat" w:hAnsi="GHEA Grapalat" w:cs="Sylfaen"/>
          <w:b/>
          <w:bCs/>
          <w:szCs w:val="28"/>
        </w:rPr>
        <w:t>ԱՄՄՄԴ</w:t>
      </w:r>
      <w:r w:rsidRPr="00DE1AA4">
        <w:rPr>
          <w:rFonts w:ascii="GHEA Grapalat" w:hAnsi="GHEA Grapalat" w:cs="Sylfaen"/>
          <w:b/>
          <w:bCs/>
          <w:szCs w:val="28"/>
          <w:lang w:val="pt-BR"/>
        </w:rPr>
        <w:t xml:space="preserve">- </w:t>
      </w:r>
      <w:r w:rsidRPr="00093231">
        <w:rPr>
          <w:rFonts w:ascii="GHEA Grapalat" w:hAnsi="GHEA Grapalat" w:cs="Sylfaen"/>
          <w:b/>
          <w:bCs/>
          <w:szCs w:val="28"/>
        </w:rPr>
        <w:t>ՀԲՄ</w:t>
      </w:r>
      <w:r>
        <w:rPr>
          <w:rFonts w:ascii="GHEA Grapalat" w:hAnsi="GHEA Grapalat" w:cs="Sylfaen"/>
          <w:b/>
          <w:bCs/>
          <w:szCs w:val="28"/>
        </w:rPr>
        <w:t>ԱՇ</w:t>
      </w:r>
      <w:r w:rsidRPr="00093231">
        <w:rPr>
          <w:rFonts w:ascii="GHEA Grapalat" w:hAnsi="GHEA Grapalat" w:cs="Sylfaen"/>
          <w:b/>
          <w:bCs/>
          <w:szCs w:val="28"/>
        </w:rPr>
        <w:t>ՁԲ</w:t>
      </w:r>
      <w:r w:rsidRPr="00DE1AA4">
        <w:rPr>
          <w:rFonts w:ascii="GHEA Grapalat" w:hAnsi="GHEA Grapalat" w:cs="Sylfaen"/>
          <w:b/>
          <w:bCs/>
          <w:szCs w:val="28"/>
          <w:lang w:val="pt-BR"/>
        </w:rPr>
        <w:t xml:space="preserve"> -2024/01</w:t>
      </w:r>
      <w:r w:rsidRPr="00DE1AA4">
        <w:rPr>
          <w:rFonts w:ascii="GHEA Grapalat" w:hAnsi="GHEA Grapalat" w:cs="Sylfaen"/>
          <w:szCs w:val="28"/>
          <w:lang w:val="pt-BR"/>
        </w:rPr>
        <w:t xml:space="preserve"> </w:t>
      </w:r>
      <w:r w:rsidRPr="0093002B">
        <w:rPr>
          <w:rFonts w:ascii="GHEA Grapalat" w:hAnsi="GHEA Grapalat" w:cs="Sylfaen"/>
          <w:b/>
          <w:lang w:val="hy-AM"/>
        </w:rPr>
        <w:t>»</w:t>
      </w:r>
      <w:r>
        <w:rPr>
          <w:rFonts w:ascii="GHEA Grapalat" w:hAnsi="GHEA Grapalat" w:cs="Sylfaen"/>
          <w:b/>
          <w:lang w:val="hy-AM"/>
        </w:rPr>
        <w:t xml:space="preserve"> </w:t>
      </w:r>
      <w:r w:rsidRPr="0093002B">
        <w:rPr>
          <w:rFonts w:ascii="GHEA Grapalat" w:hAnsi="GHEA Grapalat" w:cs="Sylfaen"/>
          <w:b/>
          <w:lang w:val="es-ES"/>
        </w:rPr>
        <w:t>ծածկագրով</w:t>
      </w:r>
    </w:p>
    <w:p w14:paraId="0F501002" w14:textId="77777777" w:rsidR="00BB1601" w:rsidRPr="0093002B" w:rsidRDefault="00BB1601" w:rsidP="00BB1601">
      <w:pPr>
        <w:pStyle w:val="31"/>
        <w:spacing w:line="240" w:lineRule="auto"/>
        <w:jc w:val="right"/>
        <w:rPr>
          <w:rFonts w:ascii="GHEA Grapalat" w:hAnsi="GHEA Grapalat" w:cs="Arial"/>
          <w:b/>
          <w:lang w:val="es-ES"/>
        </w:rPr>
      </w:pPr>
      <w:r>
        <w:rPr>
          <w:rFonts w:ascii="GHEA Grapalat" w:hAnsi="GHEA Grapalat" w:cs="Sylfaen"/>
          <w:b/>
          <w:lang w:val="es-ES"/>
        </w:rPr>
        <w:t xml:space="preserve">Հրատապ </w:t>
      </w:r>
      <w:r w:rsidRPr="0093002B">
        <w:rPr>
          <w:rFonts w:ascii="GHEA Grapalat" w:hAnsi="GHEA Grapalat" w:cs="Sylfaen"/>
          <w:b/>
          <w:lang w:val="es-ES"/>
        </w:rPr>
        <w:t>բաց</w:t>
      </w:r>
      <w:r w:rsidRPr="0093002B">
        <w:rPr>
          <w:rFonts w:ascii="GHEA Grapalat" w:hAnsi="GHEA Grapalat" w:cs="Arial"/>
          <w:b/>
          <w:lang w:val="es-ES"/>
        </w:rPr>
        <w:t xml:space="preserve"> </w:t>
      </w:r>
      <w:r w:rsidRPr="0093002B">
        <w:rPr>
          <w:rFonts w:ascii="GHEA Grapalat" w:hAnsi="GHEA Grapalat" w:cs="Sylfaen"/>
          <w:b/>
          <w:lang w:val="es-ES"/>
        </w:rPr>
        <w:t>մրցույթի</w:t>
      </w:r>
      <w:r w:rsidRPr="0093002B">
        <w:rPr>
          <w:rFonts w:ascii="GHEA Grapalat" w:hAnsi="GHEA Grapalat" w:cs="Arial"/>
          <w:b/>
          <w:lang w:val="es-ES"/>
        </w:rPr>
        <w:t xml:space="preserve"> </w:t>
      </w:r>
      <w:r w:rsidRPr="0093002B">
        <w:rPr>
          <w:rFonts w:ascii="GHEA Grapalat" w:hAnsi="GHEA Grapalat" w:cs="Sylfaen"/>
          <w:b/>
          <w:lang w:val="es-ES"/>
        </w:rPr>
        <w:t>հրավերի</w:t>
      </w:r>
    </w:p>
    <w:p w14:paraId="0D82D47A" w14:textId="77777777" w:rsidR="00B2572B" w:rsidRPr="00E6597C" w:rsidRDefault="00B2572B" w:rsidP="00EF3662">
      <w:pPr>
        <w:jc w:val="center"/>
        <w:rPr>
          <w:rFonts w:ascii="GHEA Grapalat" w:hAnsi="GHEA Grapalat" w:cs="Sylfaen"/>
          <w:b/>
          <w:lang w:val="es-ES"/>
        </w:rPr>
      </w:pPr>
    </w:p>
    <w:p w14:paraId="6F1E0530"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DB9FD78" w14:textId="77777777" w:rsidR="00B2572B" w:rsidRPr="00E6597C" w:rsidRDefault="001C642D"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w:t>
      </w:r>
      <w:r w:rsidR="00B2572B" w:rsidRPr="00E6597C">
        <w:rPr>
          <w:rFonts w:ascii="GHEA Grapalat" w:hAnsi="GHEA Grapalat" w:cs="Sylfaen"/>
          <w:color w:val="auto"/>
          <w:sz w:val="24"/>
          <w:szCs w:val="24"/>
          <w:lang w:val="es-ES"/>
        </w:rPr>
        <w:t xml:space="preserve"> մրցույթին մասնակցելու</w:t>
      </w:r>
      <w:r w:rsidR="00B2572B" w:rsidRPr="00E6597C">
        <w:rPr>
          <w:rFonts w:ascii="GHEA Grapalat" w:hAnsi="GHEA Grapalat" w:cs="Arial"/>
          <w:color w:val="auto"/>
          <w:sz w:val="24"/>
          <w:szCs w:val="24"/>
          <w:lang w:val="es-ES"/>
        </w:rPr>
        <w:t xml:space="preserve">  </w:t>
      </w:r>
    </w:p>
    <w:p w14:paraId="133DC854" w14:textId="77777777" w:rsidR="00B2572B" w:rsidRPr="00E6597C" w:rsidRDefault="00B2572B" w:rsidP="00EF3662">
      <w:pPr>
        <w:rPr>
          <w:lang w:val="es-ES" w:eastAsia="ru-RU"/>
        </w:rPr>
      </w:pPr>
    </w:p>
    <w:p w14:paraId="443AE900"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23097E7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3E45706D" w14:textId="77777777" w:rsidR="00B2572B" w:rsidRPr="00E6597C" w:rsidRDefault="00BE3047" w:rsidP="00EF3662">
      <w:pPr>
        <w:jc w:val="both"/>
        <w:rPr>
          <w:rFonts w:ascii="GHEA Grapalat" w:hAnsi="GHEA Grapalat"/>
          <w:sz w:val="22"/>
          <w:szCs w:val="22"/>
          <w:u w:val="single"/>
          <w:lang w:val="es-ES"/>
        </w:rPr>
      </w:pPr>
      <w:proofErr w:type="spellStart"/>
      <w:r>
        <w:rPr>
          <w:rFonts w:ascii="GHEA Grapalat" w:hAnsi="GHEA Grapalat"/>
          <w:i/>
          <w:lang w:val="ru-RU"/>
        </w:rPr>
        <w:t>Մյասնիկյանի</w:t>
      </w:r>
      <w:proofErr w:type="spellEnd"/>
      <w:r w:rsidRPr="00BE3047">
        <w:rPr>
          <w:rFonts w:ascii="GHEA Grapalat" w:hAnsi="GHEA Grapalat"/>
          <w:i/>
          <w:lang w:val="es-ES"/>
        </w:rPr>
        <w:t xml:space="preserve"> </w:t>
      </w:r>
      <w:proofErr w:type="spellStart"/>
      <w:r>
        <w:rPr>
          <w:rFonts w:ascii="GHEA Grapalat" w:hAnsi="GHEA Grapalat"/>
          <w:i/>
          <w:lang w:val="ru-RU"/>
        </w:rPr>
        <w:t>Արայի</w:t>
      </w:r>
      <w:proofErr w:type="spellEnd"/>
      <w:r w:rsidRPr="00BE3047">
        <w:rPr>
          <w:rFonts w:ascii="GHEA Grapalat" w:hAnsi="GHEA Grapalat"/>
          <w:i/>
          <w:lang w:val="es-ES"/>
        </w:rPr>
        <w:t xml:space="preserve"> </w:t>
      </w:r>
      <w:proofErr w:type="spellStart"/>
      <w:r>
        <w:rPr>
          <w:rFonts w:ascii="GHEA Grapalat" w:hAnsi="GHEA Grapalat"/>
          <w:i/>
          <w:lang w:val="ru-RU"/>
        </w:rPr>
        <w:t>անվան</w:t>
      </w:r>
      <w:proofErr w:type="spellEnd"/>
      <w:r w:rsidRPr="00BE3047">
        <w:rPr>
          <w:rFonts w:ascii="GHEA Grapalat" w:hAnsi="GHEA Grapalat"/>
          <w:i/>
          <w:lang w:val="es-ES"/>
        </w:rPr>
        <w:t xml:space="preserve"> </w:t>
      </w:r>
      <w:proofErr w:type="spellStart"/>
      <w:r>
        <w:rPr>
          <w:rFonts w:ascii="GHEA Grapalat" w:hAnsi="GHEA Grapalat"/>
          <w:i/>
          <w:lang w:val="ru-RU"/>
        </w:rPr>
        <w:t>միջն</w:t>
      </w:r>
      <w:proofErr w:type="spellEnd"/>
      <w:r w:rsidRPr="00BE3047">
        <w:rPr>
          <w:rFonts w:ascii="GHEA Grapalat" w:hAnsi="GHEA Grapalat"/>
          <w:i/>
          <w:lang w:val="es-ES"/>
        </w:rPr>
        <w:t>.</w:t>
      </w:r>
      <w:r w:rsidR="006E707E">
        <w:rPr>
          <w:rFonts w:ascii="GHEA Grapalat" w:hAnsi="GHEA Grapalat"/>
          <w:i/>
          <w:lang w:val="hy-AM"/>
        </w:rPr>
        <w:t xml:space="preserve"> դպրոց</w:t>
      </w:r>
      <w:r w:rsidR="006E707E" w:rsidRPr="006E707E">
        <w:rPr>
          <w:rFonts w:ascii="GHEA Grapalat" w:hAnsi="GHEA Grapalat"/>
          <w:i/>
          <w:lang w:val="es-ES"/>
        </w:rPr>
        <w:t xml:space="preserve"> </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sidR="00B2572B" w:rsidRPr="00E6597C">
        <w:rPr>
          <w:rFonts w:ascii="GHEA Grapalat" w:hAnsi="GHEA Grapalat"/>
          <w:sz w:val="22"/>
          <w:szCs w:val="22"/>
          <w:u w:val="single"/>
          <w:lang w:val="es-ES"/>
        </w:rPr>
        <w:t xml:space="preserve"> </w:t>
      </w:r>
      <w:r w:rsidR="002C6D57" w:rsidRPr="002C6D57">
        <w:rPr>
          <w:rFonts w:ascii="GHEA Grapalat" w:hAnsi="GHEA Grapalat" w:cs="Sylfaen"/>
          <w:i/>
          <w:sz w:val="20"/>
          <w:szCs w:val="20"/>
          <w:lang w:val="es-ES"/>
        </w:rPr>
        <w:tab/>
      </w:r>
      <w:r w:rsidRPr="00093231">
        <w:rPr>
          <w:rFonts w:ascii="GHEA Grapalat" w:hAnsi="GHEA Grapalat" w:cs="Sylfaen"/>
          <w:b/>
          <w:bCs/>
          <w:szCs w:val="28"/>
        </w:rPr>
        <w:t>ԱՄՄՄԴ</w:t>
      </w:r>
      <w:r w:rsidRPr="00DE1AA4">
        <w:rPr>
          <w:rFonts w:ascii="GHEA Grapalat" w:hAnsi="GHEA Grapalat" w:cs="Sylfaen"/>
          <w:b/>
          <w:bCs/>
          <w:szCs w:val="28"/>
          <w:lang w:val="pt-BR"/>
        </w:rPr>
        <w:t xml:space="preserve">- </w:t>
      </w:r>
      <w:r w:rsidRPr="00093231">
        <w:rPr>
          <w:rFonts w:ascii="GHEA Grapalat" w:hAnsi="GHEA Grapalat" w:cs="Sylfaen"/>
          <w:b/>
          <w:bCs/>
          <w:szCs w:val="28"/>
        </w:rPr>
        <w:t>ՀԲՄ</w:t>
      </w:r>
      <w:r>
        <w:rPr>
          <w:rFonts w:ascii="GHEA Grapalat" w:hAnsi="GHEA Grapalat" w:cs="Sylfaen"/>
          <w:b/>
          <w:bCs/>
          <w:szCs w:val="28"/>
        </w:rPr>
        <w:t>ԱՇ</w:t>
      </w:r>
      <w:r w:rsidRPr="00093231">
        <w:rPr>
          <w:rFonts w:ascii="GHEA Grapalat" w:hAnsi="GHEA Grapalat" w:cs="Sylfaen"/>
          <w:b/>
          <w:bCs/>
          <w:szCs w:val="28"/>
        </w:rPr>
        <w:t>ՁԲ</w:t>
      </w:r>
      <w:r w:rsidRPr="00DE1AA4">
        <w:rPr>
          <w:rFonts w:ascii="GHEA Grapalat" w:hAnsi="GHEA Grapalat" w:cs="Sylfaen"/>
          <w:b/>
          <w:bCs/>
          <w:szCs w:val="28"/>
          <w:lang w:val="pt-BR"/>
        </w:rPr>
        <w:t>-</w:t>
      </w:r>
      <w:r w:rsidRPr="00BE3047">
        <w:rPr>
          <w:rFonts w:ascii="GHEA Grapalat" w:hAnsi="GHEA Grapalat" w:cs="Sylfaen"/>
          <w:b/>
          <w:bCs/>
          <w:szCs w:val="28"/>
          <w:lang w:val="es-ES"/>
        </w:rPr>
        <w:t xml:space="preserve"> </w:t>
      </w:r>
      <w:r w:rsidRPr="00DE1AA4">
        <w:rPr>
          <w:rFonts w:ascii="GHEA Grapalat" w:hAnsi="GHEA Grapalat" w:cs="Sylfaen"/>
          <w:b/>
          <w:bCs/>
          <w:szCs w:val="28"/>
          <w:lang w:val="pt-BR"/>
        </w:rPr>
        <w:t>2024/01</w:t>
      </w:r>
      <w:r w:rsidRPr="00DE1AA4">
        <w:rPr>
          <w:rFonts w:ascii="GHEA Grapalat" w:hAnsi="GHEA Grapalat" w:cs="Sylfaen"/>
          <w:szCs w:val="28"/>
          <w:lang w:val="pt-BR"/>
        </w:rPr>
        <w:t xml:space="preserve"> </w:t>
      </w:r>
      <w:r w:rsidR="00B2572B" w:rsidRPr="00E6597C">
        <w:rPr>
          <w:rFonts w:ascii="GHEA Grapalat" w:hAnsi="GHEA Grapalat" w:cs="Sylfaen"/>
          <w:sz w:val="20"/>
          <w:szCs w:val="20"/>
          <w:lang w:val="es-ES"/>
        </w:rPr>
        <w:t>ծածկագրով հայտարարված</w:t>
      </w:r>
    </w:p>
    <w:p w14:paraId="08F6CD3C"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7F2C1CC8"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5A592861"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296EF7AB"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1201A37" w14:textId="77777777" w:rsidR="00B2572B" w:rsidRPr="00E6597C" w:rsidRDefault="00B2572B" w:rsidP="00EF3662">
      <w:pPr>
        <w:jc w:val="both"/>
        <w:rPr>
          <w:rFonts w:ascii="GHEA Grapalat" w:hAnsi="GHEA Grapalat"/>
          <w:sz w:val="12"/>
          <w:szCs w:val="12"/>
          <w:u w:val="single"/>
          <w:lang w:val="es-ES"/>
        </w:rPr>
      </w:pPr>
    </w:p>
    <w:p w14:paraId="679A6135"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2890150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3A849C05"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0C622ECE"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2DAA5726" w14:textId="77777777" w:rsidR="00B2572B" w:rsidRPr="00E6597C" w:rsidDel="00437CDB" w:rsidRDefault="00B2572B" w:rsidP="00EF3662">
      <w:pPr>
        <w:jc w:val="both"/>
        <w:rPr>
          <w:rFonts w:ascii="GHEA Grapalat" w:hAnsi="GHEA Grapalat" w:cs="Sylfaen"/>
          <w:sz w:val="20"/>
          <w:szCs w:val="20"/>
          <w:lang w:val="es-ES"/>
        </w:rPr>
      </w:pPr>
    </w:p>
    <w:p w14:paraId="7ADE1D20"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6104A0A"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29F52D63"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3DDAFAF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14D9D070"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031E06D9"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31F9621D"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4735BD9E" w14:textId="77777777" w:rsidR="00B2572B" w:rsidRPr="008747C6" w:rsidRDefault="00B2572B" w:rsidP="00EF3662">
      <w:pPr>
        <w:jc w:val="right"/>
        <w:rPr>
          <w:rFonts w:ascii="GHEA Grapalat" w:hAnsi="GHEA Grapalat"/>
          <w:sz w:val="10"/>
          <w:szCs w:val="10"/>
          <w:u w:val="single"/>
          <w:lang w:val="es-ES"/>
        </w:rPr>
      </w:pPr>
    </w:p>
    <w:p w14:paraId="73B82106"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79D7E015"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69BC7E09" w14:textId="77777777" w:rsidR="003257F0" w:rsidRPr="008747C6" w:rsidRDefault="003257F0" w:rsidP="003257F0">
      <w:pPr>
        <w:jc w:val="right"/>
        <w:rPr>
          <w:rFonts w:ascii="GHEA Grapalat" w:hAnsi="GHEA Grapalat"/>
          <w:sz w:val="10"/>
          <w:szCs w:val="10"/>
          <w:lang w:val="hy-AM"/>
        </w:rPr>
      </w:pPr>
    </w:p>
    <w:p w14:paraId="7F3C1B92" w14:textId="77777777" w:rsidR="003257F0" w:rsidRPr="008747C6" w:rsidRDefault="003257F0" w:rsidP="003257F0">
      <w:pPr>
        <w:ind w:firstLine="708"/>
        <w:jc w:val="both"/>
        <w:rPr>
          <w:rFonts w:ascii="GHEA Grapalat" w:hAnsi="GHEA Grapalat" w:cs="Arial"/>
          <w:sz w:val="20"/>
          <w:szCs w:val="20"/>
          <w:lang w:val="hy-AM"/>
        </w:rPr>
      </w:pPr>
    </w:p>
    <w:p w14:paraId="3FFABD5B"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113F15B7"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3C30D629"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3894C414"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3E32FD4C"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52C11C5"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46B27F25" w14:textId="77777777"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BE3047" w:rsidRPr="00093231">
        <w:rPr>
          <w:rFonts w:ascii="GHEA Grapalat" w:hAnsi="GHEA Grapalat" w:cs="Sylfaen"/>
          <w:b/>
          <w:bCs/>
          <w:szCs w:val="28"/>
        </w:rPr>
        <w:t>ԱՄՄՄԴ</w:t>
      </w:r>
      <w:r w:rsidR="00BE3047" w:rsidRPr="00DE1AA4">
        <w:rPr>
          <w:rFonts w:ascii="GHEA Grapalat" w:hAnsi="GHEA Grapalat" w:cs="Sylfaen"/>
          <w:b/>
          <w:bCs/>
          <w:szCs w:val="28"/>
          <w:lang w:val="pt-BR"/>
        </w:rPr>
        <w:t xml:space="preserve">- </w:t>
      </w:r>
      <w:r w:rsidR="00BE3047" w:rsidRPr="00093231">
        <w:rPr>
          <w:rFonts w:ascii="GHEA Grapalat" w:hAnsi="GHEA Grapalat" w:cs="Sylfaen"/>
          <w:b/>
          <w:bCs/>
          <w:szCs w:val="28"/>
        </w:rPr>
        <w:t>ՀԲՄ</w:t>
      </w:r>
      <w:r w:rsidR="00BE3047">
        <w:rPr>
          <w:rFonts w:ascii="GHEA Grapalat" w:hAnsi="GHEA Grapalat" w:cs="Sylfaen"/>
          <w:b/>
          <w:bCs/>
          <w:szCs w:val="28"/>
        </w:rPr>
        <w:t>ԱՇ</w:t>
      </w:r>
      <w:r w:rsidR="00BE3047" w:rsidRPr="00093231">
        <w:rPr>
          <w:rFonts w:ascii="GHEA Grapalat" w:hAnsi="GHEA Grapalat" w:cs="Sylfaen"/>
          <w:b/>
          <w:bCs/>
          <w:szCs w:val="28"/>
        </w:rPr>
        <w:t>ՁԲ</w:t>
      </w:r>
      <w:r w:rsidR="00BE3047" w:rsidRPr="00DE1AA4">
        <w:rPr>
          <w:rFonts w:ascii="GHEA Grapalat" w:hAnsi="GHEA Grapalat" w:cs="Sylfaen"/>
          <w:b/>
          <w:bCs/>
          <w:szCs w:val="28"/>
          <w:lang w:val="pt-BR"/>
        </w:rPr>
        <w:t>-</w:t>
      </w:r>
      <w:r w:rsidR="00BE3047" w:rsidRPr="00BE3047">
        <w:rPr>
          <w:rFonts w:ascii="GHEA Grapalat" w:hAnsi="GHEA Grapalat" w:cs="Sylfaen"/>
          <w:b/>
          <w:bCs/>
          <w:szCs w:val="28"/>
          <w:lang w:val="es-ES"/>
        </w:rPr>
        <w:t xml:space="preserve"> </w:t>
      </w:r>
      <w:r w:rsidR="00BE3047" w:rsidRPr="00DE1AA4">
        <w:rPr>
          <w:rFonts w:ascii="GHEA Grapalat" w:hAnsi="GHEA Grapalat" w:cs="Sylfaen"/>
          <w:b/>
          <w:bCs/>
          <w:szCs w:val="28"/>
          <w:lang w:val="pt-BR"/>
        </w:rPr>
        <w:t>2024/01</w:t>
      </w:r>
      <w:r w:rsidR="00BE3047" w:rsidRPr="00DE1AA4">
        <w:rPr>
          <w:rFonts w:ascii="GHEA Grapalat" w:hAnsi="GHEA Grapalat" w:cs="Sylfaen"/>
          <w:szCs w:val="28"/>
          <w:lang w:val="pt-BR"/>
        </w:rPr>
        <w:t xml:space="preserve"> </w:t>
      </w:r>
      <w:r w:rsidR="006E707E">
        <w:rPr>
          <w:rFonts w:ascii="GHEA Grapalat" w:hAnsi="GHEA Grapalat" w:cs="Arial"/>
          <w:sz w:val="20"/>
          <w:szCs w:val="20"/>
          <w:lang w:val="es-ES"/>
        </w:rPr>
        <w:t>ծածկագրով  գնանշման</w:t>
      </w:r>
      <w:r w:rsidRPr="00265A5A">
        <w:rPr>
          <w:rFonts w:ascii="GHEA Grapalat" w:hAnsi="GHEA Grapalat" w:cs="Arial"/>
          <w:sz w:val="20"/>
          <w:szCs w:val="20"/>
          <w:lang w:val="es-ES"/>
        </w:rPr>
        <w:t xml:space="preserve">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48C47A58"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34965BE2"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074FC5BF" w14:textId="77777777"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BE3047" w:rsidRPr="00BE3047">
        <w:rPr>
          <w:rFonts w:ascii="GHEA Grapalat" w:hAnsi="GHEA Grapalat" w:cs="Sylfaen"/>
          <w:b/>
          <w:bCs/>
          <w:szCs w:val="28"/>
          <w:lang w:val="hy-AM"/>
        </w:rPr>
        <w:t>ԱՄՄՄԴ</w:t>
      </w:r>
      <w:r w:rsidR="00BE3047" w:rsidRPr="00DE1AA4">
        <w:rPr>
          <w:rFonts w:ascii="GHEA Grapalat" w:hAnsi="GHEA Grapalat" w:cs="Sylfaen"/>
          <w:b/>
          <w:bCs/>
          <w:szCs w:val="28"/>
          <w:lang w:val="pt-BR"/>
        </w:rPr>
        <w:t xml:space="preserve">- </w:t>
      </w:r>
      <w:r w:rsidR="00BE3047" w:rsidRPr="00BE3047">
        <w:rPr>
          <w:rFonts w:ascii="GHEA Grapalat" w:hAnsi="GHEA Grapalat" w:cs="Sylfaen"/>
          <w:b/>
          <w:bCs/>
          <w:szCs w:val="28"/>
          <w:lang w:val="hy-AM"/>
        </w:rPr>
        <w:t>ՀԲՄԱՇՁԲ</w:t>
      </w:r>
      <w:r w:rsidR="00BE3047" w:rsidRPr="00DE1AA4">
        <w:rPr>
          <w:rFonts w:ascii="GHEA Grapalat" w:hAnsi="GHEA Grapalat" w:cs="Sylfaen"/>
          <w:b/>
          <w:bCs/>
          <w:szCs w:val="28"/>
          <w:lang w:val="pt-BR"/>
        </w:rPr>
        <w:t>-</w:t>
      </w:r>
      <w:r w:rsidR="00BE3047" w:rsidRPr="00BE3047">
        <w:rPr>
          <w:rFonts w:ascii="GHEA Grapalat" w:hAnsi="GHEA Grapalat" w:cs="Sylfaen"/>
          <w:b/>
          <w:bCs/>
          <w:szCs w:val="28"/>
          <w:lang w:val="es-ES"/>
        </w:rPr>
        <w:t xml:space="preserve"> </w:t>
      </w:r>
      <w:r w:rsidR="00BE3047" w:rsidRPr="00DE1AA4">
        <w:rPr>
          <w:rFonts w:ascii="GHEA Grapalat" w:hAnsi="GHEA Grapalat" w:cs="Sylfaen"/>
          <w:b/>
          <w:bCs/>
          <w:szCs w:val="28"/>
          <w:lang w:val="pt-BR"/>
        </w:rPr>
        <w:t>2024/01</w:t>
      </w:r>
      <w:r w:rsidR="00BE3047" w:rsidRPr="00DE1AA4">
        <w:rPr>
          <w:rFonts w:ascii="GHEA Grapalat" w:hAnsi="GHEA Grapalat" w:cs="Sylfaen"/>
          <w:szCs w:val="28"/>
          <w:lang w:val="pt-BR"/>
        </w:rPr>
        <w:t xml:space="preserve"> </w:t>
      </w:r>
      <w:r w:rsidR="006C3873" w:rsidRPr="00265A5A">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A61DF4B"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37C00ED9"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5E066310"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36133A8C"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AB9EF9E"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6A2A434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72650F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2A0CDD3A"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4A8FC8D2" w14:textId="77777777" w:rsidR="0091590A" w:rsidRDefault="0091590A" w:rsidP="00A52F0E">
      <w:pPr>
        <w:jc w:val="both"/>
        <w:rPr>
          <w:rFonts w:ascii="GHEA Grapalat" w:hAnsi="GHEA Grapalat" w:cs="Arial"/>
          <w:sz w:val="20"/>
          <w:szCs w:val="20"/>
          <w:lang w:val="es-ES"/>
        </w:rPr>
      </w:pPr>
    </w:p>
    <w:p w14:paraId="0917F676"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7756BBFE"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55770924" w14:textId="77777777" w:rsidR="00A52F0E" w:rsidRPr="0091590A" w:rsidRDefault="00A52F0E" w:rsidP="0091590A">
      <w:pPr>
        <w:jc w:val="both"/>
        <w:rPr>
          <w:rFonts w:ascii="GHEA Grapalat" w:hAnsi="GHEA Grapalat"/>
          <w:sz w:val="22"/>
          <w:szCs w:val="22"/>
          <w:lang w:val="hy-AM"/>
        </w:rPr>
      </w:pPr>
    </w:p>
    <w:p w14:paraId="52A68C4F"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5A61918F" w14:textId="77777777" w:rsidR="006C3873" w:rsidRPr="00E6597C" w:rsidRDefault="006C3873" w:rsidP="006C3873">
      <w:pPr>
        <w:jc w:val="right"/>
        <w:rPr>
          <w:rFonts w:ascii="GHEA Grapalat" w:hAnsi="GHEA Grapalat"/>
          <w:sz w:val="10"/>
          <w:szCs w:val="10"/>
          <w:lang w:val="es-ES"/>
        </w:rPr>
      </w:pPr>
    </w:p>
    <w:p w14:paraId="6C19F323" w14:textId="77777777"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3A917DE7" w14:textId="77777777" w:rsidR="002E11D1" w:rsidRPr="00E6597C" w:rsidRDefault="002E11D1" w:rsidP="00CE3A99">
      <w:pPr>
        <w:ind w:firstLine="708"/>
        <w:jc w:val="both"/>
        <w:rPr>
          <w:rFonts w:ascii="GHEA Grapalat" w:hAnsi="GHEA Grapalat"/>
          <w:sz w:val="20"/>
          <w:lang w:val="es-ES"/>
        </w:rPr>
      </w:pPr>
    </w:p>
    <w:p w14:paraId="7A97C7E1" w14:textId="77777777" w:rsidR="00E97AB0" w:rsidRPr="00E6597C" w:rsidRDefault="00E97AB0" w:rsidP="00CE3A99">
      <w:pPr>
        <w:ind w:firstLine="708"/>
        <w:jc w:val="both"/>
        <w:rPr>
          <w:rFonts w:ascii="GHEA Grapalat" w:hAnsi="GHEA Grapalat"/>
          <w:sz w:val="20"/>
          <w:lang w:val="es-ES"/>
        </w:rPr>
      </w:pPr>
    </w:p>
    <w:p w14:paraId="2BDBEF16" w14:textId="77777777" w:rsidR="00E97AB0" w:rsidRPr="00E6597C" w:rsidRDefault="00E97AB0" w:rsidP="00CE3A99">
      <w:pPr>
        <w:ind w:firstLine="708"/>
        <w:jc w:val="both"/>
        <w:rPr>
          <w:rFonts w:ascii="GHEA Grapalat" w:hAnsi="GHEA Grapalat"/>
          <w:sz w:val="20"/>
          <w:lang w:val="es-ES"/>
        </w:rPr>
      </w:pPr>
    </w:p>
    <w:p w14:paraId="2F6FEBA5" w14:textId="77777777" w:rsidR="00B2572B" w:rsidRPr="00E6597C" w:rsidRDefault="00B2572B" w:rsidP="00EF3662">
      <w:pPr>
        <w:jc w:val="both"/>
        <w:rPr>
          <w:rFonts w:ascii="GHEA Grapalat" w:hAnsi="GHEA Grapalat"/>
          <w:sz w:val="20"/>
          <w:lang w:val="es-ES"/>
        </w:rPr>
      </w:pPr>
    </w:p>
    <w:p w14:paraId="73AFEBCF" w14:textId="77777777" w:rsidR="00B2572B" w:rsidRPr="00E6597C" w:rsidRDefault="00B2572B" w:rsidP="00EF3662">
      <w:pPr>
        <w:jc w:val="both"/>
        <w:rPr>
          <w:rFonts w:ascii="GHEA Grapalat" w:hAnsi="GHEA Grapalat"/>
          <w:sz w:val="20"/>
          <w:lang w:val="es-ES"/>
        </w:rPr>
      </w:pPr>
    </w:p>
    <w:p w14:paraId="3EF6605B"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0CDB5C27" w14:textId="77777777" w:rsidR="00B2572B" w:rsidRPr="00F6523E" w:rsidRDefault="00B2572B" w:rsidP="00EF3662">
      <w:pPr>
        <w:jc w:val="both"/>
        <w:rPr>
          <w:rFonts w:ascii="GHEA Grapalat" w:hAnsi="GHEA Grapalat" w:cs="Arial"/>
          <w:sz w:val="20"/>
          <w:vertAlign w:val="superscript"/>
          <w:lang w:val="es-ES"/>
        </w:rPr>
      </w:pPr>
    </w:p>
    <w:p w14:paraId="566AF685"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6080288D" w14:textId="77777777"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2FA09A11" w14:textId="77777777" w:rsidR="00B2572B" w:rsidRPr="00F6523E" w:rsidRDefault="00B2572B" w:rsidP="00EF3662">
      <w:pPr>
        <w:pStyle w:val="31"/>
        <w:spacing w:line="240" w:lineRule="auto"/>
        <w:jc w:val="right"/>
        <w:rPr>
          <w:rFonts w:ascii="GHEA Grapalat" w:hAnsi="GHEA Grapalat"/>
          <w:b/>
          <w:lang w:val="hy-AM"/>
        </w:rPr>
      </w:pPr>
    </w:p>
    <w:p w14:paraId="3F4346C8" w14:textId="77777777" w:rsidR="00B2572B" w:rsidRPr="00F6523E" w:rsidRDefault="00B2572B" w:rsidP="00EF3662">
      <w:pPr>
        <w:pStyle w:val="31"/>
        <w:spacing w:line="240" w:lineRule="auto"/>
        <w:jc w:val="right"/>
        <w:rPr>
          <w:rFonts w:ascii="GHEA Grapalat" w:hAnsi="GHEA Grapalat"/>
          <w:b/>
          <w:lang w:val="hy-AM"/>
        </w:rPr>
      </w:pPr>
    </w:p>
    <w:p w14:paraId="12FF40DF" w14:textId="77777777" w:rsidR="00F6523E" w:rsidRDefault="00F6523E" w:rsidP="00F6523E">
      <w:pPr>
        <w:pStyle w:val="af2"/>
        <w:jc w:val="both"/>
        <w:rPr>
          <w:rFonts w:ascii="GHEA Grapalat" w:hAnsi="GHEA Grapalat"/>
          <w:i/>
          <w:sz w:val="16"/>
          <w:szCs w:val="16"/>
          <w:lang w:val="hy-AM"/>
        </w:rPr>
      </w:pPr>
    </w:p>
    <w:p w14:paraId="65687929" w14:textId="77777777" w:rsidR="00F6523E" w:rsidRDefault="00F6523E" w:rsidP="00F6523E">
      <w:pPr>
        <w:pStyle w:val="af2"/>
        <w:jc w:val="both"/>
        <w:rPr>
          <w:rFonts w:ascii="GHEA Grapalat" w:hAnsi="GHEA Grapalat"/>
          <w:i/>
          <w:sz w:val="16"/>
          <w:szCs w:val="16"/>
          <w:lang w:val="hy-AM"/>
        </w:rPr>
      </w:pPr>
    </w:p>
    <w:p w14:paraId="73FD050A" w14:textId="77777777" w:rsidR="00F6523E" w:rsidRDefault="00F6523E" w:rsidP="00F6523E">
      <w:pPr>
        <w:pStyle w:val="af2"/>
        <w:jc w:val="both"/>
        <w:rPr>
          <w:rFonts w:ascii="GHEA Grapalat" w:hAnsi="GHEA Grapalat"/>
          <w:i/>
          <w:sz w:val="16"/>
          <w:szCs w:val="16"/>
          <w:lang w:val="hy-AM"/>
        </w:rPr>
      </w:pPr>
    </w:p>
    <w:p w14:paraId="4CB74718" w14:textId="77777777" w:rsidR="00F6523E" w:rsidRDefault="00F6523E" w:rsidP="00F6523E">
      <w:pPr>
        <w:pStyle w:val="af2"/>
        <w:jc w:val="both"/>
        <w:rPr>
          <w:rFonts w:ascii="GHEA Grapalat" w:hAnsi="GHEA Grapalat"/>
          <w:i/>
          <w:sz w:val="16"/>
          <w:szCs w:val="16"/>
          <w:lang w:val="hy-AM"/>
        </w:rPr>
      </w:pPr>
    </w:p>
    <w:p w14:paraId="2E2F444D" w14:textId="77777777" w:rsidR="00F6523E" w:rsidRDefault="00F6523E" w:rsidP="00F6523E">
      <w:pPr>
        <w:pStyle w:val="af2"/>
        <w:jc w:val="both"/>
        <w:rPr>
          <w:rFonts w:ascii="GHEA Grapalat" w:hAnsi="GHEA Grapalat"/>
          <w:i/>
          <w:sz w:val="16"/>
          <w:szCs w:val="16"/>
          <w:lang w:val="hy-AM"/>
        </w:rPr>
      </w:pPr>
    </w:p>
    <w:p w14:paraId="665C1CFB" w14:textId="77777777" w:rsidR="00F6523E" w:rsidRDefault="00F6523E" w:rsidP="00F6523E">
      <w:pPr>
        <w:pStyle w:val="af2"/>
        <w:jc w:val="both"/>
        <w:rPr>
          <w:rFonts w:ascii="GHEA Grapalat" w:hAnsi="GHEA Grapalat"/>
          <w:i/>
          <w:sz w:val="16"/>
          <w:szCs w:val="16"/>
          <w:lang w:val="hy-AM"/>
        </w:rPr>
      </w:pPr>
    </w:p>
    <w:p w14:paraId="76D0AF4F" w14:textId="77777777" w:rsidR="00F6523E" w:rsidRDefault="00F6523E" w:rsidP="00F6523E">
      <w:pPr>
        <w:pStyle w:val="af2"/>
        <w:jc w:val="both"/>
        <w:rPr>
          <w:rFonts w:ascii="GHEA Grapalat" w:hAnsi="GHEA Grapalat"/>
          <w:i/>
          <w:sz w:val="16"/>
          <w:szCs w:val="16"/>
          <w:lang w:val="hy-AM"/>
        </w:rPr>
      </w:pPr>
    </w:p>
    <w:p w14:paraId="3EE259A4" w14:textId="77777777" w:rsidR="00F6523E" w:rsidRDefault="00F6523E" w:rsidP="00F6523E">
      <w:pPr>
        <w:pStyle w:val="af2"/>
        <w:jc w:val="both"/>
        <w:rPr>
          <w:rFonts w:ascii="GHEA Grapalat" w:hAnsi="GHEA Grapalat"/>
          <w:i/>
          <w:sz w:val="16"/>
          <w:szCs w:val="16"/>
          <w:lang w:val="hy-AM"/>
        </w:rPr>
      </w:pPr>
    </w:p>
    <w:p w14:paraId="0C95D0CF" w14:textId="77777777"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6A783BB6" w14:textId="77777777" w:rsidR="00F6523E" w:rsidRPr="00F6523E" w:rsidRDefault="00F6523E" w:rsidP="00F6523E">
      <w:pPr>
        <w:pStyle w:val="af2"/>
        <w:jc w:val="both"/>
        <w:rPr>
          <w:rFonts w:ascii="GHEA Grapalat" w:hAnsi="GHEA Grapalat"/>
          <w:i/>
          <w:sz w:val="16"/>
          <w:szCs w:val="16"/>
          <w:lang w:val="hy-AM"/>
        </w:rPr>
      </w:pPr>
    </w:p>
    <w:p w14:paraId="21979CE5" w14:textId="77777777"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506AC69F" w14:textId="77777777"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2B529BE7" w14:textId="77777777"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B33B41A" w14:textId="77777777" w:rsidR="00F6523E" w:rsidRPr="00F6523E" w:rsidRDefault="00F6523E" w:rsidP="00F6523E">
      <w:pPr>
        <w:pStyle w:val="af2"/>
        <w:jc w:val="both"/>
        <w:rPr>
          <w:rFonts w:ascii="GHEA Grapalat" w:hAnsi="GHEA Grapalat"/>
          <w:i/>
          <w:sz w:val="16"/>
          <w:szCs w:val="16"/>
          <w:lang w:val="hy-AM"/>
        </w:rPr>
      </w:pPr>
    </w:p>
    <w:p w14:paraId="2991125A"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3D79D66B"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0623AAE7" w14:textId="77777777" w:rsidR="00B31F4C" w:rsidRPr="00AD3BB8" w:rsidRDefault="00B31F4C" w:rsidP="00B31F4C">
      <w:pPr>
        <w:pStyle w:val="3"/>
        <w:spacing w:line="240" w:lineRule="auto"/>
        <w:ind w:firstLine="567"/>
        <w:jc w:val="right"/>
        <w:rPr>
          <w:rFonts w:ascii="GHEA Grapalat" w:hAnsi="GHEA Grapalat" w:cs="Arial"/>
          <w:b/>
          <w:i w:val="0"/>
          <w:lang w:val="hy-AM"/>
        </w:rPr>
      </w:pPr>
      <w:r w:rsidRPr="00AD3BB8">
        <w:rPr>
          <w:rFonts w:ascii="GHEA Grapalat" w:hAnsi="GHEA Grapalat" w:cs="Sylfaen"/>
          <w:b/>
          <w:i w:val="0"/>
          <w:lang w:val="hy-AM"/>
        </w:rPr>
        <w:t>Հավելված</w:t>
      </w:r>
      <w:r w:rsidRPr="00AD3BB8">
        <w:rPr>
          <w:rFonts w:ascii="GHEA Grapalat" w:hAnsi="GHEA Grapalat" w:cs="Arial"/>
          <w:b/>
          <w:i w:val="0"/>
          <w:lang w:val="hy-AM"/>
        </w:rPr>
        <w:t xml:space="preserve"> 1.1</w:t>
      </w:r>
    </w:p>
    <w:p w14:paraId="21602634" w14:textId="77777777" w:rsidR="00B31F4C" w:rsidRPr="00AD3BB8" w:rsidRDefault="00B31F4C" w:rsidP="00B31F4C">
      <w:pPr>
        <w:pStyle w:val="31"/>
        <w:spacing w:line="240" w:lineRule="auto"/>
        <w:jc w:val="right"/>
        <w:rPr>
          <w:rFonts w:ascii="GHEA Grapalat" w:hAnsi="GHEA Grapalat" w:cs="Arial"/>
          <w:b/>
          <w:lang w:val="hy-AM"/>
        </w:rPr>
      </w:pPr>
      <w:r w:rsidRPr="0093002B">
        <w:rPr>
          <w:rFonts w:ascii="GHEA Grapalat" w:hAnsi="GHEA Grapalat" w:cs="Sylfaen"/>
          <w:b/>
          <w:lang w:val="hy-AM"/>
        </w:rPr>
        <w:t>«</w:t>
      </w:r>
      <w:r w:rsidRPr="005404B0">
        <w:rPr>
          <w:rFonts w:ascii="GHEA Grapalat" w:hAnsi="GHEA Grapalat" w:cs="Sylfaen"/>
          <w:b/>
          <w:bCs/>
          <w:szCs w:val="28"/>
          <w:lang w:val="hy-AM"/>
        </w:rPr>
        <w:t>ԱՄՄՄԴ</w:t>
      </w:r>
      <w:r w:rsidRPr="00DE1AA4">
        <w:rPr>
          <w:rFonts w:ascii="GHEA Grapalat" w:hAnsi="GHEA Grapalat" w:cs="Sylfaen"/>
          <w:b/>
          <w:bCs/>
          <w:szCs w:val="28"/>
          <w:lang w:val="pt-BR"/>
        </w:rPr>
        <w:t xml:space="preserve">- </w:t>
      </w:r>
      <w:r w:rsidRPr="005404B0">
        <w:rPr>
          <w:rFonts w:ascii="GHEA Grapalat" w:hAnsi="GHEA Grapalat" w:cs="Sylfaen"/>
          <w:b/>
          <w:bCs/>
          <w:szCs w:val="28"/>
          <w:lang w:val="hy-AM"/>
        </w:rPr>
        <w:t>ՀԲՄԱՇՁԲ</w:t>
      </w:r>
      <w:r w:rsidRPr="00DE1AA4">
        <w:rPr>
          <w:rFonts w:ascii="GHEA Grapalat" w:hAnsi="GHEA Grapalat" w:cs="Sylfaen"/>
          <w:b/>
          <w:bCs/>
          <w:szCs w:val="28"/>
          <w:lang w:val="pt-BR"/>
        </w:rPr>
        <w:t xml:space="preserve"> -2024/01</w:t>
      </w:r>
      <w:r w:rsidRPr="00DE1AA4">
        <w:rPr>
          <w:rFonts w:ascii="GHEA Grapalat" w:hAnsi="GHEA Grapalat" w:cs="Sylfaen"/>
          <w:szCs w:val="28"/>
          <w:lang w:val="pt-BR"/>
        </w:rPr>
        <w:t xml:space="preserve"> </w:t>
      </w:r>
      <w:r w:rsidRPr="0093002B">
        <w:rPr>
          <w:rFonts w:ascii="GHEA Grapalat" w:hAnsi="GHEA Grapalat" w:cs="Sylfaen"/>
          <w:b/>
          <w:lang w:val="hy-AM"/>
        </w:rPr>
        <w:t>»</w:t>
      </w:r>
      <w:r w:rsidRPr="00AD3BB8">
        <w:rPr>
          <w:rFonts w:ascii="GHEA Grapalat" w:hAnsi="GHEA Grapalat" w:cs="Sylfaen"/>
          <w:b/>
          <w:lang w:val="hy-AM"/>
        </w:rPr>
        <w:t>ծածկագրով</w:t>
      </w:r>
    </w:p>
    <w:p w14:paraId="00A65AE8" w14:textId="77777777" w:rsidR="00B31F4C" w:rsidRPr="00AD3BB8" w:rsidRDefault="00B31F4C" w:rsidP="00B31F4C">
      <w:pPr>
        <w:pStyle w:val="31"/>
        <w:spacing w:line="240" w:lineRule="auto"/>
        <w:jc w:val="right"/>
        <w:rPr>
          <w:rFonts w:ascii="GHEA Grapalat" w:hAnsi="GHEA Grapalat" w:cs="Arial"/>
          <w:b/>
          <w:lang w:val="hy-AM"/>
        </w:rPr>
      </w:pPr>
      <w:r>
        <w:rPr>
          <w:rFonts w:ascii="GHEA Grapalat" w:hAnsi="GHEA Grapalat" w:cs="Sylfaen"/>
          <w:b/>
          <w:lang w:val="hy-AM"/>
        </w:rPr>
        <w:t xml:space="preserve">Հրատապ </w:t>
      </w:r>
      <w:r w:rsidRPr="00AD3BB8">
        <w:rPr>
          <w:rFonts w:ascii="GHEA Grapalat" w:hAnsi="GHEA Grapalat" w:cs="Sylfaen"/>
          <w:b/>
          <w:lang w:val="hy-AM"/>
        </w:rPr>
        <w:t>բաց</w:t>
      </w:r>
      <w:r w:rsidRPr="00AD3BB8">
        <w:rPr>
          <w:rFonts w:ascii="GHEA Grapalat" w:hAnsi="GHEA Grapalat" w:cs="Arial"/>
          <w:b/>
          <w:lang w:val="hy-AM"/>
        </w:rPr>
        <w:t xml:space="preserve"> մրցույթի </w:t>
      </w:r>
      <w:r w:rsidRPr="00AD3BB8">
        <w:rPr>
          <w:rFonts w:ascii="GHEA Grapalat" w:hAnsi="GHEA Grapalat" w:cs="Sylfaen"/>
          <w:b/>
          <w:lang w:val="hy-AM"/>
        </w:rPr>
        <w:t>հրավերի</w:t>
      </w:r>
    </w:p>
    <w:p w14:paraId="08FA2ABC" w14:textId="77777777" w:rsidR="000B1088" w:rsidRPr="007B5542" w:rsidRDefault="000B1088" w:rsidP="000B1088">
      <w:pPr>
        <w:ind w:left="-66"/>
        <w:jc w:val="center"/>
        <w:rPr>
          <w:rFonts w:ascii="GHEA Grapalat" w:hAnsi="GHEA Grapalat"/>
          <w:b/>
          <w:lang w:val="hy-AM"/>
        </w:rPr>
      </w:pPr>
    </w:p>
    <w:p w14:paraId="00462779" w14:textId="77777777" w:rsidR="000B1088" w:rsidRDefault="000B1088" w:rsidP="000B1088">
      <w:pPr>
        <w:pStyle w:val="3"/>
        <w:spacing w:line="240" w:lineRule="auto"/>
        <w:ind w:firstLine="567"/>
        <w:jc w:val="left"/>
        <w:rPr>
          <w:rFonts w:ascii="GHEA Grapalat" w:hAnsi="GHEA Grapalat"/>
          <w:b/>
          <w:lang w:val="hy-AM"/>
        </w:rPr>
      </w:pPr>
    </w:p>
    <w:p w14:paraId="1E64FC47"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232EEB2D"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5A00F07B" w14:textId="77777777" w:rsidR="006E3999" w:rsidRPr="009F5C16" w:rsidRDefault="006E3999" w:rsidP="006E3999">
      <w:pPr>
        <w:ind w:firstLine="567"/>
        <w:jc w:val="both"/>
        <w:rPr>
          <w:rFonts w:ascii="GHEA Grapalat" w:hAnsi="GHEA Grapalat" w:cs="Arial"/>
          <w:sz w:val="20"/>
          <w:szCs w:val="20"/>
          <w:u w:val="single"/>
          <w:lang w:val="es-ES"/>
        </w:rPr>
      </w:pPr>
    </w:p>
    <w:p w14:paraId="711679AE" w14:textId="77777777" w:rsidR="006E3999" w:rsidRPr="009F5C16" w:rsidRDefault="006E3999" w:rsidP="006E3999">
      <w:pPr>
        <w:ind w:firstLine="567"/>
        <w:jc w:val="both"/>
        <w:rPr>
          <w:rFonts w:ascii="GHEA Grapalat" w:hAnsi="GHEA Grapalat" w:cs="Arial"/>
          <w:sz w:val="20"/>
          <w:szCs w:val="20"/>
          <w:u w:val="single"/>
          <w:lang w:val="es-ES"/>
        </w:rPr>
      </w:pPr>
    </w:p>
    <w:p w14:paraId="06470C63" w14:textId="77777777" w:rsidR="00B31F4C" w:rsidRPr="00AD3BB8" w:rsidRDefault="006E3999" w:rsidP="00B31F4C">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2C6D57" w:rsidRPr="002C6D57">
        <w:rPr>
          <w:rFonts w:ascii="GHEA Grapalat" w:hAnsi="GHEA Grapalat" w:cs="Sylfaen"/>
          <w:i/>
          <w:sz w:val="20"/>
          <w:szCs w:val="20"/>
          <w:lang w:val="es-ES"/>
        </w:rPr>
        <w:tab/>
      </w:r>
      <w:r w:rsidR="00B31F4C" w:rsidRPr="0093002B">
        <w:rPr>
          <w:rFonts w:ascii="GHEA Grapalat" w:hAnsi="GHEA Grapalat" w:cs="Sylfaen"/>
          <w:b/>
          <w:lang w:val="hy-AM"/>
        </w:rPr>
        <w:t>«</w:t>
      </w:r>
      <w:r w:rsidR="00B31F4C" w:rsidRPr="00093231">
        <w:rPr>
          <w:rFonts w:ascii="GHEA Grapalat" w:hAnsi="GHEA Grapalat" w:cs="Sylfaen"/>
          <w:b/>
          <w:bCs/>
          <w:sz w:val="20"/>
          <w:szCs w:val="28"/>
        </w:rPr>
        <w:t>ԱՄՄՄԴ</w:t>
      </w:r>
      <w:r w:rsidR="00B31F4C" w:rsidRPr="00DE1AA4">
        <w:rPr>
          <w:rFonts w:ascii="GHEA Grapalat" w:hAnsi="GHEA Grapalat" w:cs="Sylfaen"/>
          <w:b/>
          <w:bCs/>
          <w:sz w:val="20"/>
          <w:szCs w:val="28"/>
          <w:lang w:val="pt-BR"/>
        </w:rPr>
        <w:t xml:space="preserve">- </w:t>
      </w:r>
      <w:r w:rsidR="00B31F4C" w:rsidRPr="00093231">
        <w:rPr>
          <w:rFonts w:ascii="GHEA Grapalat" w:hAnsi="GHEA Grapalat" w:cs="Sylfaen"/>
          <w:b/>
          <w:bCs/>
          <w:sz w:val="20"/>
          <w:szCs w:val="28"/>
        </w:rPr>
        <w:t>ՀԲՄ</w:t>
      </w:r>
      <w:r w:rsidR="00B31F4C">
        <w:rPr>
          <w:rFonts w:ascii="GHEA Grapalat" w:hAnsi="GHEA Grapalat" w:cs="Sylfaen"/>
          <w:b/>
          <w:bCs/>
          <w:szCs w:val="28"/>
        </w:rPr>
        <w:t>ԱՇ</w:t>
      </w:r>
      <w:r w:rsidR="00B31F4C" w:rsidRPr="00093231">
        <w:rPr>
          <w:rFonts w:ascii="GHEA Grapalat" w:hAnsi="GHEA Grapalat" w:cs="Sylfaen"/>
          <w:b/>
          <w:bCs/>
          <w:sz w:val="20"/>
          <w:szCs w:val="28"/>
        </w:rPr>
        <w:t>ՁԲ</w:t>
      </w:r>
      <w:r w:rsidR="00B31F4C" w:rsidRPr="00DE1AA4">
        <w:rPr>
          <w:rFonts w:ascii="GHEA Grapalat" w:hAnsi="GHEA Grapalat" w:cs="Sylfaen"/>
          <w:b/>
          <w:bCs/>
          <w:sz w:val="20"/>
          <w:szCs w:val="28"/>
          <w:lang w:val="pt-BR"/>
        </w:rPr>
        <w:t xml:space="preserve"> -2024/01</w:t>
      </w:r>
      <w:r w:rsidR="00B31F4C" w:rsidRPr="00DE1AA4">
        <w:rPr>
          <w:rFonts w:ascii="GHEA Grapalat" w:hAnsi="GHEA Grapalat" w:cs="Sylfaen"/>
          <w:sz w:val="20"/>
          <w:szCs w:val="28"/>
          <w:lang w:val="pt-BR"/>
        </w:rPr>
        <w:t xml:space="preserve"> </w:t>
      </w:r>
      <w:r w:rsidR="00B31F4C" w:rsidRPr="0093002B">
        <w:rPr>
          <w:rFonts w:ascii="GHEA Grapalat" w:hAnsi="GHEA Grapalat" w:cs="Sylfaen"/>
          <w:b/>
          <w:lang w:val="hy-AM"/>
        </w:rPr>
        <w:t>»</w:t>
      </w:r>
    </w:p>
    <w:p w14:paraId="6EB2F553" w14:textId="77777777" w:rsidR="006E3999" w:rsidRPr="009F5C16" w:rsidRDefault="002C6D57" w:rsidP="006E3999">
      <w:pPr>
        <w:ind w:firstLine="567"/>
        <w:jc w:val="both"/>
        <w:rPr>
          <w:rFonts w:ascii="GHEA Grapalat" w:hAnsi="GHEA Grapalat" w:cs="Arial"/>
          <w:sz w:val="20"/>
          <w:szCs w:val="20"/>
          <w:lang w:val="es-ES"/>
        </w:rPr>
      </w:pPr>
      <w:r w:rsidRPr="002C6D57">
        <w:rPr>
          <w:rFonts w:ascii="GHEA Grapalat" w:hAnsi="GHEA Grapalat" w:cs="Sylfaen"/>
          <w:i/>
          <w:sz w:val="20"/>
          <w:szCs w:val="20"/>
          <w:lang w:val="es-ES"/>
        </w:rPr>
        <w:t>1</w:t>
      </w:r>
      <w:r>
        <w:rPr>
          <w:rFonts w:ascii="GHEA Grapalat" w:hAnsi="GHEA Grapalat"/>
          <w:i/>
          <w:lang w:val="af-ZA"/>
        </w:rPr>
        <w:t xml:space="preserve"> </w:t>
      </w:r>
      <w:r w:rsidRPr="00E6597C">
        <w:rPr>
          <w:rFonts w:ascii="GHEA Grapalat" w:hAnsi="GHEA Grapalat"/>
          <w:i/>
          <w:u w:val="single"/>
          <w:lang w:val="af-ZA"/>
        </w:rPr>
        <w:t xml:space="preserve">       </w:t>
      </w:r>
    </w:p>
    <w:p w14:paraId="627A564E"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0A4DD092" w14:textId="77777777"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66472988" w14:textId="77777777" w:rsidR="006E3999" w:rsidRPr="009F5C16" w:rsidRDefault="006E3999" w:rsidP="009F5C16">
      <w:pPr>
        <w:rPr>
          <w:lang w:val="es-ES"/>
        </w:rPr>
      </w:pPr>
    </w:p>
    <w:p w14:paraId="531144F6" w14:textId="77777777" w:rsidR="000B1088" w:rsidRPr="009F5C16" w:rsidRDefault="000B1088" w:rsidP="000B1088">
      <w:pPr>
        <w:pStyle w:val="3"/>
        <w:spacing w:line="240" w:lineRule="auto"/>
        <w:ind w:firstLine="567"/>
        <w:jc w:val="left"/>
        <w:rPr>
          <w:rFonts w:ascii="GHEA Grapalat" w:hAnsi="GHEA Grapalat"/>
          <w:b/>
          <w:lang w:val="es-ES"/>
        </w:rPr>
      </w:pPr>
    </w:p>
    <w:p w14:paraId="588F6330" w14:textId="77777777" w:rsidR="000B1088" w:rsidRPr="00CE1C61" w:rsidRDefault="000B1088" w:rsidP="000B1088">
      <w:pPr>
        <w:pStyle w:val="3"/>
        <w:spacing w:line="240" w:lineRule="auto"/>
        <w:ind w:firstLine="567"/>
        <w:jc w:val="left"/>
        <w:rPr>
          <w:rFonts w:ascii="GHEA Grapalat" w:hAnsi="GHEA Grapalat"/>
          <w:b/>
          <w:lang w:val="es-ES"/>
        </w:rPr>
      </w:pPr>
    </w:p>
    <w:p w14:paraId="0FDD0FC4" w14:textId="77777777" w:rsidR="000B1088" w:rsidRPr="007B5542" w:rsidRDefault="000B1088" w:rsidP="000B1088">
      <w:pPr>
        <w:rPr>
          <w:rFonts w:ascii="GHEA Grapalat" w:hAnsi="GHEA Grapalat"/>
          <w:sz w:val="20"/>
          <w:lang w:val="es-ES"/>
        </w:rPr>
      </w:pPr>
    </w:p>
    <w:p w14:paraId="2EB29830"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148535F1"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5573237C" w14:textId="77777777" w:rsidR="000B1088" w:rsidRPr="0053699F" w:rsidRDefault="000B1088" w:rsidP="000B1088">
      <w:pPr>
        <w:jc w:val="right"/>
        <w:rPr>
          <w:rFonts w:ascii="GHEA Grapalat" w:hAnsi="GHEA Grapalat" w:cs="Sylfaen"/>
          <w:sz w:val="20"/>
          <w:lang w:val="hy-AM"/>
        </w:rPr>
      </w:pPr>
    </w:p>
    <w:p w14:paraId="3D252A15" w14:textId="77777777" w:rsidR="000B1088" w:rsidRPr="0053699F" w:rsidRDefault="000B1088" w:rsidP="000B1088">
      <w:pPr>
        <w:jc w:val="right"/>
        <w:rPr>
          <w:rFonts w:ascii="GHEA Grapalat" w:hAnsi="GHEA Grapalat" w:cs="Sylfaen"/>
          <w:sz w:val="20"/>
          <w:lang w:val="hy-AM"/>
        </w:rPr>
      </w:pPr>
    </w:p>
    <w:p w14:paraId="55CC3FE5"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17BC0CFC" w14:textId="77777777" w:rsidR="000B1088" w:rsidRPr="007B5542" w:rsidRDefault="000B1088" w:rsidP="000B1088">
      <w:pPr>
        <w:jc w:val="right"/>
        <w:rPr>
          <w:rFonts w:ascii="GHEA Grapalat" w:hAnsi="GHEA Grapalat"/>
          <w:sz w:val="20"/>
          <w:lang w:val="hy-AM"/>
        </w:rPr>
      </w:pPr>
    </w:p>
    <w:p w14:paraId="244ADC64" w14:textId="77777777" w:rsidR="000B1088" w:rsidRPr="007B5542" w:rsidRDefault="000B1088" w:rsidP="000B1088">
      <w:pPr>
        <w:jc w:val="right"/>
        <w:rPr>
          <w:rFonts w:ascii="GHEA Grapalat" w:hAnsi="GHEA Grapalat"/>
          <w:sz w:val="20"/>
          <w:lang w:val="hy-AM"/>
        </w:rPr>
      </w:pPr>
    </w:p>
    <w:p w14:paraId="66F5AEAF"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A3B5EEA" w14:textId="77777777" w:rsidR="00A52F0E" w:rsidRDefault="00A52F0E" w:rsidP="000B1088">
      <w:pPr>
        <w:pStyle w:val="31"/>
        <w:spacing w:line="240" w:lineRule="auto"/>
        <w:ind w:firstLine="0"/>
        <w:jc w:val="right"/>
        <w:rPr>
          <w:rFonts w:ascii="GHEA Grapalat" w:hAnsi="GHEA Grapalat"/>
          <w:b/>
          <w:lang w:val="hy-AM"/>
        </w:rPr>
      </w:pPr>
    </w:p>
    <w:p w14:paraId="52B53410" w14:textId="77777777" w:rsidR="00A52F0E" w:rsidRDefault="00A52F0E" w:rsidP="000B1088">
      <w:pPr>
        <w:pStyle w:val="31"/>
        <w:spacing w:line="240" w:lineRule="auto"/>
        <w:ind w:firstLine="0"/>
        <w:jc w:val="right"/>
        <w:rPr>
          <w:rFonts w:ascii="GHEA Grapalat" w:hAnsi="GHEA Grapalat"/>
          <w:b/>
          <w:lang w:val="hy-AM"/>
        </w:rPr>
      </w:pPr>
    </w:p>
    <w:p w14:paraId="0C9B29CD" w14:textId="77777777" w:rsidR="00A52F0E" w:rsidRDefault="00A52F0E" w:rsidP="000B1088">
      <w:pPr>
        <w:pStyle w:val="31"/>
        <w:spacing w:line="240" w:lineRule="auto"/>
        <w:ind w:firstLine="0"/>
        <w:jc w:val="right"/>
        <w:rPr>
          <w:rFonts w:ascii="GHEA Grapalat" w:hAnsi="GHEA Grapalat"/>
          <w:b/>
          <w:lang w:val="hy-AM"/>
        </w:rPr>
      </w:pPr>
    </w:p>
    <w:p w14:paraId="379F44BC" w14:textId="77777777" w:rsidR="00A52F0E" w:rsidRDefault="00A52F0E" w:rsidP="000B1088">
      <w:pPr>
        <w:pStyle w:val="31"/>
        <w:spacing w:line="240" w:lineRule="auto"/>
        <w:ind w:firstLine="0"/>
        <w:jc w:val="right"/>
        <w:rPr>
          <w:rFonts w:ascii="GHEA Grapalat" w:hAnsi="GHEA Grapalat"/>
          <w:b/>
          <w:lang w:val="hy-AM"/>
        </w:rPr>
      </w:pPr>
    </w:p>
    <w:p w14:paraId="741CC107" w14:textId="77777777" w:rsidR="00A52F0E" w:rsidRDefault="00A52F0E" w:rsidP="000B1088">
      <w:pPr>
        <w:pStyle w:val="31"/>
        <w:spacing w:line="240" w:lineRule="auto"/>
        <w:ind w:firstLine="0"/>
        <w:jc w:val="right"/>
        <w:rPr>
          <w:rFonts w:ascii="GHEA Grapalat" w:hAnsi="GHEA Grapalat"/>
          <w:b/>
          <w:lang w:val="hy-AM"/>
        </w:rPr>
      </w:pPr>
    </w:p>
    <w:p w14:paraId="0E26167E" w14:textId="77777777" w:rsidR="00A52F0E" w:rsidRDefault="00A52F0E" w:rsidP="000B1088">
      <w:pPr>
        <w:pStyle w:val="31"/>
        <w:spacing w:line="240" w:lineRule="auto"/>
        <w:ind w:firstLine="0"/>
        <w:jc w:val="right"/>
        <w:rPr>
          <w:rFonts w:ascii="GHEA Grapalat" w:hAnsi="GHEA Grapalat"/>
          <w:b/>
          <w:lang w:val="hy-AM"/>
        </w:rPr>
      </w:pPr>
    </w:p>
    <w:p w14:paraId="66399771" w14:textId="77777777" w:rsidR="00A52F0E" w:rsidRDefault="00A52F0E" w:rsidP="000B1088">
      <w:pPr>
        <w:pStyle w:val="31"/>
        <w:spacing w:line="240" w:lineRule="auto"/>
        <w:ind w:firstLine="0"/>
        <w:jc w:val="right"/>
        <w:rPr>
          <w:rFonts w:ascii="GHEA Grapalat" w:hAnsi="GHEA Grapalat"/>
          <w:b/>
          <w:lang w:val="hy-AM"/>
        </w:rPr>
      </w:pPr>
    </w:p>
    <w:p w14:paraId="4A73C8AE" w14:textId="77777777" w:rsidR="00A52F0E" w:rsidRDefault="00A52F0E" w:rsidP="000B1088">
      <w:pPr>
        <w:pStyle w:val="31"/>
        <w:spacing w:line="240" w:lineRule="auto"/>
        <w:ind w:firstLine="0"/>
        <w:jc w:val="right"/>
        <w:rPr>
          <w:rFonts w:ascii="GHEA Grapalat" w:hAnsi="GHEA Grapalat"/>
          <w:b/>
          <w:lang w:val="hy-AM"/>
        </w:rPr>
      </w:pPr>
    </w:p>
    <w:p w14:paraId="56E69400" w14:textId="77777777" w:rsidR="00A52F0E" w:rsidRDefault="00A52F0E" w:rsidP="000B1088">
      <w:pPr>
        <w:pStyle w:val="31"/>
        <w:spacing w:line="240" w:lineRule="auto"/>
        <w:ind w:firstLine="0"/>
        <w:jc w:val="right"/>
        <w:rPr>
          <w:rFonts w:ascii="GHEA Grapalat" w:hAnsi="GHEA Grapalat"/>
          <w:b/>
          <w:lang w:val="hy-AM"/>
        </w:rPr>
      </w:pPr>
    </w:p>
    <w:p w14:paraId="66C8A734" w14:textId="77777777" w:rsidR="00A52F0E" w:rsidRDefault="00A52F0E" w:rsidP="000B1088">
      <w:pPr>
        <w:pStyle w:val="31"/>
        <w:spacing w:line="240" w:lineRule="auto"/>
        <w:ind w:firstLine="0"/>
        <w:jc w:val="right"/>
        <w:rPr>
          <w:rFonts w:ascii="GHEA Grapalat" w:hAnsi="GHEA Grapalat"/>
          <w:b/>
          <w:lang w:val="hy-AM"/>
        </w:rPr>
      </w:pPr>
    </w:p>
    <w:p w14:paraId="3AC3629D" w14:textId="77777777" w:rsidR="00A52F0E" w:rsidRDefault="00A52F0E" w:rsidP="000B1088">
      <w:pPr>
        <w:pStyle w:val="31"/>
        <w:spacing w:line="240" w:lineRule="auto"/>
        <w:ind w:firstLine="0"/>
        <w:jc w:val="right"/>
        <w:rPr>
          <w:rFonts w:ascii="GHEA Grapalat" w:hAnsi="GHEA Grapalat"/>
          <w:b/>
          <w:lang w:val="hy-AM"/>
        </w:rPr>
      </w:pPr>
    </w:p>
    <w:p w14:paraId="74AAEA03" w14:textId="77777777" w:rsidR="00A52F0E" w:rsidRDefault="00A52F0E" w:rsidP="000B1088">
      <w:pPr>
        <w:pStyle w:val="31"/>
        <w:spacing w:line="240" w:lineRule="auto"/>
        <w:ind w:firstLine="0"/>
        <w:jc w:val="right"/>
        <w:rPr>
          <w:rFonts w:ascii="GHEA Grapalat" w:hAnsi="GHEA Grapalat"/>
          <w:b/>
          <w:lang w:val="hy-AM"/>
        </w:rPr>
      </w:pPr>
    </w:p>
    <w:p w14:paraId="5BE07225" w14:textId="77777777" w:rsidR="00A52F0E" w:rsidRDefault="00A52F0E" w:rsidP="000B1088">
      <w:pPr>
        <w:pStyle w:val="31"/>
        <w:spacing w:line="240" w:lineRule="auto"/>
        <w:ind w:firstLine="0"/>
        <w:jc w:val="right"/>
        <w:rPr>
          <w:rFonts w:ascii="GHEA Grapalat" w:hAnsi="GHEA Grapalat"/>
          <w:b/>
          <w:lang w:val="hy-AM"/>
        </w:rPr>
      </w:pPr>
    </w:p>
    <w:p w14:paraId="4C87D56D" w14:textId="77777777" w:rsidR="00A52F0E" w:rsidRDefault="00A52F0E" w:rsidP="000B1088">
      <w:pPr>
        <w:pStyle w:val="31"/>
        <w:spacing w:line="240" w:lineRule="auto"/>
        <w:ind w:firstLine="0"/>
        <w:jc w:val="right"/>
        <w:rPr>
          <w:rFonts w:ascii="GHEA Grapalat" w:hAnsi="GHEA Grapalat"/>
          <w:b/>
          <w:lang w:val="hy-AM"/>
        </w:rPr>
      </w:pPr>
    </w:p>
    <w:p w14:paraId="1213843A" w14:textId="77777777" w:rsidR="00A52F0E" w:rsidRDefault="00A52F0E" w:rsidP="000B1088">
      <w:pPr>
        <w:pStyle w:val="31"/>
        <w:spacing w:line="240" w:lineRule="auto"/>
        <w:ind w:firstLine="0"/>
        <w:jc w:val="right"/>
        <w:rPr>
          <w:rFonts w:ascii="GHEA Grapalat" w:hAnsi="GHEA Grapalat"/>
          <w:b/>
          <w:lang w:val="hy-AM"/>
        </w:rPr>
      </w:pPr>
    </w:p>
    <w:p w14:paraId="11C45F71" w14:textId="77777777" w:rsidR="00A52F0E" w:rsidRDefault="00A52F0E" w:rsidP="000B1088">
      <w:pPr>
        <w:pStyle w:val="31"/>
        <w:spacing w:line="240" w:lineRule="auto"/>
        <w:ind w:firstLine="0"/>
        <w:jc w:val="right"/>
        <w:rPr>
          <w:rFonts w:ascii="GHEA Grapalat" w:hAnsi="GHEA Grapalat"/>
          <w:b/>
          <w:lang w:val="hy-AM"/>
        </w:rPr>
      </w:pPr>
    </w:p>
    <w:p w14:paraId="358E38A2" w14:textId="77777777" w:rsidR="00A52F0E" w:rsidRDefault="00A52F0E" w:rsidP="000B1088">
      <w:pPr>
        <w:pStyle w:val="31"/>
        <w:spacing w:line="240" w:lineRule="auto"/>
        <w:ind w:firstLine="0"/>
        <w:jc w:val="right"/>
        <w:rPr>
          <w:rFonts w:ascii="GHEA Grapalat" w:hAnsi="GHEA Grapalat"/>
          <w:b/>
          <w:lang w:val="hy-AM"/>
        </w:rPr>
      </w:pPr>
    </w:p>
    <w:p w14:paraId="2C1F7CBD" w14:textId="77777777" w:rsidR="00A52F0E" w:rsidRDefault="00A52F0E" w:rsidP="000B1088">
      <w:pPr>
        <w:pStyle w:val="31"/>
        <w:spacing w:line="240" w:lineRule="auto"/>
        <w:ind w:firstLine="0"/>
        <w:jc w:val="right"/>
        <w:rPr>
          <w:rFonts w:ascii="GHEA Grapalat" w:hAnsi="GHEA Grapalat"/>
          <w:b/>
          <w:lang w:val="hy-AM"/>
        </w:rPr>
      </w:pPr>
    </w:p>
    <w:p w14:paraId="4F0128FD" w14:textId="77777777" w:rsidR="00A52F0E" w:rsidRDefault="00A52F0E" w:rsidP="000B1088">
      <w:pPr>
        <w:pStyle w:val="31"/>
        <w:spacing w:line="240" w:lineRule="auto"/>
        <w:ind w:firstLine="0"/>
        <w:jc w:val="right"/>
        <w:rPr>
          <w:rFonts w:ascii="GHEA Grapalat" w:hAnsi="GHEA Grapalat"/>
          <w:b/>
          <w:lang w:val="hy-AM"/>
        </w:rPr>
      </w:pPr>
    </w:p>
    <w:p w14:paraId="7A8E52F0" w14:textId="77777777" w:rsidR="00A52F0E" w:rsidRDefault="00A52F0E" w:rsidP="000B1088">
      <w:pPr>
        <w:pStyle w:val="31"/>
        <w:spacing w:line="240" w:lineRule="auto"/>
        <w:ind w:firstLine="0"/>
        <w:jc w:val="right"/>
        <w:rPr>
          <w:rFonts w:ascii="GHEA Grapalat" w:hAnsi="GHEA Grapalat"/>
          <w:b/>
          <w:lang w:val="hy-AM"/>
        </w:rPr>
      </w:pPr>
    </w:p>
    <w:p w14:paraId="4110CA02" w14:textId="77777777" w:rsidR="00A52F0E" w:rsidRDefault="00A52F0E" w:rsidP="000B1088">
      <w:pPr>
        <w:pStyle w:val="31"/>
        <w:spacing w:line="240" w:lineRule="auto"/>
        <w:ind w:firstLine="0"/>
        <w:jc w:val="right"/>
        <w:rPr>
          <w:rFonts w:ascii="GHEA Grapalat" w:hAnsi="GHEA Grapalat"/>
          <w:b/>
          <w:lang w:val="hy-AM"/>
        </w:rPr>
      </w:pPr>
    </w:p>
    <w:p w14:paraId="3C227C47" w14:textId="77777777" w:rsidR="00A52F0E" w:rsidRDefault="00A52F0E" w:rsidP="000B1088">
      <w:pPr>
        <w:pStyle w:val="31"/>
        <w:spacing w:line="240" w:lineRule="auto"/>
        <w:ind w:firstLine="0"/>
        <w:jc w:val="right"/>
        <w:rPr>
          <w:rFonts w:ascii="GHEA Grapalat" w:hAnsi="GHEA Grapalat"/>
          <w:b/>
          <w:lang w:val="hy-AM"/>
        </w:rPr>
      </w:pPr>
    </w:p>
    <w:p w14:paraId="1206898F" w14:textId="77777777" w:rsidR="00A52F0E" w:rsidRDefault="00A52F0E" w:rsidP="000B1088">
      <w:pPr>
        <w:pStyle w:val="31"/>
        <w:spacing w:line="240" w:lineRule="auto"/>
        <w:ind w:firstLine="0"/>
        <w:jc w:val="right"/>
        <w:rPr>
          <w:rFonts w:ascii="GHEA Grapalat" w:hAnsi="GHEA Grapalat"/>
          <w:b/>
          <w:lang w:val="hy-AM"/>
        </w:rPr>
      </w:pPr>
    </w:p>
    <w:p w14:paraId="1FD7FDA8" w14:textId="77777777" w:rsidR="00A52F0E" w:rsidRDefault="00A52F0E" w:rsidP="000B1088">
      <w:pPr>
        <w:pStyle w:val="31"/>
        <w:spacing w:line="240" w:lineRule="auto"/>
        <w:ind w:firstLine="0"/>
        <w:jc w:val="right"/>
        <w:rPr>
          <w:rFonts w:ascii="GHEA Grapalat" w:hAnsi="GHEA Grapalat"/>
          <w:b/>
          <w:lang w:val="hy-AM"/>
        </w:rPr>
      </w:pPr>
    </w:p>
    <w:p w14:paraId="3C2ACD2E" w14:textId="77777777" w:rsidR="00A52F0E" w:rsidRDefault="00A52F0E" w:rsidP="000B1088">
      <w:pPr>
        <w:pStyle w:val="31"/>
        <w:spacing w:line="240" w:lineRule="auto"/>
        <w:ind w:firstLine="0"/>
        <w:jc w:val="right"/>
        <w:rPr>
          <w:rFonts w:ascii="GHEA Grapalat" w:hAnsi="GHEA Grapalat"/>
          <w:b/>
          <w:lang w:val="hy-AM"/>
        </w:rPr>
      </w:pPr>
    </w:p>
    <w:p w14:paraId="510E2B90" w14:textId="77777777" w:rsidR="00A52F0E" w:rsidRDefault="00A52F0E" w:rsidP="000B1088">
      <w:pPr>
        <w:pStyle w:val="31"/>
        <w:spacing w:line="240" w:lineRule="auto"/>
        <w:ind w:firstLine="0"/>
        <w:jc w:val="right"/>
        <w:rPr>
          <w:rFonts w:ascii="GHEA Grapalat" w:hAnsi="GHEA Grapalat"/>
          <w:b/>
          <w:lang w:val="hy-AM"/>
        </w:rPr>
      </w:pPr>
    </w:p>
    <w:p w14:paraId="27AA0297" w14:textId="77777777" w:rsidR="00A52F0E" w:rsidRDefault="00A52F0E" w:rsidP="000B1088">
      <w:pPr>
        <w:pStyle w:val="31"/>
        <w:spacing w:line="240" w:lineRule="auto"/>
        <w:ind w:firstLine="0"/>
        <w:jc w:val="right"/>
        <w:rPr>
          <w:rFonts w:ascii="GHEA Grapalat" w:hAnsi="GHEA Grapalat"/>
          <w:b/>
          <w:lang w:val="hy-AM"/>
        </w:rPr>
      </w:pPr>
    </w:p>
    <w:p w14:paraId="40321513" w14:textId="77777777" w:rsidR="00A52F0E" w:rsidRDefault="00A52F0E" w:rsidP="000B1088">
      <w:pPr>
        <w:pStyle w:val="31"/>
        <w:spacing w:line="240" w:lineRule="auto"/>
        <w:ind w:firstLine="0"/>
        <w:jc w:val="right"/>
        <w:rPr>
          <w:rFonts w:ascii="GHEA Grapalat" w:hAnsi="GHEA Grapalat"/>
          <w:b/>
          <w:lang w:val="hy-AM"/>
        </w:rPr>
      </w:pPr>
    </w:p>
    <w:p w14:paraId="5C5F58E9" w14:textId="77777777" w:rsidR="00A52F0E" w:rsidRDefault="00A52F0E" w:rsidP="000B1088">
      <w:pPr>
        <w:pStyle w:val="31"/>
        <w:spacing w:line="240" w:lineRule="auto"/>
        <w:ind w:firstLine="0"/>
        <w:jc w:val="right"/>
        <w:rPr>
          <w:rFonts w:ascii="GHEA Grapalat" w:hAnsi="GHEA Grapalat"/>
          <w:b/>
          <w:lang w:val="hy-AM"/>
        </w:rPr>
      </w:pPr>
    </w:p>
    <w:p w14:paraId="50E2C8C5" w14:textId="77777777" w:rsidR="00A52F0E" w:rsidRDefault="00A52F0E" w:rsidP="000B1088">
      <w:pPr>
        <w:pStyle w:val="31"/>
        <w:spacing w:line="240" w:lineRule="auto"/>
        <w:ind w:firstLine="0"/>
        <w:jc w:val="right"/>
        <w:rPr>
          <w:rFonts w:ascii="GHEA Grapalat" w:hAnsi="GHEA Grapalat"/>
          <w:b/>
          <w:lang w:val="hy-AM"/>
        </w:rPr>
      </w:pPr>
    </w:p>
    <w:p w14:paraId="273D1D83"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6EA1EC4D" w14:textId="77777777" w:rsidR="003318A2" w:rsidRPr="00AD3BB8" w:rsidRDefault="003318A2" w:rsidP="003318A2">
      <w:pPr>
        <w:pStyle w:val="31"/>
        <w:spacing w:line="240" w:lineRule="auto"/>
        <w:jc w:val="right"/>
        <w:rPr>
          <w:rFonts w:ascii="GHEA Grapalat" w:hAnsi="GHEA Grapalat" w:cs="Arial"/>
          <w:b/>
          <w:lang w:val="hy-AM"/>
        </w:rPr>
      </w:pPr>
      <w:r w:rsidRPr="0093002B">
        <w:rPr>
          <w:rFonts w:ascii="GHEA Grapalat" w:hAnsi="GHEA Grapalat" w:cs="Sylfaen"/>
          <w:b/>
          <w:lang w:val="hy-AM"/>
        </w:rPr>
        <w:t xml:space="preserve"> «</w:t>
      </w:r>
      <w:r w:rsidRPr="005404B0">
        <w:rPr>
          <w:rFonts w:ascii="GHEA Grapalat" w:hAnsi="GHEA Grapalat" w:cs="Sylfaen"/>
          <w:b/>
          <w:bCs/>
          <w:szCs w:val="28"/>
          <w:lang w:val="hy-AM"/>
        </w:rPr>
        <w:t>ԱՄՄՄԴ</w:t>
      </w:r>
      <w:r w:rsidRPr="00DE1AA4">
        <w:rPr>
          <w:rFonts w:ascii="GHEA Grapalat" w:hAnsi="GHEA Grapalat" w:cs="Sylfaen"/>
          <w:b/>
          <w:bCs/>
          <w:szCs w:val="28"/>
          <w:lang w:val="pt-BR"/>
        </w:rPr>
        <w:t xml:space="preserve">- </w:t>
      </w:r>
      <w:r w:rsidRPr="005404B0">
        <w:rPr>
          <w:rFonts w:ascii="GHEA Grapalat" w:hAnsi="GHEA Grapalat" w:cs="Sylfaen"/>
          <w:b/>
          <w:bCs/>
          <w:szCs w:val="28"/>
          <w:lang w:val="hy-AM"/>
        </w:rPr>
        <w:t>ՀԲՄԱՇՁԲ</w:t>
      </w:r>
      <w:r w:rsidRPr="00DE1AA4">
        <w:rPr>
          <w:rFonts w:ascii="GHEA Grapalat" w:hAnsi="GHEA Grapalat" w:cs="Sylfaen"/>
          <w:b/>
          <w:bCs/>
          <w:szCs w:val="28"/>
          <w:lang w:val="pt-BR"/>
        </w:rPr>
        <w:t xml:space="preserve"> -2024/01</w:t>
      </w:r>
      <w:r w:rsidRPr="00DE1AA4">
        <w:rPr>
          <w:rFonts w:ascii="GHEA Grapalat" w:hAnsi="GHEA Grapalat" w:cs="Sylfaen"/>
          <w:szCs w:val="28"/>
          <w:lang w:val="pt-BR"/>
        </w:rPr>
        <w:t xml:space="preserve"> </w:t>
      </w:r>
      <w:r w:rsidRPr="0093002B">
        <w:rPr>
          <w:rFonts w:ascii="GHEA Grapalat" w:hAnsi="GHEA Grapalat" w:cs="Sylfaen"/>
          <w:b/>
          <w:lang w:val="hy-AM"/>
        </w:rPr>
        <w:t>»</w:t>
      </w:r>
      <w:r w:rsidRPr="00AD3BB8">
        <w:rPr>
          <w:rFonts w:ascii="GHEA Grapalat" w:hAnsi="GHEA Grapalat" w:cs="Sylfaen"/>
          <w:b/>
          <w:lang w:val="hy-AM"/>
        </w:rPr>
        <w:t>ծածկագրով</w:t>
      </w:r>
    </w:p>
    <w:p w14:paraId="54F32B46" w14:textId="77777777" w:rsidR="003318A2" w:rsidRPr="00AD3BB8" w:rsidRDefault="003318A2" w:rsidP="003318A2">
      <w:pPr>
        <w:pStyle w:val="31"/>
        <w:spacing w:line="240" w:lineRule="auto"/>
        <w:jc w:val="right"/>
        <w:rPr>
          <w:rFonts w:ascii="GHEA Grapalat" w:hAnsi="GHEA Grapalat" w:cs="Arial"/>
          <w:b/>
          <w:lang w:val="hy-AM"/>
        </w:rPr>
      </w:pPr>
      <w:r>
        <w:rPr>
          <w:rFonts w:ascii="GHEA Grapalat" w:hAnsi="GHEA Grapalat" w:cs="Sylfaen"/>
          <w:b/>
          <w:lang w:val="hy-AM"/>
        </w:rPr>
        <w:t xml:space="preserve">Հրատապ </w:t>
      </w:r>
      <w:r w:rsidRPr="00AD3BB8">
        <w:rPr>
          <w:rFonts w:ascii="GHEA Grapalat" w:hAnsi="GHEA Grapalat" w:cs="Sylfaen"/>
          <w:b/>
          <w:lang w:val="hy-AM"/>
        </w:rPr>
        <w:t>բաց</w:t>
      </w:r>
      <w:r w:rsidRPr="00AD3BB8">
        <w:rPr>
          <w:rFonts w:ascii="GHEA Grapalat" w:hAnsi="GHEA Grapalat" w:cs="Arial"/>
          <w:b/>
          <w:lang w:val="hy-AM"/>
        </w:rPr>
        <w:t xml:space="preserve"> մրցույթի </w:t>
      </w:r>
      <w:r w:rsidRPr="00AD3BB8">
        <w:rPr>
          <w:rFonts w:ascii="GHEA Grapalat" w:hAnsi="GHEA Grapalat" w:cs="Sylfaen"/>
          <w:b/>
          <w:lang w:val="hy-AM"/>
        </w:rPr>
        <w:t>հրավերի</w:t>
      </w:r>
    </w:p>
    <w:p w14:paraId="0FD00C73" w14:textId="77777777" w:rsidR="00A52F0E" w:rsidRDefault="00A52F0E" w:rsidP="003318A2">
      <w:pPr>
        <w:pStyle w:val="31"/>
        <w:spacing w:line="240" w:lineRule="auto"/>
        <w:jc w:val="right"/>
        <w:rPr>
          <w:rFonts w:ascii="GHEA Grapalat" w:hAnsi="GHEA Grapalat"/>
          <w:b/>
          <w:lang w:val="hy-AM"/>
        </w:rPr>
      </w:pPr>
    </w:p>
    <w:p w14:paraId="3B7A6075"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60D349AF"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4BEAEF8" w14:textId="77777777" w:rsidR="00A52F0E" w:rsidRPr="00A66FC2" w:rsidRDefault="00A52F0E" w:rsidP="00A52F0E">
      <w:pPr>
        <w:ind w:left="360" w:hanging="360"/>
        <w:jc w:val="center"/>
        <w:rPr>
          <w:rFonts w:ascii="GHEA Grapalat" w:eastAsia="GHEA Grapalat" w:hAnsi="GHEA Grapalat" w:cs="GHEA Grapalat"/>
          <w:lang w:val="hy-AM"/>
        </w:rPr>
      </w:pPr>
    </w:p>
    <w:p w14:paraId="424B2541"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7E0FB30"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8612"/>
      </w:tblGrid>
      <w:tr w:rsidR="00A52F0E" w:rsidRPr="00FD1EE4" w14:paraId="7C0591F9" w14:textId="77777777" w:rsidTr="00566DBC">
        <w:tc>
          <w:tcPr>
            <w:tcW w:w="2836" w:type="dxa"/>
            <w:shd w:val="clear" w:color="auto" w:fill="D9E2F3"/>
            <w:vAlign w:val="center"/>
          </w:tcPr>
          <w:p w14:paraId="6D1152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8612" w:type="dxa"/>
            <w:vAlign w:val="center"/>
          </w:tcPr>
          <w:p w14:paraId="4C9E9D4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29C000D" w14:textId="77777777" w:rsidTr="00566DBC">
        <w:tc>
          <w:tcPr>
            <w:tcW w:w="2836" w:type="dxa"/>
            <w:shd w:val="clear" w:color="auto" w:fill="D9E2F3"/>
            <w:vAlign w:val="center"/>
          </w:tcPr>
          <w:p w14:paraId="7CBDF91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8612" w:type="dxa"/>
            <w:vAlign w:val="center"/>
          </w:tcPr>
          <w:p w14:paraId="1F09B61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195F41D" w14:textId="77777777" w:rsidTr="00566DBC">
        <w:tc>
          <w:tcPr>
            <w:tcW w:w="2836" w:type="dxa"/>
            <w:shd w:val="clear" w:color="auto" w:fill="D9E2F3"/>
            <w:vAlign w:val="center"/>
          </w:tcPr>
          <w:p w14:paraId="45BACF2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8612" w:type="dxa"/>
            <w:vAlign w:val="center"/>
          </w:tcPr>
          <w:p w14:paraId="2AAB1D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9604796" w14:textId="77777777" w:rsidTr="00566DBC">
        <w:tc>
          <w:tcPr>
            <w:tcW w:w="2836" w:type="dxa"/>
            <w:shd w:val="clear" w:color="auto" w:fill="D9E2F3"/>
            <w:vAlign w:val="center"/>
          </w:tcPr>
          <w:p w14:paraId="70C2B18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8612" w:type="dxa"/>
            <w:vAlign w:val="center"/>
          </w:tcPr>
          <w:p w14:paraId="7820B22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210FF07" w14:textId="77777777" w:rsidTr="00566DBC">
        <w:tc>
          <w:tcPr>
            <w:tcW w:w="2836" w:type="dxa"/>
            <w:shd w:val="clear" w:color="auto" w:fill="D9E2F3"/>
            <w:vAlign w:val="center"/>
          </w:tcPr>
          <w:p w14:paraId="1DA6F3E0"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8612" w:type="dxa"/>
            <w:vAlign w:val="center"/>
          </w:tcPr>
          <w:p w14:paraId="28E69C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2CCCF5" w14:textId="77777777" w:rsidTr="00566DBC">
        <w:tc>
          <w:tcPr>
            <w:tcW w:w="2836" w:type="dxa"/>
            <w:shd w:val="clear" w:color="auto" w:fill="D9E2F3"/>
            <w:vAlign w:val="center"/>
          </w:tcPr>
          <w:p w14:paraId="51148AA8"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8612" w:type="dxa"/>
            <w:vAlign w:val="center"/>
          </w:tcPr>
          <w:p w14:paraId="1C18241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3A98E25" w14:textId="77777777" w:rsidTr="00566DBC">
        <w:tc>
          <w:tcPr>
            <w:tcW w:w="2836" w:type="dxa"/>
            <w:shd w:val="clear" w:color="auto" w:fill="D9E2F3"/>
            <w:vAlign w:val="center"/>
          </w:tcPr>
          <w:p w14:paraId="02BFCDF7"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8612" w:type="dxa"/>
            <w:vAlign w:val="center"/>
          </w:tcPr>
          <w:p w14:paraId="134D32FB" w14:textId="77777777" w:rsidR="00A52F0E" w:rsidRPr="00FD1EE4" w:rsidRDefault="00A52F0E" w:rsidP="00B1747C">
            <w:pPr>
              <w:spacing w:before="240" w:after="240"/>
              <w:rPr>
                <w:rFonts w:ascii="GHEA Grapalat" w:eastAsia="GHEA Grapalat" w:hAnsi="GHEA Grapalat" w:cs="GHEA Grapalat"/>
              </w:rPr>
            </w:pPr>
          </w:p>
        </w:tc>
      </w:tr>
    </w:tbl>
    <w:p w14:paraId="6ABEEC7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8613"/>
      </w:tblGrid>
      <w:tr w:rsidR="00A52F0E" w:rsidRPr="00FD1EE4" w14:paraId="0F8A5BDD" w14:textId="77777777" w:rsidTr="003401FC">
        <w:tc>
          <w:tcPr>
            <w:tcW w:w="2835" w:type="dxa"/>
            <w:shd w:val="clear" w:color="auto" w:fill="D9E2F3"/>
            <w:vAlign w:val="center"/>
          </w:tcPr>
          <w:p w14:paraId="3981A4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8613" w:type="dxa"/>
            <w:vAlign w:val="center"/>
          </w:tcPr>
          <w:p w14:paraId="3D8E1A0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EFF73B1" w14:textId="77777777" w:rsidTr="003401FC">
        <w:tc>
          <w:tcPr>
            <w:tcW w:w="2835" w:type="dxa"/>
            <w:shd w:val="clear" w:color="auto" w:fill="D9E2F3"/>
            <w:vAlign w:val="center"/>
          </w:tcPr>
          <w:p w14:paraId="49F2D96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8613" w:type="dxa"/>
            <w:vAlign w:val="center"/>
          </w:tcPr>
          <w:p w14:paraId="048BB731" w14:textId="77777777" w:rsidR="00A52F0E" w:rsidRPr="00FD1EE4" w:rsidRDefault="00A52F0E" w:rsidP="00B1747C">
            <w:pPr>
              <w:spacing w:before="240" w:after="240"/>
              <w:rPr>
                <w:rFonts w:ascii="GHEA Grapalat" w:eastAsia="GHEA Grapalat" w:hAnsi="GHEA Grapalat" w:cs="GHEA Grapalat"/>
              </w:rPr>
            </w:pPr>
          </w:p>
        </w:tc>
      </w:tr>
    </w:tbl>
    <w:p w14:paraId="2906438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8613"/>
      </w:tblGrid>
      <w:tr w:rsidR="00A52F0E" w:rsidRPr="00FD1EE4" w14:paraId="2313B016" w14:textId="77777777" w:rsidTr="003401FC">
        <w:tc>
          <w:tcPr>
            <w:tcW w:w="2835" w:type="dxa"/>
            <w:shd w:val="clear" w:color="auto" w:fill="D9E2F3"/>
            <w:vAlign w:val="center"/>
          </w:tcPr>
          <w:p w14:paraId="7059D0E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8613" w:type="dxa"/>
            <w:vAlign w:val="center"/>
          </w:tcPr>
          <w:p w14:paraId="40AF60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20BBB86" w14:textId="77777777" w:rsidTr="003401FC">
        <w:tc>
          <w:tcPr>
            <w:tcW w:w="2835" w:type="dxa"/>
            <w:shd w:val="clear" w:color="auto" w:fill="D9E2F3"/>
            <w:vAlign w:val="center"/>
          </w:tcPr>
          <w:p w14:paraId="4556F81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8613" w:type="dxa"/>
            <w:vAlign w:val="center"/>
          </w:tcPr>
          <w:p w14:paraId="3478316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833EC58" w14:textId="77777777" w:rsidTr="003401FC">
        <w:tc>
          <w:tcPr>
            <w:tcW w:w="2835" w:type="dxa"/>
            <w:shd w:val="clear" w:color="auto" w:fill="D9E2F3"/>
            <w:vAlign w:val="center"/>
          </w:tcPr>
          <w:p w14:paraId="1725B04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8613" w:type="dxa"/>
            <w:vAlign w:val="center"/>
          </w:tcPr>
          <w:p w14:paraId="1BE7D71B" w14:textId="77777777" w:rsidR="00A52F0E" w:rsidRPr="00FD1EE4" w:rsidRDefault="00A52F0E" w:rsidP="00B1747C">
            <w:pPr>
              <w:spacing w:before="240" w:after="240"/>
              <w:rPr>
                <w:rFonts w:ascii="GHEA Grapalat" w:eastAsia="GHEA Grapalat" w:hAnsi="GHEA Grapalat" w:cs="GHEA Grapalat"/>
              </w:rPr>
            </w:pPr>
          </w:p>
        </w:tc>
      </w:tr>
    </w:tbl>
    <w:p w14:paraId="6AFEB506" w14:textId="77777777" w:rsidR="00A52F0E" w:rsidRPr="00FD1EE4" w:rsidRDefault="00A52F0E" w:rsidP="00A52F0E">
      <w:pPr>
        <w:rPr>
          <w:rFonts w:ascii="GHEA Grapalat" w:eastAsia="GHEA Grapalat" w:hAnsi="GHEA Grapalat" w:cs="GHEA Grapalat"/>
        </w:rPr>
      </w:pPr>
    </w:p>
    <w:p w14:paraId="487384D7"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12BC080C"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528D62F7"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Ind w:w="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663"/>
      </w:tblGrid>
      <w:tr w:rsidR="00A52F0E" w:rsidRPr="00FD1EE4" w14:paraId="3311159A" w14:textId="77777777" w:rsidTr="000F4135">
        <w:tc>
          <w:tcPr>
            <w:tcW w:w="2835" w:type="dxa"/>
            <w:shd w:val="clear" w:color="auto" w:fill="D9E2F3"/>
            <w:vAlign w:val="center"/>
          </w:tcPr>
          <w:p w14:paraId="151A76D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7663" w:type="dxa"/>
            <w:vAlign w:val="center"/>
          </w:tcPr>
          <w:p w14:paraId="334D2F0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9E9421A" w14:textId="77777777" w:rsidTr="000F4135">
        <w:tc>
          <w:tcPr>
            <w:tcW w:w="2835" w:type="dxa"/>
            <w:shd w:val="clear" w:color="auto" w:fill="D9E2F3"/>
            <w:vAlign w:val="center"/>
          </w:tcPr>
          <w:p w14:paraId="31767F6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7663" w:type="dxa"/>
            <w:vAlign w:val="center"/>
          </w:tcPr>
          <w:p w14:paraId="2A034134" w14:textId="77777777" w:rsidR="00A52F0E" w:rsidRPr="00FD1EE4" w:rsidRDefault="00A52F0E" w:rsidP="00B1747C">
            <w:pPr>
              <w:spacing w:before="240" w:after="240"/>
              <w:rPr>
                <w:rFonts w:ascii="GHEA Grapalat" w:eastAsia="GHEA Grapalat" w:hAnsi="GHEA Grapalat" w:cs="GHEA Grapalat"/>
              </w:rPr>
            </w:pPr>
          </w:p>
        </w:tc>
      </w:tr>
    </w:tbl>
    <w:p w14:paraId="6499D3F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Ind w:w="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682"/>
      </w:tblGrid>
      <w:tr w:rsidR="00A52F0E" w:rsidRPr="00FD1EE4" w14:paraId="1F396A4A" w14:textId="77777777" w:rsidTr="000F4135">
        <w:tc>
          <w:tcPr>
            <w:tcW w:w="2835" w:type="dxa"/>
            <w:shd w:val="clear" w:color="auto" w:fill="D9E2F3"/>
            <w:vAlign w:val="center"/>
          </w:tcPr>
          <w:p w14:paraId="7C65492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7682" w:type="dxa"/>
            <w:vAlign w:val="center"/>
          </w:tcPr>
          <w:p w14:paraId="54B42D4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075F7A5" w14:textId="77777777" w:rsidTr="000F4135">
        <w:tc>
          <w:tcPr>
            <w:tcW w:w="2835" w:type="dxa"/>
            <w:shd w:val="clear" w:color="auto" w:fill="D9E2F3"/>
            <w:vAlign w:val="center"/>
          </w:tcPr>
          <w:p w14:paraId="78AF518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7682" w:type="dxa"/>
            <w:vAlign w:val="center"/>
          </w:tcPr>
          <w:p w14:paraId="78D78E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640448" w14:textId="77777777" w:rsidTr="000F4135">
        <w:tc>
          <w:tcPr>
            <w:tcW w:w="2835" w:type="dxa"/>
            <w:shd w:val="clear" w:color="auto" w:fill="D9E2F3"/>
            <w:vAlign w:val="center"/>
          </w:tcPr>
          <w:p w14:paraId="48AA17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7682" w:type="dxa"/>
            <w:vAlign w:val="center"/>
          </w:tcPr>
          <w:p w14:paraId="404E00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9D44C6B" w14:textId="77777777" w:rsidTr="000F4135">
        <w:tc>
          <w:tcPr>
            <w:tcW w:w="2835" w:type="dxa"/>
            <w:shd w:val="clear" w:color="auto" w:fill="D9E2F3"/>
            <w:vAlign w:val="center"/>
          </w:tcPr>
          <w:p w14:paraId="1704FB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7682" w:type="dxa"/>
            <w:vAlign w:val="center"/>
          </w:tcPr>
          <w:p w14:paraId="3537D432"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205A573" w14:textId="77777777" w:rsidTr="000F4135">
        <w:tc>
          <w:tcPr>
            <w:tcW w:w="2835" w:type="dxa"/>
            <w:shd w:val="clear" w:color="auto" w:fill="D9E2F3"/>
            <w:vAlign w:val="center"/>
          </w:tcPr>
          <w:p w14:paraId="20847EF0"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7682" w:type="dxa"/>
            <w:vAlign w:val="center"/>
          </w:tcPr>
          <w:p w14:paraId="16067D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3F9B45D" w14:textId="77777777" w:rsidTr="000F4135">
        <w:tc>
          <w:tcPr>
            <w:tcW w:w="2835" w:type="dxa"/>
            <w:shd w:val="clear" w:color="auto" w:fill="D9E2F3"/>
            <w:vAlign w:val="center"/>
          </w:tcPr>
          <w:p w14:paraId="7DA8D5C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7682" w:type="dxa"/>
            <w:vAlign w:val="center"/>
          </w:tcPr>
          <w:p w14:paraId="511D816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343166E" w14:textId="77777777" w:rsidTr="000F4135">
        <w:tc>
          <w:tcPr>
            <w:tcW w:w="2835" w:type="dxa"/>
            <w:shd w:val="clear" w:color="auto" w:fill="D9E2F3"/>
            <w:vAlign w:val="center"/>
          </w:tcPr>
          <w:p w14:paraId="4D89483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7682" w:type="dxa"/>
            <w:vAlign w:val="center"/>
          </w:tcPr>
          <w:p w14:paraId="26A4970A" w14:textId="77777777" w:rsidR="00A52F0E" w:rsidRPr="00FD1EE4" w:rsidRDefault="00A52F0E" w:rsidP="00B1747C">
            <w:pPr>
              <w:spacing w:before="240" w:after="240"/>
              <w:rPr>
                <w:rFonts w:ascii="GHEA Grapalat" w:eastAsia="GHEA Grapalat" w:hAnsi="GHEA Grapalat" w:cs="GHEA Grapalat"/>
              </w:rPr>
            </w:pPr>
          </w:p>
        </w:tc>
      </w:tr>
    </w:tbl>
    <w:p w14:paraId="0FC02B7E"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Ind w:w="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7662"/>
      </w:tblGrid>
      <w:tr w:rsidR="00A52F0E" w:rsidRPr="00FD1EE4" w14:paraId="25FD7985" w14:textId="77777777" w:rsidTr="000F4135">
        <w:tc>
          <w:tcPr>
            <w:tcW w:w="2836" w:type="dxa"/>
            <w:shd w:val="clear" w:color="auto" w:fill="D9E2F3"/>
            <w:vAlign w:val="center"/>
          </w:tcPr>
          <w:p w14:paraId="5A5136B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7662" w:type="dxa"/>
            <w:vAlign w:val="center"/>
          </w:tcPr>
          <w:p w14:paraId="78AD28A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1BA8801" w14:textId="77777777" w:rsidTr="000F4135">
        <w:tc>
          <w:tcPr>
            <w:tcW w:w="2836" w:type="dxa"/>
            <w:shd w:val="clear" w:color="auto" w:fill="D9E2F3"/>
            <w:vAlign w:val="center"/>
          </w:tcPr>
          <w:p w14:paraId="082B97B2"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7662" w:type="dxa"/>
            <w:vAlign w:val="center"/>
          </w:tcPr>
          <w:p w14:paraId="0B6739DF"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1223C7F4"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C002FD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E38C5D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309CB00"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Ind w:w="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792"/>
      </w:tblGrid>
      <w:tr w:rsidR="00A52F0E" w:rsidRPr="00FD1EE4" w14:paraId="790691F3" w14:textId="77777777" w:rsidTr="000F4135">
        <w:tc>
          <w:tcPr>
            <w:tcW w:w="2837" w:type="dxa"/>
            <w:shd w:val="clear" w:color="auto" w:fill="D9E2F3"/>
            <w:vAlign w:val="center"/>
          </w:tcPr>
          <w:p w14:paraId="69BDA4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7792" w:type="dxa"/>
            <w:vAlign w:val="center"/>
          </w:tcPr>
          <w:p w14:paraId="2B550DF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63349B" w14:textId="77777777" w:rsidTr="000F4135">
        <w:tc>
          <w:tcPr>
            <w:tcW w:w="2837" w:type="dxa"/>
            <w:shd w:val="clear" w:color="auto" w:fill="D9E2F3"/>
            <w:vAlign w:val="center"/>
          </w:tcPr>
          <w:p w14:paraId="0C1A1ED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7792" w:type="dxa"/>
            <w:vAlign w:val="center"/>
          </w:tcPr>
          <w:p w14:paraId="611D4EC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27A14" w14:textId="77777777" w:rsidTr="000F4135">
        <w:tc>
          <w:tcPr>
            <w:tcW w:w="2837" w:type="dxa"/>
            <w:shd w:val="clear" w:color="auto" w:fill="D9E2F3"/>
            <w:vAlign w:val="center"/>
          </w:tcPr>
          <w:p w14:paraId="44E5E6C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7792" w:type="dxa"/>
            <w:vAlign w:val="center"/>
          </w:tcPr>
          <w:p w14:paraId="42D2B97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D7001F" w14:textId="77777777" w:rsidTr="000F4135">
        <w:tc>
          <w:tcPr>
            <w:tcW w:w="2837" w:type="dxa"/>
            <w:shd w:val="clear" w:color="auto" w:fill="D9E2F3"/>
            <w:vAlign w:val="center"/>
          </w:tcPr>
          <w:p w14:paraId="2AB2154D"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7792" w:type="dxa"/>
            <w:vAlign w:val="center"/>
          </w:tcPr>
          <w:p w14:paraId="0CE8021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BA5F5E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1B2C8C5E"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886"/>
      </w:tblGrid>
      <w:tr w:rsidR="00A52F0E" w:rsidRPr="00FD1EE4" w14:paraId="63897AFF" w14:textId="77777777" w:rsidTr="000F4135">
        <w:tc>
          <w:tcPr>
            <w:tcW w:w="2837" w:type="dxa"/>
            <w:shd w:val="clear" w:color="auto" w:fill="D9E2F3"/>
            <w:vAlign w:val="center"/>
          </w:tcPr>
          <w:p w14:paraId="1711A33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7886" w:type="dxa"/>
            <w:vAlign w:val="center"/>
          </w:tcPr>
          <w:p w14:paraId="1AAFC0F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44B6D1F" w14:textId="77777777" w:rsidTr="000F4135">
        <w:tc>
          <w:tcPr>
            <w:tcW w:w="2837" w:type="dxa"/>
            <w:shd w:val="clear" w:color="auto" w:fill="D9E2F3"/>
            <w:vAlign w:val="center"/>
          </w:tcPr>
          <w:p w14:paraId="2C40713D"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7886" w:type="dxa"/>
            <w:vAlign w:val="center"/>
          </w:tcPr>
          <w:p w14:paraId="3F44FA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E63485" w14:textId="77777777" w:rsidTr="000F4135">
        <w:tc>
          <w:tcPr>
            <w:tcW w:w="2837" w:type="dxa"/>
            <w:shd w:val="clear" w:color="auto" w:fill="D9E2F3"/>
            <w:vAlign w:val="center"/>
          </w:tcPr>
          <w:p w14:paraId="6CA62F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7886" w:type="dxa"/>
            <w:vAlign w:val="center"/>
          </w:tcPr>
          <w:p w14:paraId="3E8985F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CE933E7" w14:textId="77777777" w:rsidTr="000F4135">
        <w:tc>
          <w:tcPr>
            <w:tcW w:w="2837" w:type="dxa"/>
            <w:shd w:val="clear" w:color="auto" w:fill="D9E2F3"/>
            <w:vAlign w:val="center"/>
          </w:tcPr>
          <w:p w14:paraId="6679A49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7886" w:type="dxa"/>
            <w:vAlign w:val="center"/>
          </w:tcPr>
          <w:p w14:paraId="63ABF943"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786795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7978FB15"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145507D"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B2D88A0"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Ind w:w="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7774"/>
      </w:tblGrid>
      <w:tr w:rsidR="00A52F0E" w:rsidRPr="00FD1EE4" w14:paraId="3F0BC865" w14:textId="77777777" w:rsidTr="00042A36">
        <w:tc>
          <w:tcPr>
            <w:tcW w:w="2836" w:type="dxa"/>
            <w:shd w:val="clear" w:color="auto" w:fill="D9E2F3"/>
            <w:vAlign w:val="center"/>
          </w:tcPr>
          <w:p w14:paraId="2CDF4B5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7774" w:type="dxa"/>
            <w:vAlign w:val="center"/>
          </w:tcPr>
          <w:p w14:paraId="0D5989E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AD5707E" w14:textId="77777777" w:rsidTr="00042A36">
        <w:tc>
          <w:tcPr>
            <w:tcW w:w="2836" w:type="dxa"/>
            <w:shd w:val="clear" w:color="auto" w:fill="D9E2F3"/>
            <w:vAlign w:val="center"/>
          </w:tcPr>
          <w:p w14:paraId="421398F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7774" w:type="dxa"/>
            <w:vAlign w:val="center"/>
          </w:tcPr>
          <w:p w14:paraId="04E11B0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54AE765" w14:textId="77777777" w:rsidTr="00042A36">
        <w:tc>
          <w:tcPr>
            <w:tcW w:w="2836" w:type="dxa"/>
            <w:shd w:val="clear" w:color="auto" w:fill="D9E2F3"/>
            <w:vAlign w:val="center"/>
          </w:tcPr>
          <w:p w14:paraId="7949730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7774" w:type="dxa"/>
            <w:vAlign w:val="center"/>
          </w:tcPr>
          <w:p w14:paraId="11CECAE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5EA114C" w14:textId="77777777" w:rsidTr="00042A36">
        <w:tc>
          <w:tcPr>
            <w:tcW w:w="2836" w:type="dxa"/>
            <w:shd w:val="clear" w:color="auto" w:fill="D9E2F3"/>
            <w:vAlign w:val="center"/>
          </w:tcPr>
          <w:p w14:paraId="659BE1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7774" w:type="dxa"/>
            <w:vAlign w:val="center"/>
          </w:tcPr>
          <w:p w14:paraId="282B084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B9A884C" w14:textId="77777777" w:rsidTr="00042A36">
        <w:tc>
          <w:tcPr>
            <w:tcW w:w="2836" w:type="dxa"/>
            <w:shd w:val="clear" w:color="auto" w:fill="D9E2F3"/>
            <w:vAlign w:val="center"/>
          </w:tcPr>
          <w:p w14:paraId="4FA6413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7774" w:type="dxa"/>
            <w:vAlign w:val="center"/>
          </w:tcPr>
          <w:p w14:paraId="3821969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214F6BE" w14:textId="77777777" w:rsidTr="00042A36">
        <w:tc>
          <w:tcPr>
            <w:tcW w:w="2836" w:type="dxa"/>
            <w:shd w:val="clear" w:color="auto" w:fill="D9E2F3"/>
            <w:vAlign w:val="center"/>
          </w:tcPr>
          <w:p w14:paraId="726BD85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7774" w:type="dxa"/>
            <w:vAlign w:val="center"/>
          </w:tcPr>
          <w:p w14:paraId="2E56C6CA" w14:textId="77777777" w:rsidR="00A52F0E" w:rsidRPr="00FD1EE4" w:rsidRDefault="00A52F0E" w:rsidP="00B1747C">
            <w:pPr>
              <w:spacing w:before="240" w:after="240"/>
              <w:rPr>
                <w:rFonts w:ascii="GHEA Grapalat" w:eastAsia="GHEA Grapalat" w:hAnsi="GHEA Grapalat" w:cs="GHEA Grapalat"/>
              </w:rPr>
            </w:pPr>
          </w:p>
        </w:tc>
      </w:tr>
    </w:tbl>
    <w:p w14:paraId="094ABC2E"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811"/>
      </w:tblGrid>
      <w:tr w:rsidR="00A52F0E" w:rsidRPr="00FD1EE4" w14:paraId="72F9A688" w14:textId="77777777" w:rsidTr="00042A36">
        <w:tc>
          <w:tcPr>
            <w:tcW w:w="2837" w:type="dxa"/>
            <w:shd w:val="clear" w:color="auto" w:fill="D9E2F3"/>
            <w:vAlign w:val="center"/>
          </w:tcPr>
          <w:p w14:paraId="1321E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7811" w:type="dxa"/>
            <w:vAlign w:val="center"/>
          </w:tcPr>
          <w:p w14:paraId="177808E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BE5F4F7" w14:textId="77777777" w:rsidTr="00042A36">
        <w:tc>
          <w:tcPr>
            <w:tcW w:w="2837" w:type="dxa"/>
            <w:shd w:val="clear" w:color="auto" w:fill="D9E2F3"/>
            <w:vAlign w:val="center"/>
          </w:tcPr>
          <w:p w14:paraId="6E76A6D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7811" w:type="dxa"/>
            <w:vAlign w:val="center"/>
          </w:tcPr>
          <w:p w14:paraId="58EB74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0C8350" w14:textId="77777777" w:rsidTr="00042A36">
        <w:tc>
          <w:tcPr>
            <w:tcW w:w="2837" w:type="dxa"/>
            <w:shd w:val="clear" w:color="auto" w:fill="D9E2F3"/>
            <w:vAlign w:val="center"/>
          </w:tcPr>
          <w:p w14:paraId="1FF3959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7811" w:type="dxa"/>
            <w:vAlign w:val="center"/>
          </w:tcPr>
          <w:p w14:paraId="5EBE0D2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AD5E930" w14:textId="77777777" w:rsidTr="00042A36">
        <w:tc>
          <w:tcPr>
            <w:tcW w:w="2837" w:type="dxa"/>
            <w:shd w:val="clear" w:color="auto" w:fill="D9E2F3"/>
            <w:vAlign w:val="center"/>
          </w:tcPr>
          <w:p w14:paraId="471679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7811" w:type="dxa"/>
            <w:vAlign w:val="center"/>
          </w:tcPr>
          <w:p w14:paraId="4443746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281D44" w14:textId="77777777" w:rsidTr="00042A36">
        <w:tc>
          <w:tcPr>
            <w:tcW w:w="2837" w:type="dxa"/>
            <w:shd w:val="clear" w:color="auto" w:fill="D9E2F3"/>
            <w:vAlign w:val="center"/>
          </w:tcPr>
          <w:p w14:paraId="2B5FB8B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7811" w:type="dxa"/>
            <w:vAlign w:val="center"/>
          </w:tcPr>
          <w:p w14:paraId="123F36DB" w14:textId="77777777" w:rsidR="00A52F0E" w:rsidRPr="00FD1EE4" w:rsidRDefault="00A52F0E" w:rsidP="00B1747C">
            <w:pPr>
              <w:spacing w:before="240" w:after="240"/>
              <w:rPr>
                <w:rFonts w:ascii="GHEA Grapalat" w:eastAsia="GHEA Grapalat" w:hAnsi="GHEA Grapalat" w:cs="GHEA Grapalat"/>
              </w:rPr>
            </w:pPr>
          </w:p>
        </w:tc>
      </w:tr>
    </w:tbl>
    <w:p w14:paraId="03F78BE7"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829"/>
      </w:tblGrid>
      <w:tr w:rsidR="00A52F0E" w:rsidRPr="00FD1EE4" w14:paraId="2470C0A3" w14:textId="77777777" w:rsidTr="00042A36">
        <w:tc>
          <w:tcPr>
            <w:tcW w:w="2837" w:type="dxa"/>
            <w:shd w:val="clear" w:color="auto" w:fill="D9E2F3"/>
            <w:vAlign w:val="center"/>
          </w:tcPr>
          <w:p w14:paraId="4ABEDA5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7829" w:type="dxa"/>
            <w:vAlign w:val="center"/>
          </w:tcPr>
          <w:p w14:paraId="16CBD32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7D3D111" w14:textId="77777777" w:rsidTr="00042A36">
        <w:tc>
          <w:tcPr>
            <w:tcW w:w="2837" w:type="dxa"/>
            <w:shd w:val="clear" w:color="auto" w:fill="D9E2F3"/>
            <w:vAlign w:val="center"/>
          </w:tcPr>
          <w:p w14:paraId="149AE08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7829" w:type="dxa"/>
            <w:vAlign w:val="center"/>
          </w:tcPr>
          <w:p w14:paraId="14A4F8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416F0E" w14:textId="77777777" w:rsidTr="00042A36">
        <w:tc>
          <w:tcPr>
            <w:tcW w:w="2837" w:type="dxa"/>
            <w:shd w:val="clear" w:color="auto" w:fill="D9E2F3"/>
            <w:vAlign w:val="center"/>
          </w:tcPr>
          <w:p w14:paraId="340846A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7829" w:type="dxa"/>
            <w:vAlign w:val="center"/>
          </w:tcPr>
          <w:p w14:paraId="3C8B477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CD6A025" w14:textId="77777777" w:rsidTr="00042A36">
        <w:tc>
          <w:tcPr>
            <w:tcW w:w="2837" w:type="dxa"/>
            <w:shd w:val="clear" w:color="auto" w:fill="D9E2F3"/>
            <w:vAlign w:val="center"/>
          </w:tcPr>
          <w:p w14:paraId="574E493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lastRenderedPageBreak/>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7829" w:type="dxa"/>
            <w:vAlign w:val="center"/>
          </w:tcPr>
          <w:p w14:paraId="715BE114" w14:textId="77777777" w:rsidR="00A52F0E" w:rsidRPr="00FD1EE4" w:rsidRDefault="00A52F0E" w:rsidP="00B1747C">
            <w:pPr>
              <w:spacing w:before="240" w:after="240"/>
              <w:rPr>
                <w:rFonts w:ascii="GHEA Grapalat" w:eastAsia="GHEA Grapalat" w:hAnsi="GHEA Grapalat" w:cs="GHEA Grapalat"/>
              </w:rPr>
            </w:pPr>
          </w:p>
        </w:tc>
      </w:tr>
    </w:tbl>
    <w:p w14:paraId="00CA8A3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811"/>
      </w:tblGrid>
      <w:tr w:rsidR="00A52F0E" w:rsidRPr="00FD1EE4" w14:paraId="148D38D2" w14:textId="77777777" w:rsidTr="00042A36">
        <w:tc>
          <w:tcPr>
            <w:tcW w:w="2837" w:type="dxa"/>
            <w:shd w:val="clear" w:color="auto" w:fill="D9E2F3"/>
            <w:vAlign w:val="center"/>
          </w:tcPr>
          <w:p w14:paraId="7525A45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7811" w:type="dxa"/>
            <w:vAlign w:val="center"/>
          </w:tcPr>
          <w:p w14:paraId="401F871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9F4989A" w14:textId="77777777" w:rsidTr="00042A36">
        <w:tc>
          <w:tcPr>
            <w:tcW w:w="2837" w:type="dxa"/>
            <w:shd w:val="clear" w:color="auto" w:fill="D9E2F3"/>
            <w:vAlign w:val="center"/>
          </w:tcPr>
          <w:p w14:paraId="08C99920"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7811" w:type="dxa"/>
            <w:vAlign w:val="center"/>
          </w:tcPr>
          <w:p w14:paraId="3904030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9BF5DCB" w14:textId="77777777" w:rsidTr="00042A36">
        <w:tc>
          <w:tcPr>
            <w:tcW w:w="2837" w:type="dxa"/>
            <w:shd w:val="clear" w:color="auto" w:fill="D9E2F3"/>
            <w:vAlign w:val="center"/>
          </w:tcPr>
          <w:p w14:paraId="678F383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7811" w:type="dxa"/>
            <w:vAlign w:val="center"/>
          </w:tcPr>
          <w:p w14:paraId="7C6C81E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4CA411D" w14:textId="77777777" w:rsidTr="00042A36">
        <w:tc>
          <w:tcPr>
            <w:tcW w:w="2837" w:type="dxa"/>
            <w:shd w:val="clear" w:color="auto" w:fill="D9E2F3"/>
            <w:vAlign w:val="center"/>
          </w:tcPr>
          <w:p w14:paraId="6D7E127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7811" w:type="dxa"/>
            <w:vAlign w:val="center"/>
          </w:tcPr>
          <w:p w14:paraId="1897DB71" w14:textId="77777777" w:rsidR="00A52F0E" w:rsidRPr="00FD1EE4" w:rsidRDefault="00A52F0E" w:rsidP="00B1747C">
            <w:pPr>
              <w:spacing w:before="240" w:after="240"/>
              <w:rPr>
                <w:rFonts w:ascii="GHEA Grapalat" w:eastAsia="GHEA Grapalat" w:hAnsi="GHEA Grapalat" w:cs="GHEA Grapalat"/>
              </w:rPr>
            </w:pPr>
          </w:p>
        </w:tc>
      </w:tr>
    </w:tbl>
    <w:p w14:paraId="2E30BED1"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177"/>
      </w:tblGrid>
      <w:tr w:rsidR="00A52F0E" w:rsidRPr="00FD1EE4" w14:paraId="6A91B5D0" w14:textId="77777777" w:rsidTr="00042A36">
        <w:trPr>
          <w:trHeight w:val="924"/>
        </w:trPr>
        <w:tc>
          <w:tcPr>
            <w:tcW w:w="10685" w:type="dxa"/>
            <w:gridSpan w:val="2"/>
            <w:vAlign w:val="center"/>
          </w:tcPr>
          <w:tbl>
            <w:tblPr>
              <w:tblpPr w:leftFromText="180" w:rightFromText="180" w:vertAnchor="text" w:horzAnchor="margin" w:tblpY="127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34F68" w:rsidRPr="00FD1EE4" w14:paraId="0917D56A" w14:textId="77777777" w:rsidTr="00834F68">
              <w:trPr>
                <w:trHeight w:val="924"/>
              </w:trPr>
              <w:tc>
                <w:tcPr>
                  <w:tcW w:w="9016" w:type="dxa"/>
                  <w:gridSpan w:val="2"/>
                  <w:vAlign w:val="center"/>
                </w:tcPr>
                <w:p w14:paraId="1F152421" w14:textId="77777777" w:rsidR="00834F68" w:rsidRPr="00FD1EE4" w:rsidRDefault="00834F68" w:rsidP="0018600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34F68" w:rsidRPr="00FD1EE4" w14:paraId="4BCEAEB5" w14:textId="77777777" w:rsidTr="00834F68">
              <w:trPr>
                <w:trHeight w:val="684"/>
              </w:trPr>
              <w:tc>
                <w:tcPr>
                  <w:tcW w:w="4508" w:type="dxa"/>
                  <w:shd w:val="clear" w:color="auto" w:fill="D9E2F3"/>
                  <w:vAlign w:val="center"/>
                </w:tcPr>
                <w:p w14:paraId="72630BA9" w14:textId="77777777" w:rsidR="00834F68" w:rsidRPr="00FD1EE4" w:rsidRDefault="00834F68" w:rsidP="0018600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5CC34F86" w14:textId="77777777" w:rsidR="00834F68" w:rsidRPr="00FD1EE4" w:rsidRDefault="00834F68" w:rsidP="00186000">
                  <w:pPr>
                    <w:spacing w:before="240" w:after="240"/>
                    <w:rPr>
                      <w:rFonts w:ascii="GHEA Grapalat" w:eastAsia="GHEA Grapalat" w:hAnsi="GHEA Grapalat" w:cs="GHEA Grapalat"/>
                    </w:rPr>
                  </w:pPr>
                </w:p>
              </w:tc>
            </w:tr>
            <w:tr w:rsidR="00834F68" w:rsidRPr="00FD1EE4" w14:paraId="20B6C03A" w14:textId="77777777" w:rsidTr="00834F68">
              <w:trPr>
                <w:trHeight w:val="1282"/>
              </w:trPr>
              <w:tc>
                <w:tcPr>
                  <w:tcW w:w="4508" w:type="dxa"/>
                  <w:shd w:val="clear" w:color="auto" w:fill="D9E2F3"/>
                  <w:vAlign w:val="center"/>
                </w:tcPr>
                <w:p w14:paraId="5311263A" w14:textId="77777777" w:rsidR="00834F68" w:rsidRPr="00FD1EE4" w:rsidRDefault="00834F68" w:rsidP="00186000">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53F45C0E" w14:textId="77777777" w:rsidR="00834F68" w:rsidRPr="00FD1EE4" w:rsidRDefault="00834F68" w:rsidP="0018600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07C6EE2" w14:textId="77777777" w:rsidR="00834F68" w:rsidRPr="00FD1EE4" w:rsidRDefault="00834F68" w:rsidP="0018600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34F68" w:rsidRPr="00FD1EE4" w14:paraId="7A99F96A" w14:textId="77777777" w:rsidTr="00834F68">
              <w:tc>
                <w:tcPr>
                  <w:tcW w:w="9016" w:type="dxa"/>
                  <w:gridSpan w:val="2"/>
                  <w:vAlign w:val="center"/>
                </w:tcPr>
                <w:p w14:paraId="1DF928AB" w14:textId="77777777" w:rsidR="00834F68" w:rsidRPr="00FD1EE4" w:rsidRDefault="00834F68" w:rsidP="0018600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34F68" w:rsidRPr="00FD1EE4" w14:paraId="75618D7C" w14:textId="77777777" w:rsidTr="00834F68">
              <w:tc>
                <w:tcPr>
                  <w:tcW w:w="9016" w:type="dxa"/>
                  <w:gridSpan w:val="2"/>
                  <w:vAlign w:val="center"/>
                </w:tcPr>
                <w:p w14:paraId="00025AC9" w14:textId="77777777" w:rsidR="00834F68" w:rsidRPr="00FD1EE4" w:rsidRDefault="00834F68" w:rsidP="0018600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34F68" w:rsidRPr="00FD1EE4" w14:paraId="04FA0869" w14:textId="77777777" w:rsidTr="00834F68">
              <w:tc>
                <w:tcPr>
                  <w:tcW w:w="9016" w:type="dxa"/>
                  <w:gridSpan w:val="2"/>
                  <w:vAlign w:val="center"/>
                </w:tcPr>
                <w:p w14:paraId="3A7DBE4B" w14:textId="77777777" w:rsidR="00834F68" w:rsidRPr="00FD1EE4" w:rsidRDefault="00834F68" w:rsidP="0018600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34F68" w:rsidRPr="00FD1EE4" w14:paraId="232E7754" w14:textId="77777777" w:rsidTr="00834F68">
              <w:tc>
                <w:tcPr>
                  <w:tcW w:w="9016" w:type="dxa"/>
                  <w:gridSpan w:val="2"/>
                  <w:vAlign w:val="center"/>
                </w:tcPr>
                <w:p w14:paraId="07214A5D" w14:textId="77777777" w:rsidR="00834F68" w:rsidRPr="00FD1EE4" w:rsidRDefault="00834F68" w:rsidP="00186000">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8A48511"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1587EB83" w14:textId="77777777" w:rsidTr="00042A36">
        <w:trPr>
          <w:trHeight w:val="684"/>
        </w:trPr>
        <w:tc>
          <w:tcPr>
            <w:tcW w:w="4508" w:type="dxa"/>
            <w:shd w:val="clear" w:color="auto" w:fill="D9E2F3"/>
            <w:vAlign w:val="center"/>
          </w:tcPr>
          <w:p w14:paraId="72F8E83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7" w:type="dxa"/>
            <w:shd w:val="clear" w:color="auto" w:fill="FFFFFF"/>
            <w:vAlign w:val="center"/>
          </w:tcPr>
          <w:p w14:paraId="51F094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47556" w14:textId="77777777" w:rsidTr="00042A36">
        <w:trPr>
          <w:trHeight w:val="1282"/>
        </w:trPr>
        <w:tc>
          <w:tcPr>
            <w:tcW w:w="4508" w:type="dxa"/>
            <w:shd w:val="clear" w:color="auto" w:fill="D9E2F3"/>
            <w:vAlign w:val="center"/>
          </w:tcPr>
          <w:p w14:paraId="1A62BEE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7" w:type="dxa"/>
            <w:vAlign w:val="center"/>
          </w:tcPr>
          <w:p w14:paraId="59438F1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D575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7D730A2C" w14:textId="77777777" w:rsidTr="00042A36">
        <w:tc>
          <w:tcPr>
            <w:tcW w:w="10685" w:type="dxa"/>
            <w:gridSpan w:val="2"/>
            <w:vAlign w:val="center"/>
          </w:tcPr>
          <w:p w14:paraId="451624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EFB23CD" w14:textId="77777777" w:rsidTr="00042A36">
        <w:tc>
          <w:tcPr>
            <w:tcW w:w="10685" w:type="dxa"/>
            <w:gridSpan w:val="2"/>
            <w:vAlign w:val="center"/>
          </w:tcPr>
          <w:p w14:paraId="415A444D"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399438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p w14:paraId="69C0FDB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10611" w:type="dxa"/>
        <w:tblInd w:w="8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774"/>
      </w:tblGrid>
      <w:tr w:rsidR="00A52F0E" w:rsidRPr="00FD1EE4" w14:paraId="50979199" w14:textId="77777777" w:rsidTr="00B15FF5">
        <w:tc>
          <w:tcPr>
            <w:tcW w:w="2837" w:type="dxa"/>
            <w:shd w:val="clear" w:color="auto" w:fill="D9E2F3"/>
            <w:vAlign w:val="center"/>
          </w:tcPr>
          <w:p w14:paraId="2BD15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7774" w:type="dxa"/>
            <w:vAlign w:val="center"/>
          </w:tcPr>
          <w:p w14:paraId="186E0A8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2C414E" w14:textId="77777777" w:rsidTr="00B15FF5">
        <w:tc>
          <w:tcPr>
            <w:tcW w:w="2837" w:type="dxa"/>
            <w:shd w:val="clear" w:color="auto" w:fill="D9E2F3"/>
            <w:vAlign w:val="center"/>
          </w:tcPr>
          <w:p w14:paraId="61B974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7774" w:type="dxa"/>
            <w:vAlign w:val="center"/>
          </w:tcPr>
          <w:p w14:paraId="22AE652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76BDDE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04F4B46C" w14:textId="77777777" w:rsidTr="00B15FF5">
        <w:tc>
          <w:tcPr>
            <w:tcW w:w="2837" w:type="dxa"/>
            <w:shd w:val="clear" w:color="auto" w:fill="D9E2F3"/>
            <w:vAlign w:val="center"/>
          </w:tcPr>
          <w:p w14:paraId="5CD2202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անդամ</w:t>
            </w:r>
            <w:proofErr w:type="spellEnd"/>
          </w:p>
        </w:tc>
        <w:tc>
          <w:tcPr>
            <w:tcW w:w="7774" w:type="dxa"/>
            <w:vAlign w:val="center"/>
          </w:tcPr>
          <w:p w14:paraId="0427872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7B79A67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3ABA50E7"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7829"/>
      </w:tblGrid>
      <w:tr w:rsidR="00A52F0E" w:rsidRPr="00FD1EE4" w14:paraId="139B68BC" w14:textId="77777777" w:rsidTr="00B15FF5">
        <w:tc>
          <w:tcPr>
            <w:tcW w:w="2837" w:type="dxa"/>
            <w:shd w:val="clear" w:color="auto" w:fill="D9E2F3"/>
            <w:vAlign w:val="center"/>
          </w:tcPr>
          <w:p w14:paraId="18BE743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7829" w:type="dxa"/>
            <w:vAlign w:val="center"/>
          </w:tcPr>
          <w:p w14:paraId="5D7CB0E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90BE506" w14:textId="77777777" w:rsidTr="00B15FF5">
        <w:tc>
          <w:tcPr>
            <w:tcW w:w="2837" w:type="dxa"/>
            <w:shd w:val="clear" w:color="auto" w:fill="D9E2F3"/>
            <w:vAlign w:val="center"/>
          </w:tcPr>
          <w:p w14:paraId="4C0DAD7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7829" w:type="dxa"/>
            <w:vAlign w:val="center"/>
          </w:tcPr>
          <w:p w14:paraId="43C49EC6" w14:textId="77777777" w:rsidR="00A52F0E" w:rsidRPr="00FD1EE4" w:rsidRDefault="00A52F0E" w:rsidP="00B1747C">
            <w:pPr>
              <w:spacing w:before="240" w:after="240"/>
              <w:rPr>
                <w:rFonts w:ascii="GHEA Grapalat" w:eastAsia="GHEA Grapalat" w:hAnsi="GHEA Grapalat" w:cs="GHEA Grapalat"/>
              </w:rPr>
            </w:pPr>
          </w:p>
        </w:tc>
      </w:tr>
    </w:tbl>
    <w:p w14:paraId="085E01E2"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97AE165"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1A258C3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559"/>
      </w:tblGrid>
      <w:tr w:rsidR="00A52F0E" w:rsidRPr="00FD1EE4" w14:paraId="519A9095" w14:textId="77777777" w:rsidTr="00186000">
        <w:tc>
          <w:tcPr>
            <w:tcW w:w="2835" w:type="dxa"/>
            <w:shd w:val="clear" w:color="auto" w:fill="D9E2F3"/>
            <w:vAlign w:val="center"/>
          </w:tcPr>
          <w:p w14:paraId="2D80565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7559" w:type="dxa"/>
            <w:vAlign w:val="center"/>
          </w:tcPr>
          <w:p w14:paraId="2F7C60C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3DE8915" w14:textId="77777777" w:rsidTr="00186000">
        <w:tc>
          <w:tcPr>
            <w:tcW w:w="2835" w:type="dxa"/>
            <w:shd w:val="clear" w:color="auto" w:fill="D9E2F3"/>
            <w:vAlign w:val="center"/>
          </w:tcPr>
          <w:p w14:paraId="31A9847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7559" w:type="dxa"/>
            <w:vAlign w:val="center"/>
          </w:tcPr>
          <w:p w14:paraId="4F4C798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1187077" w14:textId="77777777" w:rsidTr="00186000">
        <w:tc>
          <w:tcPr>
            <w:tcW w:w="2835" w:type="dxa"/>
            <w:shd w:val="clear" w:color="auto" w:fill="D9E2F3"/>
            <w:vAlign w:val="center"/>
          </w:tcPr>
          <w:p w14:paraId="4B3DB31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7559" w:type="dxa"/>
            <w:vAlign w:val="center"/>
          </w:tcPr>
          <w:p w14:paraId="190C1F4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B6614E" w14:textId="77777777" w:rsidTr="00186000">
        <w:tc>
          <w:tcPr>
            <w:tcW w:w="2835" w:type="dxa"/>
            <w:shd w:val="clear" w:color="auto" w:fill="D9E2F3"/>
            <w:vAlign w:val="center"/>
          </w:tcPr>
          <w:p w14:paraId="219F22E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7559" w:type="dxa"/>
            <w:vAlign w:val="center"/>
          </w:tcPr>
          <w:p w14:paraId="710ACF0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959EDF" w14:textId="77777777" w:rsidTr="00186000">
        <w:tc>
          <w:tcPr>
            <w:tcW w:w="2835" w:type="dxa"/>
            <w:shd w:val="clear" w:color="auto" w:fill="D9E2F3"/>
            <w:vAlign w:val="center"/>
          </w:tcPr>
          <w:p w14:paraId="5DBFD05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7559" w:type="dxa"/>
            <w:vAlign w:val="center"/>
          </w:tcPr>
          <w:p w14:paraId="22A78B3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C7E4840" w14:textId="77777777" w:rsidTr="00186000">
        <w:tc>
          <w:tcPr>
            <w:tcW w:w="2835" w:type="dxa"/>
            <w:shd w:val="clear" w:color="auto" w:fill="D9E2F3"/>
            <w:vAlign w:val="center"/>
          </w:tcPr>
          <w:p w14:paraId="56FC803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7559" w:type="dxa"/>
            <w:vAlign w:val="center"/>
          </w:tcPr>
          <w:p w14:paraId="2FCFA87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19F8310" w14:textId="77777777" w:rsidTr="00186000">
        <w:tc>
          <w:tcPr>
            <w:tcW w:w="2835" w:type="dxa"/>
            <w:shd w:val="clear" w:color="auto" w:fill="D9E2F3"/>
            <w:vAlign w:val="center"/>
          </w:tcPr>
          <w:p w14:paraId="23A69E7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7559" w:type="dxa"/>
            <w:vAlign w:val="center"/>
          </w:tcPr>
          <w:p w14:paraId="4A1ACFB7" w14:textId="77777777" w:rsidR="00A52F0E" w:rsidRPr="00FD1EE4" w:rsidRDefault="00A52F0E" w:rsidP="00B1747C">
            <w:pPr>
              <w:spacing w:before="240" w:after="240"/>
              <w:rPr>
                <w:rFonts w:ascii="GHEA Grapalat" w:eastAsia="GHEA Grapalat" w:hAnsi="GHEA Grapalat" w:cs="GHEA Grapalat"/>
              </w:rPr>
            </w:pPr>
          </w:p>
        </w:tc>
      </w:tr>
    </w:tbl>
    <w:p w14:paraId="5F73BFA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Ind w:w="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596"/>
      </w:tblGrid>
      <w:tr w:rsidR="00A52F0E" w:rsidRPr="00FD1EE4" w14:paraId="7FFB82E6" w14:textId="77777777" w:rsidTr="00186000">
        <w:trPr>
          <w:trHeight w:val="853"/>
        </w:trPr>
        <w:tc>
          <w:tcPr>
            <w:tcW w:w="2835" w:type="dxa"/>
            <w:vMerge w:val="restart"/>
            <w:shd w:val="clear" w:color="auto" w:fill="D9E2F3"/>
            <w:vAlign w:val="center"/>
          </w:tcPr>
          <w:p w14:paraId="768C1E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7596" w:type="dxa"/>
          </w:tcPr>
          <w:p w14:paraId="7869700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32190A3" w14:textId="77777777" w:rsidTr="00186000">
        <w:trPr>
          <w:trHeight w:val="850"/>
        </w:trPr>
        <w:tc>
          <w:tcPr>
            <w:tcW w:w="2835" w:type="dxa"/>
            <w:vMerge/>
            <w:shd w:val="clear" w:color="auto" w:fill="D9E2F3"/>
            <w:vAlign w:val="center"/>
          </w:tcPr>
          <w:p w14:paraId="6ED9A0F8"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7596" w:type="dxa"/>
          </w:tcPr>
          <w:p w14:paraId="2E014E32"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FBEB124" w14:textId="77777777" w:rsidTr="00186000">
        <w:trPr>
          <w:trHeight w:val="850"/>
        </w:trPr>
        <w:tc>
          <w:tcPr>
            <w:tcW w:w="2835" w:type="dxa"/>
            <w:vMerge/>
            <w:shd w:val="clear" w:color="auto" w:fill="D9E2F3"/>
            <w:vAlign w:val="center"/>
          </w:tcPr>
          <w:p w14:paraId="39B660BB"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7596" w:type="dxa"/>
          </w:tcPr>
          <w:p w14:paraId="24A9C38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6C0C820" w14:textId="77777777" w:rsidTr="00186000">
        <w:trPr>
          <w:trHeight w:val="850"/>
        </w:trPr>
        <w:tc>
          <w:tcPr>
            <w:tcW w:w="2835" w:type="dxa"/>
            <w:vMerge/>
            <w:shd w:val="clear" w:color="auto" w:fill="D9E2F3"/>
            <w:vAlign w:val="center"/>
          </w:tcPr>
          <w:p w14:paraId="719E742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7596" w:type="dxa"/>
          </w:tcPr>
          <w:p w14:paraId="66DB510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D49886D" w14:textId="77777777" w:rsidTr="00186000">
        <w:trPr>
          <w:trHeight w:val="850"/>
        </w:trPr>
        <w:tc>
          <w:tcPr>
            <w:tcW w:w="2835" w:type="dxa"/>
            <w:vMerge/>
            <w:shd w:val="clear" w:color="auto" w:fill="D9E2F3"/>
            <w:vAlign w:val="center"/>
          </w:tcPr>
          <w:p w14:paraId="2CCA1EC9"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7596" w:type="dxa"/>
          </w:tcPr>
          <w:p w14:paraId="610BD078" w14:textId="77777777" w:rsidR="00A52F0E" w:rsidRPr="00FD1EE4" w:rsidRDefault="00A52F0E" w:rsidP="00B1747C">
            <w:pPr>
              <w:spacing w:before="240" w:after="240"/>
              <w:rPr>
                <w:rFonts w:ascii="GHEA Grapalat" w:eastAsia="GHEA Grapalat" w:hAnsi="GHEA Grapalat" w:cs="GHEA Grapalat"/>
              </w:rPr>
            </w:pPr>
          </w:p>
        </w:tc>
      </w:tr>
    </w:tbl>
    <w:p w14:paraId="2903889A"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Ind w:w="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559"/>
      </w:tblGrid>
      <w:tr w:rsidR="00A52F0E" w:rsidRPr="00FD1EE4" w14:paraId="75D8A8A3" w14:textId="77777777" w:rsidTr="00186000">
        <w:tc>
          <w:tcPr>
            <w:tcW w:w="2835" w:type="dxa"/>
            <w:shd w:val="clear" w:color="auto" w:fill="D9E2F3"/>
            <w:vAlign w:val="center"/>
          </w:tcPr>
          <w:p w14:paraId="079C4E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7559" w:type="dxa"/>
            <w:vAlign w:val="center"/>
          </w:tcPr>
          <w:p w14:paraId="128E3D7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35E1378" w14:textId="77777777" w:rsidTr="00186000">
        <w:tc>
          <w:tcPr>
            <w:tcW w:w="2835" w:type="dxa"/>
            <w:shd w:val="clear" w:color="auto" w:fill="D9E2F3"/>
            <w:vAlign w:val="center"/>
          </w:tcPr>
          <w:p w14:paraId="13CA6E1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7559" w:type="dxa"/>
            <w:vAlign w:val="center"/>
          </w:tcPr>
          <w:p w14:paraId="57EDA84A" w14:textId="77777777" w:rsidR="00A52F0E" w:rsidRPr="00FD1EE4" w:rsidRDefault="00A52F0E" w:rsidP="00B1747C">
            <w:pPr>
              <w:spacing w:before="240" w:after="240"/>
              <w:rPr>
                <w:rFonts w:ascii="GHEA Grapalat" w:eastAsia="GHEA Grapalat" w:hAnsi="GHEA Grapalat" w:cs="GHEA Grapalat"/>
              </w:rPr>
            </w:pPr>
          </w:p>
        </w:tc>
      </w:tr>
    </w:tbl>
    <w:p w14:paraId="5B1DD4B5"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22761619"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73A779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7"/>
      </w:tblGrid>
      <w:tr w:rsidR="00B1747C" w:rsidRPr="00FD1EE4" w14:paraId="0B5C61E1" w14:textId="77777777" w:rsidTr="00186000">
        <w:tc>
          <w:tcPr>
            <w:tcW w:w="10357" w:type="dxa"/>
            <w:shd w:val="clear" w:color="auto" w:fill="DEEAF6"/>
          </w:tcPr>
          <w:p w14:paraId="090B2378" w14:textId="77777777" w:rsidR="00A52F0E" w:rsidRPr="00B1747C" w:rsidRDefault="00A52F0E" w:rsidP="00186000">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5AC2D121" w14:textId="77777777" w:rsidTr="00186000">
        <w:trPr>
          <w:trHeight w:val="10187"/>
        </w:trPr>
        <w:tc>
          <w:tcPr>
            <w:tcW w:w="10357" w:type="dxa"/>
            <w:shd w:val="clear" w:color="auto" w:fill="auto"/>
          </w:tcPr>
          <w:p w14:paraId="72239973" w14:textId="77777777" w:rsidR="00A52F0E" w:rsidRPr="00B1747C" w:rsidRDefault="00A52F0E" w:rsidP="00B1747C">
            <w:pPr>
              <w:rPr>
                <w:rFonts w:ascii="GHEA Grapalat" w:eastAsia="GHEA Grapalat" w:hAnsi="GHEA Grapalat" w:cs="GHEA Grapalat"/>
                <w:b/>
                <w:color w:val="000000"/>
              </w:rPr>
            </w:pPr>
          </w:p>
        </w:tc>
      </w:tr>
    </w:tbl>
    <w:p w14:paraId="7EDDBEAB"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BE8A49A" w14:textId="77777777" w:rsidR="00A52F0E" w:rsidRPr="00A66FC2" w:rsidRDefault="00A52F0E" w:rsidP="00A52F0E">
      <w:pPr>
        <w:pStyle w:val="31"/>
        <w:spacing w:line="240" w:lineRule="auto"/>
        <w:jc w:val="right"/>
        <w:rPr>
          <w:rFonts w:ascii="GHEA Grapalat" w:hAnsi="GHEA Grapalat" w:cs="Arial"/>
          <w:b/>
        </w:rPr>
      </w:pPr>
    </w:p>
    <w:p w14:paraId="46FF72CC" w14:textId="77777777" w:rsidR="00A52F0E" w:rsidRDefault="00A52F0E" w:rsidP="00A52F0E">
      <w:pPr>
        <w:pStyle w:val="31"/>
        <w:spacing w:line="240" w:lineRule="auto"/>
        <w:ind w:firstLine="0"/>
        <w:jc w:val="left"/>
        <w:rPr>
          <w:rFonts w:ascii="GHEA Grapalat" w:hAnsi="GHEA Grapalat"/>
          <w:i/>
          <w:sz w:val="16"/>
          <w:szCs w:val="16"/>
          <w:lang w:val="hy-AM"/>
        </w:rPr>
      </w:pPr>
    </w:p>
    <w:p w14:paraId="50E3E78E" w14:textId="77777777" w:rsidR="00A52F0E" w:rsidRDefault="00A52F0E" w:rsidP="00A52F0E">
      <w:pPr>
        <w:pStyle w:val="31"/>
        <w:spacing w:line="240" w:lineRule="auto"/>
        <w:ind w:firstLine="0"/>
        <w:jc w:val="left"/>
        <w:rPr>
          <w:rFonts w:ascii="GHEA Grapalat" w:hAnsi="GHEA Grapalat"/>
          <w:i/>
          <w:sz w:val="16"/>
          <w:szCs w:val="16"/>
          <w:lang w:val="hy-AM"/>
        </w:rPr>
      </w:pPr>
    </w:p>
    <w:p w14:paraId="52371E8F" w14:textId="77777777" w:rsidR="00A52F0E" w:rsidRDefault="00A52F0E" w:rsidP="00A52F0E">
      <w:pPr>
        <w:pStyle w:val="31"/>
        <w:spacing w:line="240" w:lineRule="auto"/>
        <w:ind w:firstLine="0"/>
        <w:jc w:val="left"/>
        <w:rPr>
          <w:rFonts w:ascii="GHEA Grapalat" w:hAnsi="GHEA Grapalat"/>
          <w:i/>
          <w:sz w:val="16"/>
          <w:szCs w:val="16"/>
          <w:lang w:val="hy-AM"/>
        </w:rPr>
      </w:pPr>
    </w:p>
    <w:p w14:paraId="279C23F9" w14:textId="77777777" w:rsidR="00A52F0E" w:rsidRDefault="00A52F0E" w:rsidP="00A52F0E">
      <w:pPr>
        <w:pStyle w:val="31"/>
        <w:spacing w:line="240" w:lineRule="auto"/>
        <w:ind w:firstLine="0"/>
        <w:jc w:val="left"/>
        <w:rPr>
          <w:rFonts w:ascii="GHEA Grapalat" w:hAnsi="GHEA Grapalat"/>
          <w:i/>
          <w:sz w:val="16"/>
          <w:szCs w:val="16"/>
          <w:lang w:val="hy-AM"/>
        </w:rPr>
      </w:pPr>
    </w:p>
    <w:p w14:paraId="2C1CE0FF" w14:textId="77777777" w:rsidR="00A52F0E" w:rsidRDefault="00A52F0E" w:rsidP="00A52F0E">
      <w:pPr>
        <w:pStyle w:val="31"/>
        <w:spacing w:line="240" w:lineRule="auto"/>
        <w:ind w:firstLine="0"/>
        <w:jc w:val="left"/>
        <w:rPr>
          <w:rFonts w:ascii="GHEA Grapalat" w:hAnsi="GHEA Grapalat"/>
          <w:b/>
          <w:lang w:val="hy-AM"/>
        </w:rPr>
      </w:pPr>
    </w:p>
    <w:p w14:paraId="6AF072CC" w14:textId="77777777" w:rsidR="00A52F0E" w:rsidRDefault="00A52F0E" w:rsidP="00A52F0E">
      <w:pPr>
        <w:pStyle w:val="31"/>
        <w:spacing w:line="240" w:lineRule="auto"/>
        <w:ind w:firstLine="0"/>
        <w:jc w:val="left"/>
        <w:rPr>
          <w:rFonts w:ascii="GHEA Grapalat" w:hAnsi="GHEA Grapalat"/>
          <w:b/>
          <w:lang w:val="hy-AM"/>
        </w:rPr>
      </w:pPr>
    </w:p>
    <w:p w14:paraId="2570E5FC" w14:textId="77777777" w:rsidR="00A52F0E" w:rsidRDefault="00A52F0E" w:rsidP="00A52F0E">
      <w:pPr>
        <w:pStyle w:val="31"/>
        <w:spacing w:line="240" w:lineRule="auto"/>
        <w:ind w:firstLine="0"/>
        <w:jc w:val="left"/>
        <w:rPr>
          <w:rFonts w:ascii="GHEA Grapalat" w:hAnsi="GHEA Grapalat"/>
          <w:b/>
          <w:lang w:val="hy-AM"/>
        </w:rPr>
      </w:pPr>
    </w:p>
    <w:p w14:paraId="7733C158" w14:textId="77777777" w:rsidR="00A52F0E" w:rsidRDefault="00A52F0E" w:rsidP="00A52F0E">
      <w:pPr>
        <w:pStyle w:val="31"/>
        <w:spacing w:line="240" w:lineRule="auto"/>
        <w:ind w:firstLine="0"/>
        <w:jc w:val="left"/>
        <w:rPr>
          <w:rFonts w:ascii="GHEA Grapalat" w:hAnsi="GHEA Grapalat"/>
          <w:b/>
          <w:lang w:val="hy-AM"/>
        </w:rPr>
      </w:pPr>
    </w:p>
    <w:p w14:paraId="178D5424" w14:textId="77777777" w:rsidR="00A52F0E" w:rsidRDefault="00A52F0E" w:rsidP="00A52F0E">
      <w:pPr>
        <w:spacing w:line="360" w:lineRule="auto"/>
        <w:jc w:val="center"/>
        <w:rPr>
          <w:rFonts w:ascii="GHEA Grapalat" w:eastAsia="GHEA Grapalat" w:hAnsi="GHEA Grapalat" w:cs="GHEA Grapalat"/>
          <w:b/>
        </w:rPr>
      </w:pPr>
    </w:p>
    <w:p w14:paraId="23E1B6A2" w14:textId="77777777" w:rsidR="00A52F0E" w:rsidRDefault="00A52F0E" w:rsidP="00A52F0E">
      <w:pPr>
        <w:spacing w:line="360" w:lineRule="auto"/>
        <w:jc w:val="center"/>
        <w:rPr>
          <w:rFonts w:ascii="GHEA Grapalat" w:eastAsia="GHEA Grapalat" w:hAnsi="GHEA Grapalat" w:cs="GHEA Grapalat"/>
          <w:b/>
        </w:rPr>
      </w:pPr>
    </w:p>
    <w:p w14:paraId="25281841"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E374052"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8AB40EF"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CE70509"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25B91FFC"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4A0CC7BC"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6757522F" w14:textId="77777777" w:rsidR="00A52F0E" w:rsidRDefault="00A52F0E" w:rsidP="00A52F0E">
      <w:pPr>
        <w:spacing w:line="276" w:lineRule="auto"/>
        <w:ind w:firstLine="567"/>
        <w:jc w:val="both"/>
        <w:rPr>
          <w:rFonts w:ascii="GHEA Grapalat" w:eastAsia="GHEA Grapalat" w:hAnsi="GHEA Grapalat" w:cs="GHEA Grapalat"/>
        </w:rPr>
      </w:pPr>
    </w:p>
    <w:p w14:paraId="1BF8BB9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040E2D3"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44A8C1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AEE686F" w14:textId="77777777" w:rsidR="00A52F0E" w:rsidRPr="00EA312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A312D">
        <w:rPr>
          <w:rFonts w:ascii="GHEA Grapalat" w:eastAsia="GHEA Grapalat" w:hAnsi="GHEA Grapalat" w:cs="GHEA Grapalat"/>
        </w:rPr>
        <w:t>«</w:t>
      </w:r>
      <w:proofErr w:type="spellStart"/>
      <w:r w:rsidRPr="00EA312D">
        <w:rPr>
          <w:rFonts w:ascii="GHEA Grapalat" w:eastAsia="GHEA Grapalat" w:hAnsi="GHEA Grapalat" w:cs="GHEA Grapalat"/>
        </w:rPr>
        <w:t>Վերահսկողության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մակարդակը</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ենթաբաժինը</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լրացվում</w:t>
      </w:r>
      <w:proofErr w:type="spellEnd"/>
      <w:r w:rsidRPr="00EA312D">
        <w:rPr>
          <w:rFonts w:ascii="GHEA Grapalat" w:eastAsia="GHEA Grapalat" w:hAnsi="GHEA Grapalat" w:cs="GHEA Grapalat"/>
        </w:rPr>
        <w:t xml:space="preserve"> է, </w:t>
      </w:r>
      <w:proofErr w:type="spellStart"/>
      <w:r w:rsidRPr="00EA312D">
        <w:rPr>
          <w:rFonts w:ascii="GHEA Grapalat" w:eastAsia="GHEA Grapalat" w:hAnsi="GHEA Grapalat" w:cs="GHEA Grapalat"/>
        </w:rPr>
        <w:t>եթե</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հայտարարագրի</w:t>
      </w:r>
      <w:proofErr w:type="spellEnd"/>
      <w:r w:rsidRPr="00EA312D">
        <w:rPr>
          <w:rFonts w:ascii="GHEA Grapalat" w:eastAsia="GHEA Grapalat" w:hAnsi="GHEA Grapalat" w:cs="GHEA Grapalat"/>
        </w:rPr>
        <w:t xml:space="preserve"> 2</w:t>
      </w:r>
      <w:r w:rsidRPr="00EA312D">
        <w:rPr>
          <w:rFonts w:ascii="Cambria Math" w:eastAsia="Cambria Math" w:hAnsi="Cambria Math" w:cs="Cambria Math"/>
        </w:rPr>
        <w:t>․</w:t>
      </w:r>
      <w:r w:rsidRPr="00EA312D">
        <w:rPr>
          <w:rFonts w:ascii="GHEA Grapalat" w:eastAsia="GHEA Grapalat" w:hAnsi="GHEA Grapalat" w:cs="GHEA Grapalat"/>
        </w:rPr>
        <w:t xml:space="preserve">1-ին </w:t>
      </w:r>
      <w:proofErr w:type="spellStart"/>
      <w:r w:rsidRPr="00EA312D">
        <w:rPr>
          <w:rFonts w:ascii="GHEA Grapalat" w:eastAsia="GHEA Grapalat" w:hAnsi="GHEA Grapalat" w:cs="GHEA Grapalat"/>
        </w:rPr>
        <w:t>ենթաբաժնում</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լրացվել</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են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Կազմակերպությունն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ամբողջությամբ</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վերահսկող</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իրավաբանական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անձին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վերաբերող</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տվյալները</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Այս</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ենթաբաժնում</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նշվում</w:t>
      </w:r>
      <w:proofErr w:type="spellEnd"/>
      <w:r w:rsidRPr="00EA312D">
        <w:rPr>
          <w:rFonts w:ascii="GHEA Grapalat" w:eastAsia="GHEA Grapalat" w:hAnsi="GHEA Grapalat" w:cs="GHEA Grapalat"/>
        </w:rPr>
        <w:t xml:space="preserve"> է </w:t>
      </w:r>
      <w:proofErr w:type="spellStart"/>
      <w:r w:rsidRPr="00EA312D">
        <w:rPr>
          <w:rFonts w:ascii="GHEA Grapalat" w:eastAsia="GHEA Grapalat" w:hAnsi="GHEA Grapalat" w:cs="GHEA Grapalat"/>
        </w:rPr>
        <w:t>Կազմակերպության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կանոնադրական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կապիտալում</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Կազմակերպությունը</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վերահսկող</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իրավաբանական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անձի</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մասնակցության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չափը</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տոկոսային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արտահայտմամբ</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ինչպես</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նաև</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մասնակցության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տեսակը</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Կանոնադրական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կապիտալում</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մասնակցության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չափի</w:t>
      </w:r>
      <w:proofErr w:type="spellEnd"/>
      <w:r w:rsidRPr="00EA312D">
        <w:rPr>
          <w:rFonts w:ascii="GHEA Grapalat" w:eastAsia="GHEA Grapalat" w:hAnsi="GHEA Grapalat" w:cs="GHEA Grapalat"/>
        </w:rPr>
        <w:t xml:space="preserve"> և </w:t>
      </w:r>
      <w:proofErr w:type="spellStart"/>
      <w:r w:rsidRPr="00EA312D">
        <w:rPr>
          <w:rFonts w:ascii="GHEA Grapalat" w:eastAsia="GHEA Grapalat" w:hAnsi="GHEA Grapalat" w:cs="GHEA Grapalat"/>
        </w:rPr>
        <w:t>տեսակի</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վերաբերյալ</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նշումները</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կատարվում</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են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սույն</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կարգի</w:t>
      </w:r>
      <w:proofErr w:type="spellEnd"/>
      <w:r w:rsidRPr="00EA312D">
        <w:rPr>
          <w:rFonts w:ascii="GHEA Grapalat" w:eastAsia="GHEA Grapalat" w:hAnsi="GHEA Grapalat" w:cs="GHEA Grapalat"/>
        </w:rPr>
        <w:t xml:space="preserve"> 4-րդ </w:t>
      </w:r>
      <w:proofErr w:type="spellStart"/>
      <w:r w:rsidRPr="00EA312D">
        <w:rPr>
          <w:rFonts w:ascii="GHEA Grapalat" w:eastAsia="GHEA Grapalat" w:hAnsi="GHEA Grapalat" w:cs="GHEA Grapalat"/>
        </w:rPr>
        <w:t>կետի</w:t>
      </w:r>
      <w:proofErr w:type="spellEnd"/>
      <w:r w:rsidRPr="00EA312D">
        <w:rPr>
          <w:rFonts w:ascii="GHEA Grapalat" w:eastAsia="GHEA Grapalat" w:hAnsi="GHEA Grapalat" w:cs="GHEA Grapalat"/>
        </w:rPr>
        <w:t xml:space="preserve"> 5-րդ </w:t>
      </w:r>
      <w:proofErr w:type="spellStart"/>
      <w:r w:rsidRPr="00EA312D">
        <w:rPr>
          <w:rFonts w:ascii="GHEA Grapalat" w:eastAsia="GHEA Grapalat" w:hAnsi="GHEA Grapalat" w:cs="GHEA Grapalat"/>
        </w:rPr>
        <w:t>ենթակետի</w:t>
      </w:r>
      <w:proofErr w:type="spellEnd"/>
      <w:r w:rsidRPr="00EA312D">
        <w:rPr>
          <w:rFonts w:ascii="GHEA Grapalat" w:eastAsia="GHEA Grapalat" w:hAnsi="GHEA Grapalat" w:cs="GHEA Grapalat"/>
        </w:rPr>
        <w:t xml:space="preserve"> «ա» </w:t>
      </w:r>
      <w:proofErr w:type="spellStart"/>
      <w:r w:rsidRPr="00EA312D">
        <w:rPr>
          <w:rFonts w:ascii="GHEA Grapalat" w:eastAsia="GHEA Grapalat" w:hAnsi="GHEA Grapalat" w:cs="GHEA Grapalat"/>
        </w:rPr>
        <w:t>պարբերությամբ</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սահմանված</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կանոնների</w:t>
      </w:r>
      <w:proofErr w:type="spellEnd"/>
      <w:r w:rsidRPr="00EA312D">
        <w:rPr>
          <w:rFonts w:ascii="GHEA Grapalat" w:eastAsia="GHEA Grapalat" w:hAnsi="GHEA Grapalat" w:cs="GHEA Grapalat"/>
        </w:rPr>
        <w:t xml:space="preserve"> </w:t>
      </w:r>
      <w:proofErr w:type="spellStart"/>
      <w:r w:rsidRPr="00EA312D">
        <w:rPr>
          <w:rFonts w:ascii="GHEA Grapalat" w:eastAsia="GHEA Grapalat" w:hAnsi="GHEA Grapalat" w:cs="GHEA Grapalat"/>
        </w:rPr>
        <w:t>հաշվառմամբ</w:t>
      </w:r>
      <w:proofErr w:type="spellEnd"/>
      <w:r w:rsidRPr="00EA312D">
        <w:rPr>
          <w:rFonts w:ascii="GHEA Grapalat" w:eastAsia="GHEA Grapalat" w:hAnsi="GHEA Grapalat" w:cs="GHEA Grapalat"/>
        </w:rPr>
        <w:t>։</w:t>
      </w:r>
    </w:p>
    <w:p w14:paraId="27296F19"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B97E6D3"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D7F173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9E4C1"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3B9A92A"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49B7D0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6C19894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AB37687"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41D6F2E2"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E3099C5"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r>
        <w:rPr>
          <w:rFonts w:ascii="GHEA Grapalat" w:eastAsia="GHEA Grapalat" w:hAnsi="GHEA Grapalat" w:cs="GHEA Grapalat"/>
        </w:rPr>
        <w:lastRenderedPageBreak/>
        <w:t>«</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59881A51"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5668A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9CC671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119B3220"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09DEB08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F26AF5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4A20777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5A93DD2E"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5991C7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DE579D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377EFB27"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D75D1CD"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FE55A7"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728B9A3"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66977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2ACE0780"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3D028DCB"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6068BD9"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642FDB45"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1AFBE54C"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C98586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0B84E979" w14:textId="77777777"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04FD9051"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0E96203C"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05F691A"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574FD2FA"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2C5D9411" w14:textId="77777777"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1D062273"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F645A31" w14:textId="77777777" w:rsidR="00627F81" w:rsidRPr="00AD3BB8" w:rsidRDefault="00EA312D" w:rsidP="00627F81">
      <w:pPr>
        <w:pStyle w:val="3"/>
        <w:spacing w:line="240" w:lineRule="auto"/>
        <w:ind w:firstLine="567"/>
        <w:jc w:val="right"/>
        <w:rPr>
          <w:rFonts w:ascii="GHEA Grapalat" w:hAnsi="GHEA Grapalat" w:cs="Arial"/>
          <w:b/>
          <w:i w:val="0"/>
          <w:lang w:val="hy-AM"/>
        </w:rPr>
      </w:pPr>
      <w:r w:rsidRPr="00795F70">
        <w:rPr>
          <w:rFonts w:ascii="GHEA Grapalat" w:hAnsi="GHEA Grapalat" w:cs="Sylfaen"/>
          <w:i w:val="0"/>
          <w:lang w:val="hy-AM"/>
        </w:rPr>
        <w:tab/>
      </w:r>
    </w:p>
    <w:p w14:paraId="17E4B70F" w14:textId="77777777" w:rsidR="00627F81" w:rsidRPr="00AD3BB8" w:rsidRDefault="00627F81" w:rsidP="00627F81">
      <w:pPr>
        <w:pStyle w:val="31"/>
        <w:spacing w:line="240" w:lineRule="auto"/>
        <w:jc w:val="right"/>
        <w:rPr>
          <w:rFonts w:ascii="GHEA Grapalat" w:hAnsi="GHEA Grapalat" w:cs="Arial"/>
          <w:b/>
          <w:lang w:val="hy-AM"/>
        </w:rPr>
      </w:pPr>
      <w:r w:rsidRPr="0093002B">
        <w:rPr>
          <w:rFonts w:ascii="GHEA Grapalat" w:hAnsi="GHEA Grapalat" w:cs="Sylfaen"/>
          <w:b/>
          <w:lang w:val="hy-AM"/>
        </w:rPr>
        <w:t>«</w:t>
      </w:r>
      <w:r w:rsidRPr="005404B0">
        <w:rPr>
          <w:rFonts w:ascii="GHEA Grapalat" w:hAnsi="GHEA Grapalat" w:cs="Sylfaen"/>
          <w:b/>
          <w:bCs/>
          <w:szCs w:val="28"/>
          <w:lang w:val="hy-AM"/>
        </w:rPr>
        <w:t>ԱՄՄՄԴ</w:t>
      </w:r>
      <w:r w:rsidRPr="00DE1AA4">
        <w:rPr>
          <w:rFonts w:ascii="GHEA Grapalat" w:hAnsi="GHEA Grapalat" w:cs="Sylfaen"/>
          <w:b/>
          <w:bCs/>
          <w:szCs w:val="28"/>
          <w:lang w:val="pt-BR"/>
        </w:rPr>
        <w:t xml:space="preserve">- </w:t>
      </w:r>
      <w:r w:rsidRPr="005404B0">
        <w:rPr>
          <w:rFonts w:ascii="GHEA Grapalat" w:hAnsi="GHEA Grapalat" w:cs="Sylfaen"/>
          <w:b/>
          <w:bCs/>
          <w:szCs w:val="28"/>
          <w:lang w:val="hy-AM"/>
        </w:rPr>
        <w:t>ՀԲՄԱՇՁԲ</w:t>
      </w:r>
      <w:r w:rsidRPr="00DE1AA4">
        <w:rPr>
          <w:rFonts w:ascii="GHEA Grapalat" w:hAnsi="GHEA Grapalat" w:cs="Sylfaen"/>
          <w:b/>
          <w:bCs/>
          <w:szCs w:val="28"/>
          <w:lang w:val="pt-BR"/>
        </w:rPr>
        <w:t xml:space="preserve"> -2024/01</w:t>
      </w:r>
      <w:r w:rsidRPr="00DE1AA4">
        <w:rPr>
          <w:rFonts w:ascii="GHEA Grapalat" w:hAnsi="GHEA Grapalat" w:cs="Sylfaen"/>
          <w:szCs w:val="28"/>
          <w:lang w:val="pt-BR"/>
        </w:rPr>
        <w:t xml:space="preserve"> </w:t>
      </w:r>
      <w:r w:rsidRPr="0093002B">
        <w:rPr>
          <w:rFonts w:ascii="GHEA Grapalat" w:hAnsi="GHEA Grapalat" w:cs="Sylfaen"/>
          <w:b/>
          <w:lang w:val="hy-AM"/>
        </w:rPr>
        <w:t>»</w:t>
      </w:r>
      <w:r w:rsidRPr="00AD3BB8">
        <w:rPr>
          <w:rFonts w:ascii="GHEA Grapalat" w:hAnsi="GHEA Grapalat" w:cs="Sylfaen"/>
          <w:b/>
          <w:lang w:val="hy-AM"/>
        </w:rPr>
        <w:t>ծածկագրով</w:t>
      </w:r>
    </w:p>
    <w:p w14:paraId="3C4F8933" w14:textId="77777777" w:rsidR="00627F81" w:rsidRPr="00AD3BB8" w:rsidRDefault="00627F81" w:rsidP="00627F81">
      <w:pPr>
        <w:pStyle w:val="31"/>
        <w:spacing w:line="240" w:lineRule="auto"/>
        <w:jc w:val="right"/>
        <w:rPr>
          <w:rFonts w:ascii="GHEA Grapalat" w:hAnsi="GHEA Grapalat" w:cs="Arial"/>
          <w:b/>
          <w:lang w:val="hy-AM"/>
        </w:rPr>
      </w:pPr>
      <w:r>
        <w:rPr>
          <w:rFonts w:ascii="GHEA Grapalat" w:hAnsi="GHEA Grapalat" w:cs="Sylfaen"/>
          <w:b/>
          <w:lang w:val="hy-AM"/>
        </w:rPr>
        <w:t xml:space="preserve">Հրատապ </w:t>
      </w:r>
      <w:r w:rsidRPr="00AD3BB8">
        <w:rPr>
          <w:rFonts w:ascii="GHEA Grapalat" w:hAnsi="GHEA Grapalat" w:cs="Sylfaen"/>
          <w:b/>
          <w:lang w:val="hy-AM"/>
        </w:rPr>
        <w:t>բաց</w:t>
      </w:r>
      <w:r w:rsidRPr="00AD3BB8">
        <w:rPr>
          <w:rFonts w:ascii="GHEA Grapalat" w:hAnsi="GHEA Grapalat" w:cs="Arial"/>
          <w:b/>
          <w:lang w:val="hy-AM"/>
        </w:rPr>
        <w:t xml:space="preserve"> մրցույթի </w:t>
      </w:r>
      <w:r w:rsidRPr="00AD3BB8">
        <w:rPr>
          <w:rFonts w:ascii="GHEA Grapalat" w:hAnsi="GHEA Grapalat" w:cs="Sylfaen"/>
          <w:b/>
          <w:lang w:val="hy-AM"/>
        </w:rPr>
        <w:t>հրավերի</w:t>
      </w:r>
    </w:p>
    <w:p w14:paraId="524F3FB2" w14:textId="77777777" w:rsidR="00B2572B" w:rsidRPr="00E6597C" w:rsidRDefault="00B2572B" w:rsidP="00627F81">
      <w:pPr>
        <w:pStyle w:val="31"/>
        <w:spacing w:line="240" w:lineRule="auto"/>
        <w:jc w:val="right"/>
        <w:rPr>
          <w:rFonts w:ascii="GHEA Grapalat" w:hAnsi="GHEA Grapalat"/>
          <w:lang w:val="hy-AM"/>
        </w:rPr>
      </w:pPr>
    </w:p>
    <w:p w14:paraId="454B6528" w14:textId="77777777" w:rsidR="00B2572B" w:rsidRPr="00E6597C" w:rsidRDefault="00B2572B" w:rsidP="00EF3662">
      <w:pPr>
        <w:ind w:firstLine="567"/>
        <w:jc w:val="center"/>
        <w:rPr>
          <w:rFonts w:ascii="GHEA Grapalat" w:hAnsi="GHEA Grapalat"/>
          <w:sz w:val="20"/>
          <w:lang w:val="hy-AM"/>
        </w:rPr>
      </w:pPr>
    </w:p>
    <w:p w14:paraId="78749308"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2B39A281" w14:textId="77777777" w:rsidR="00B2572B" w:rsidRPr="00E6597C" w:rsidRDefault="00B2572B" w:rsidP="00EF3662">
      <w:pPr>
        <w:ind w:firstLine="567"/>
        <w:rPr>
          <w:rFonts w:ascii="GHEA Grapalat" w:hAnsi="GHEA Grapalat"/>
          <w:lang w:val="hy-AM"/>
        </w:rPr>
      </w:pPr>
    </w:p>
    <w:p w14:paraId="5D1BE76F" w14:textId="77777777" w:rsidR="00B2572B" w:rsidRPr="00627F81" w:rsidRDefault="00B2572B" w:rsidP="00627F81">
      <w:pPr>
        <w:pStyle w:val="3"/>
        <w:spacing w:line="240" w:lineRule="auto"/>
        <w:ind w:firstLine="567"/>
        <w:jc w:val="left"/>
        <w:rPr>
          <w:rFonts w:ascii="GHEA Grapalat" w:hAnsi="GHEA Grapalat" w:cs="Arial"/>
          <w:b/>
          <w:i w:val="0"/>
          <w:lang w:val="hy-AM"/>
        </w:rPr>
      </w:pPr>
      <w:r w:rsidRPr="00E6597C">
        <w:rPr>
          <w:rFonts w:ascii="GHEA Grapalat" w:hAnsi="GHEA Grapalat" w:cs="Arial"/>
          <w:lang w:val="es-ES"/>
        </w:rPr>
        <w:t xml:space="preserve">Ուսումնասիրելով </w:t>
      </w:r>
      <w:r w:rsidR="00627F81" w:rsidRPr="00627F81">
        <w:rPr>
          <w:rFonts w:ascii="GHEA Grapalat" w:hAnsi="GHEA Grapalat" w:cs="Sylfaen"/>
          <w:i w:val="0"/>
          <w:lang w:val="hy-AM"/>
        </w:rPr>
        <w:t xml:space="preserve"> </w:t>
      </w:r>
      <w:r w:rsidR="00627F81" w:rsidRPr="0093002B">
        <w:rPr>
          <w:rFonts w:ascii="GHEA Grapalat" w:hAnsi="GHEA Grapalat" w:cs="Sylfaen"/>
          <w:b/>
          <w:lang w:val="hy-AM"/>
        </w:rPr>
        <w:t>«</w:t>
      </w:r>
      <w:r w:rsidR="00627F81" w:rsidRPr="005404B0">
        <w:rPr>
          <w:rFonts w:ascii="GHEA Grapalat" w:hAnsi="GHEA Grapalat" w:cs="Sylfaen"/>
          <w:b/>
          <w:bCs/>
          <w:szCs w:val="28"/>
          <w:lang w:val="hy-AM"/>
        </w:rPr>
        <w:t>ԱՄՄՄԴ</w:t>
      </w:r>
      <w:r w:rsidR="00627F81" w:rsidRPr="00DE1AA4">
        <w:rPr>
          <w:rFonts w:ascii="GHEA Grapalat" w:hAnsi="GHEA Grapalat" w:cs="Sylfaen"/>
          <w:b/>
          <w:bCs/>
          <w:szCs w:val="28"/>
          <w:lang w:val="pt-BR"/>
        </w:rPr>
        <w:t xml:space="preserve">- </w:t>
      </w:r>
      <w:r w:rsidR="00627F81" w:rsidRPr="005404B0">
        <w:rPr>
          <w:rFonts w:ascii="GHEA Grapalat" w:hAnsi="GHEA Grapalat" w:cs="Sylfaen"/>
          <w:b/>
          <w:bCs/>
          <w:szCs w:val="28"/>
          <w:lang w:val="hy-AM"/>
        </w:rPr>
        <w:t>ՀԲՄԱՇՁԲ</w:t>
      </w:r>
      <w:r w:rsidR="00627F81" w:rsidRPr="00DE1AA4">
        <w:rPr>
          <w:rFonts w:ascii="GHEA Grapalat" w:hAnsi="GHEA Grapalat" w:cs="Sylfaen"/>
          <w:b/>
          <w:bCs/>
          <w:szCs w:val="28"/>
          <w:lang w:val="pt-BR"/>
        </w:rPr>
        <w:t xml:space="preserve"> -2024/01</w:t>
      </w:r>
      <w:r w:rsidR="00627F81" w:rsidRPr="00DE1AA4">
        <w:rPr>
          <w:rFonts w:ascii="GHEA Grapalat" w:hAnsi="GHEA Grapalat" w:cs="Sylfaen"/>
          <w:szCs w:val="28"/>
          <w:lang w:val="pt-BR"/>
        </w:rPr>
        <w:t xml:space="preserve"> </w:t>
      </w:r>
      <w:r w:rsidR="00627F81" w:rsidRPr="0093002B">
        <w:rPr>
          <w:rFonts w:ascii="GHEA Grapalat" w:hAnsi="GHEA Grapalat" w:cs="Sylfaen"/>
          <w:b/>
          <w:lang w:val="hy-AM"/>
        </w:rPr>
        <w:t>»</w:t>
      </w:r>
      <w:r w:rsidR="00627F81" w:rsidRPr="00627F81">
        <w:rPr>
          <w:rFonts w:ascii="GHEA Grapalat" w:hAnsi="GHEA Grapalat" w:cs="Sylfaen"/>
          <w:b/>
          <w:lang w:val="hy-AM"/>
        </w:rPr>
        <w:t xml:space="preserve"> </w:t>
      </w:r>
      <w:r w:rsidRPr="00E6597C">
        <w:rPr>
          <w:rFonts w:ascii="GHEA Grapalat" w:hAnsi="GHEA Grapalat" w:cs="Arial"/>
          <w:lang w:val="es-ES"/>
        </w:rPr>
        <w:t xml:space="preserve">ծածկագրով </w:t>
      </w:r>
      <w:r w:rsidR="00B75475">
        <w:rPr>
          <w:rFonts w:ascii="GHEA Grapalat" w:hAnsi="GHEA Grapalat" w:cs="Arial"/>
          <w:lang w:val="hy-AM"/>
        </w:rPr>
        <w:t>գնանշման հարցման</w:t>
      </w:r>
      <w:r w:rsidRPr="00E6597C">
        <w:rPr>
          <w:rFonts w:ascii="GHEA Grapalat" w:hAnsi="GHEA Grapalat" w:cs="Arial"/>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u w:val="single"/>
          <w:lang w:val="hy-AM"/>
        </w:rPr>
        <w:t xml:space="preserve">                  </w:t>
      </w:r>
      <w:r w:rsidRPr="00E6597C">
        <w:rPr>
          <w:rFonts w:ascii="GHEA Grapalat" w:hAnsi="GHEA Grapalat"/>
          <w:u w:val="single"/>
          <w:lang w:val="hy-AM"/>
        </w:rPr>
        <w:tab/>
      </w:r>
      <w:r w:rsidRPr="00E6597C">
        <w:rPr>
          <w:rFonts w:ascii="GHEA Grapalat" w:hAnsi="GHEA Grapalat"/>
          <w:u w:val="single"/>
          <w:lang w:val="hy-AM"/>
        </w:rPr>
        <w:tab/>
      </w:r>
      <w:r w:rsidRPr="00E6597C">
        <w:rPr>
          <w:rFonts w:ascii="GHEA Grapalat" w:hAnsi="GHEA Grapalat"/>
          <w:u w:val="single"/>
          <w:lang w:val="hy-AM"/>
        </w:rPr>
        <w:tab/>
      </w:r>
      <w:r w:rsidRPr="00E6597C">
        <w:rPr>
          <w:rFonts w:ascii="GHEA Grapalat" w:hAnsi="GHEA Grapalat"/>
          <w:u w:val="single"/>
          <w:lang w:val="hy-AM"/>
        </w:rPr>
        <w:tab/>
        <w:t xml:space="preserve">     </w:t>
      </w:r>
      <w:r w:rsidRPr="00E6597C">
        <w:rPr>
          <w:rFonts w:ascii="GHEA Grapalat" w:hAnsi="GHEA Grapalat"/>
          <w:u w:val="single"/>
          <w:lang w:val="hy-AM"/>
        </w:rPr>
        <w:tab/>
      </w:r>
      <w:r w:rsidRPr="00E6597C">
        <w:rPr>
          <w:rFonts w:ascii="GHEA Grapalat" w:hAnsi="GHEA Grapalat"/>
          <w:u w:val="single"/>
          <w:lang w:val="hy-AM"/>
        </w:rPr>
        <w:tab/>
        <w:t xml:space="preserve">           </w:t>
      </w:r>
      <w:r w:rsidRPr="00E6597C">
        <w:rPr>
          <w:rFonts w:ascii="GHEA Grapalat" w:hAnsi="GHEA Grapalat" w:cs="Arial"/>
          <w:lang w:val="es-ES"/>
        </w:rPr>
        <w:t>-ն առաջարկում է</w:t>
      </w:r>
      <w:r w:rsidRPr="00E6597C">
        <w:rPr>
          <w:rFonts w:ascii="GHEA Grapalat" w:hAnsi="GHEA Grapalat" w:cs="Arial"/>
          <w:lang w:val="hy-AM"/>
        </w:rPr>
        <w:t xml:space="preserve">   </w:t>
      </w:r>
    </w:p>
    <w:p w14:paraId="128A6C7C"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63709EBF"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7286ED16"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1010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2369"/>
      </w:tblGrid>
      <w:tr w:rsidR="0053699F" w:rsidRPr="00B834DD" w14:paraId="48C11F8F" w14:textId="77777777" w:rsidTr="008A14FE">
        <w:trPr>
          <w:cantSplit/>
          <w:trHeight w:val="916"/>
          <w:jc w:val="center"/>
        </w:trPr>
        <w:tc>
          <w:tcPr>
            <w:tcW w:w="1136" w:type="dxa"/>
            <w:tcBorders>
              <w:top w:val="single" w:sz="4" w:space="0" w:color="auto"/>
              <w:left w:val="single" w:sz="4" w:space="0" w:color="auto"/>
              <w:right w:val="single" w:sz="4" w:space="0" w:color="auto"/>
            </w:tcBorders>
            <w:vAlign w:val="center"/>
          </w:tcPr>
          <w:p w14:paraId="3D424DD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33B02943"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82BBD1F"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1102F035"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38C5DF9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1A1FA8D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4B9D9CD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2369" w:type="dxa"/>
            <w:tcBorders>
              <w:top w:val="single" w:sz="4" w:space="0" w:color="auto"/>
              <w:left w:val="single" w:sz="4" w:space="0" w:color="auto"/>
              <w:right w:val="single" w:sz="4" w:space="0" w:color="auto"/>
            </w:tcBorders>
            <w:vAlign w:val="center"/>
          </w:tcPr>
          <w:p w14:paraId="7896E8A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506834DF"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0B18F255" w14:textId="77777777" w:rsidTr="008A14F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3E494E8"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3314798"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4947EB6"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FCE0CEA"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2369" w:type="dxa"/>
            <w:tcBorders>
              <w:top w:val="single" w:sz="4" w:space="0" w:color="auto"/>
              <w:left w:val="single" w:sz="4" w:space="0" w:color="auto"/>
              <w:bottom w:val="single" w:sz="4" w:space="0" w:color="auto"/>
              <w:right w:val="single" w:sz="4" w:space="0" w:color="auto"/>
            </w:tcBorders>
            <w:shd w:val="clear" w:color="auto" w:fill="99CCFF"/>
          </w:tcPr>
          <w:p w14:paraId="1ED27681"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B834DD" w14:paraId="68962F66" w14:textId="77777777" w:rsidTr="00627F81">
        <w:trPr>
          <w:trHeight w:val="483"/>
          <w:jc w:val="center"/>
        </w:trPr>
        <w:tc>
          <w:tcPr>
            <w:tcW w:w="1136" w:type="dxa"/>
            <w:tcBorders>
              <w:top w:val="single" w:sz="4" w:space="0" w:color="auto"/>
              <w:left w:val="single" w:sz="4" w:space="0" w:color="auto"/>
              <w:bottom w:val="single" w:sz="4" w:space="0" w:color="auto"/>
              <w:right w:val="single" w:sz="4" w:space="0" w:color="auto"/>
            </w:tcBorders>
            <w:vAlign w:val="center"/>
          </w:tcPr>
          <w:p w14:paraId="57155496"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85AD0B0" w14:textId="77777777" w:rsidR="0053699F" w:rsidRPr="00E6597C" w:rsidRDefault="00627F81" w:rsidP="00EF3662">
            <w:pPr>
              <w:rPr>
                <w:rFonts w:ascii="GHEA Grapalat" w:hAnsi="GHEA Grapalat"/>
                <w:sz w:val="18"/>
                <w:lang w:val="es-ES"/>
              </w:rPr>
            </w:pPr>
            <w:r w:rsidRPr="0093002B">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7F04D3B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3BF7C3" w14:textId="77777777" w:rsidR="0053699F" w:rsidRPr="00E6597C" w:rsidRDefault="0053699F" w:rsidP="00EF3662">
            <w:pPr>
              <w:jc w:val="center"/>
              <w:rPr>
                <w:rFonts w:ascii="GHEA Grapalat" w:hAnsi="GHEA Grapalat"/>
                <w:lang w:val="es-ES"/>
              </w:rPr>
            </w:pPr>
          </w:p>
        </w:tc>
        <w:tc>
          <w:tcPr>
            <w:tcW w:w="2369" w:type="dxa"/>
            <w:tcBorders>
              <w:top w:val="single" w:sz="4" w:space="0" w:color="auto"/>
              <w:left w:val="single" w:sz="4" w:space="0" w:color="auto"/>
              <w:bottom w:val="single" w:sz="4" w:space="0" w:color="auto"/>
              <w:right w:val="single" w:sz="4" w:space="0" w:color="auto"/>
            </w:tcBorders>
            <w:shd w:val="clear" w:color="auto" w:fill="auto"/>
          </w:tcPr>
          <w:p w14:paraId="529CE8A7" w14:textId="77777777" w:rsidR="0053699F" w:rsidRPr="00E6597C" w:rsidRDefault="0053699F" w:rsidP="00EF3662">
            <w:pPr>
              <w:jc w:val="center"/>
              <w:rPr>
                <w:rFonts w:ascii="GHEA Grapalat" w:hAnsi="GHEA Grapalat"/>
                <w:lang w:val="es-ES"/>
              </w:rPr>
            </w:pPr>
          </w:p>
        </w:tc>
      </w:tr>
    </w:tbl>
    <w:p w14:paraId="64A54900" w14:textId="77777777" w:rsidR="00B2572B" w:rsidRPr="00E6597C" w:rsidRDefault="00B2572B" w:rsidP="00EF3662">
      <w:pPr>
        <w:rPr>
          <w:rFonts w:ascii="GHEA Grapalat" w:hAnsi="GHEA Grapalat"/>
          <w:sz w:val="18"/>
          <w:szCs w:val="18"/>
          <w:lang w:val="es-ES"/>
        </w:rPr>
      </w:pPr>
    </w:p>
    <w:p w14:paraId="33EE62E3" w14:textId="77777777" w:rsidR="00B2572B" w:rsidRPr="00E6597C" w:rsidRDefault="00B2572B" w:rsidP="00EF3662">
      <w:pPr>
        <w:rPr>
          <w:rFonts w:ascii="GHEA Grapalat" w:hAnsi="GHEA Grapalat"/>
          <w:sz w:val="18"/>
          <w:szCs w:val="18"/>
          <w:lang w:val="es-ES"/>
        </w:rPr>
      </w:pPr>
    </w:p>
    <w:p w14:paraId="5B5468CB" w14:textId="77777777" w:rsidR="00B2572B" w:rsidRPr="00E6597C" w:rsidRDefault="00B2572B" w:rsidP="00EF3662">
      <w:pPr>
        <w:rPr>
          <w:rFonts w:ascii="GHEA Grapalat" w:hAnsi="GHEA Grapalat"/>
          <w:sz w:val="18"/>
          <w:szCs w:val="18"/>
          <w:lang w:val="hy-AM"/>
        </w:rPr>
      </w:pPr>
    </w:p>
    <w:p w14:paraId="504514C7" w14:textId="77777777" w:rsidR="00B2572B" w:rsidRPr="00E6597C" w:rsidRDefault="00B2572B" w:rsidP="00EF3662">
      <w:pPr>
        <w:ind w:left="720" w:firstLine="720"/>
        <w:jc w:val="both"/>
        <w:rPr>
          <w:rFonts w:ascii="GHEA Grapalat" w:hAnsi="GHEA Grapalat"/>
          <w:sz w:val="20"/>
          <w:lang w:val="hy-AM"/>
        </w:rPr>
      </w:pPr>
      <w:r w:rsidRPr="00651771">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651771">
        <w:rPr>
          <w:rFonts w:ascii="GHEA Grapalat" w:hAnsi="GHEA Grapalat"/>
          <w:sz w:val="20"/>
          <w:lang w:val="es-ES"/>
        </w:rPr>
        <w:t xml:space="preserve">       </w:t>
      </w:r>
      <w:r w:rsidRPr="00E6597C">
        <w:rPr>
          <w:rFonts w:ascii="GHEA Grapalat" w:hAnsi="GHEA Grapalat"/>
          <w:sz w:val="20"/>
          <w:lang w:val="hy-AM"/>
        </w:rPr>
        <w:t xml:space="preserve">_____________ </w:t>
      </w:r>
    </w:p>
    <w:p w14:paraId="053AF8C1"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4265AB27"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5163C2F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7B3C8394" w14:textId="77777777" w:rsidR="00B2572B" w:rsidRPr="005C2A18" w:rsidRDefault="00B2572B" w:rsidP="00EF3662">
      <w:pPr>
        <w:jc w:val="right"/>
        <w:rPr>
          <w:rFonts w:ascii="GHEA Grapalat" w:hAnsi="GHEA Grapalat"/>
          <w:sz w:val="20"/>
          <w:lang w:val="hy-AM"/>
        </w:rPr>
      </w:pPr>
    </w:p>
    <w:p w14:paraId="5B90C7E4" w14:textId="77777777" w:rsidR="00B2572B" w:rsidRPr="00E6597C" w:rsidRDefault="00B2572B" w:rsidP="00EF3662">
      <w:pPr>
        <w:rPr>
          <w:rFonts w:ascii="GHEA Grapalat" w:hAnsi="GHEA Grapalat" w:cs="Sylfaen"/>
          <w:i/>
          <w:sz w:val="16"/>
          <w:szCs w:val="16"/>
          <w:lang w:val="hy-AM" w:eastAsia="ru-RU"/>
        </w:rPr>
      </w:pPr>
    </w:p>
    <w:p w14:paraId="5C514ADF" w14:textId="77777777" w:rsidR="00B2572B" w:rsidRPr="00E6597C" w:rsidRDefault="00B2572B" w:rsidP="00EF3662">
      <w:pPr>
        <w:rPr>
          <w:rFonts w:ascii="GHEA Grapalat" w:hAnsi="GHEA Grapalat" w:cs="Sylfaen"/>
          <w:i/>
          <w:sz w:val="16"/>
          <w:szCs w:val="16"/>
          <w:lang w:val="hy-AM" w:eastAsia="ru-RU"/>
        </w:rPr>
      </w:pPr>
    </w:p>
    <w:p w14:paraId="35B22D12" w14:textId="77777777" w:rsidR="00B2572B" w:rsidRPr="00E6597C" w:rsidRDefault="00B2572B" w:rsidP="00EF3662">
      <w:pPr>
        <w:rPr>
          <w:rFonts w:ascii="GHEA Grapalat" w:hAnsi="GHEA Grapalat" w:cs="Sylfaen"/>
          <w:i/>
          <w:sz w:val="16"/>
          <w:szCs w:val="16"/>
          <w:lang w:val="hy-AM" w:eastAsia="ru-RU"/>
        </w:rPr>
      </w:pPr>
    </w:p>
    <w:p w14:paraId="0F77E023" w14:textId="77777777" w:rsidR="00B2572B" w:rsidRPr="00E6597C" w:rsidRDefault="00B2572B" w:rsidP="00EF3662">
      <w:pPr>
        <w:rPr>
          <w:rFonts w:ascii="GHEA Grapalat" w:hAnsi="GHEA Grapalat" w:cs="Sylfaen"/>
          <w:i/>
          <w:sz w:val="16"/>
          <w:szCs w:val="16"/>
          <w:lang w:val="hy-AM" w:eastAsia="ru-RU"/>
        </w:rPr>
      </w:pPr>
    </w:p>
    <w:p w14:paraId="04DE54F8" w14:textId="77777777" w:rsidR="00B2572B" w:rsidRPr="00E6597C" w:rsidRDefault="00B2572B" w:rsidP="00EF3662">
      <w:pPr>
        <w:rPr>
          <w:rFonts w:ascii="GHEA Grapalat" w:hAnsi="GHEA Grapalat" w:cs="Sylfaen"/>
          <w:i/>
          <w:sz w:val="16"/>
          <w:szCs w:val="16"/>
          <w:lang w:val="hy-AM" w:eastAsia="ru-RU"/>
        </w:rPr>
      </w:pPr>
    </w:p>
    <w:p w14:paraId="606E4EB0" w14:textId="77777777" w:rsidR="00B2572B" w:rsidRPr="00E6597C" w:rsidRDefault="00B2572B" w:rsidP="00EF3662">
      <w:pPr>
        <w:rPr>
          <w:rFonts w:ascii="GHEA Grapalat" w:hAnsi="GHEA Grapalat" w:cs="Sylfaen"/>
          <w:i/>
          <w:sz w:val="16"/>
          <w:szCs w:val="16"/>
          <w:lang w:val="hy-AM" w:eastAsia="ru-RU"/>
        </w:rPr>
      </w:pPr>
    </w:p>
    <w:p w14:paraId="02CD904E" w14:textId="77777777" w:rsidR="00B2572B" w:rsidRPr="00E6597C" w:rsidRDefault="00B2572B" w:rsidP="00EF3662">
      <w:pPr>
        <w:rPr>
          <w:rFonts w:ascii="GHEA Grapalat" w:hAnsi="GHEA Grapalat" w:cs="Sylfaen"/>
          <w:i/>
          <w:sz w:val="16"/>
          <w:szCs w:val="16"/>
          <w:lang w:val="hy-AM" w:eastAsia="ru-RU"/>
        </w:rPr>
      </w:pPr>
    </w:p>
    <w:p w14:paraId="2325B610" w14:textId="77777777" w:rsidR="00B2572B" w:rsidRPr="00E6597C" w:rsidRDefault="00B2572B" w:rsidP="00EF3662">
      <w:pPr>
        <w:rPr>
          <w:rFonts w:ascii="GHEA Grapalat" w:hAnsi="GHEA Grapalat" w:cs="Sylfaen"/>
          <w:i/>
          <w:sz w:val="16"/>
          <w:szCs w:val="16"/>
          <w:lang w:val="hy-AM" w:eastAsia="ru-RU"/>
        </w:rPr>
      </w:pPr>
    </w:p>
    <w:p w14:paraId="78C6405B" w14:textId="77777777" w:rsidR="00B2572B" w:rsidRPr="00E6597C" w:rsidRDefault="00B2572B" w:rsidP="00EF3662">
      <w:pPr>
        <w:rPr>
          <w:rFonts w:ascii="GHEA Grapalat" w:hAnsi="GHEA Grapalat" w:cs="Sylfaen"/>
          <w:i/>
          <w:sz w:val="16"/>
          <w:szCs w:val="16"/>
          <w:lang w:val="hy-AM" w:eastAsia="ru-RU"/>
        </w:rPr>
      </w:pPr>
    </w:p>
    <w:p w14:paraId="689FCAE8" w14:textId="77777777" w:rsidR="00B2572B" w:rsidRPr="00E6597C" w:rsidRDefault="00B2572B" w:rsidP="00EF3662">
      <w:pPr>
        <w:rPr>
          <w:rFonts w:ascii="GHEA Grapalat" w:hAnsi="GHEA Grapalat" w:cs="Sylfaen"/>
          <w:i/>
          <w:sz w:val="16"/>
          <w:szCs w:val="16"/>
          <w:lang w:val="hy-AM" w:eastAsia="ru-RU"/>
        </w:rPr>
      </w:pPr>
    </w:p>
    <w:p w14:paraId="55381D31" w14:textId="77777777" w:rsidR="00B2572B" w:rsidRPr="00E6597C" w:rsidRDefault="00B2572B" w:rsidP="00EF3662">
      <w:pPr>
        <w:rPr>
          <w:rFonts w:ascii="GHEA Grapalat" w:hAnsi="GHEA Grapalat" w:cs="Sylfaen"/>
          <w:i/>
          <w:sz w:val="16"/>
          <w:szCs w:val="16"/>
          <w:lang w:val="hy-AM" w:eastAsia="ru-RU"/>
        </w:rPr>
      </w:pPr>
    </w:p>
    <w:p w14:paraId="64C4C4C1" w14:textId="77777777" w:rsidR="00B2572B" w:rsidRPr="00E6597C" w:rsidRDefault="00B2572B" w:rsidP="00EF3662">
      <w:pPr>
        <w:rPr>
          <w:rFonts w:ascii="GHEA Grapalat" w:hAnsi="GHEA Grapalat" w:cs="Sylfaen"/>
          <w:i/>
          <w:sz w:val="16"/>
          <w:szCs w:val="16"/>
          <w:lang w:val="hy-AM" w:eastAsia="ru-RU"/>
        </w:rPr>
      </w:pPr>
    </w:p>
    <w:p w14:paraId="6BBD05CA" w14:textId="77777777" w:rsidR="00B2572B" w:rsidRPr="00E6597C" w:rsidRDefault="00B2572B" w:rsidP="00EF3662">
      <w:pPr>
        <w:pStyle w:val="31"/>
        <w:spacing w:line="240" w:lineRule="auto"/>
        <w:jc w:val="right"/>
        <w:rPr>
          <w:rFonts w:ascii="GHEA Grapalat" w:hAnsi="GHEA Grapalat"/>
          <w:i/>
          <w:lang w:val="hy-AM"/>
        </w:rPr>
      </w:pPr>
    </w:p>
    <w:p w14:paraId="4D9402E1" w14:textId="77777777" w:rsidR="00B2572B" w:rsidRPr="00E6597C" w:rsidRDefault="00B2572B" w:rsidP="00EF3662">
      <w:pPr>
        <w:pStyle w:val="31"/>
        <w:spacing w:line="240" w:lineRule="auto"/>
        <w:jc w:val="right"/>
        <w:rPr>
          <w:rFonts w:ascii="GHEA Grapalat" w:hAnsi="GHEA Grapalat"/>
          <w:i/>
          <w:lang w:val="hy-AM"/>
        </w:rPr>
      </w:pPr>
    </w:p>
    <w:p w14:paraId="423F4C2D" w14:textId="77777777" w:rsidR="00B2572B" w:rsidRPr="00E6597C" w:rsidRDefault="00B2572B" w:rsidP="00EF3662">
      <w:pPr>
        <w:pStyle w:val="31"/>
        <w:spacing w:line="240" w:lineRule="auto"/>
        <w:jc w:val="right"/>
        <w:rPr>
          <w:rFonts w:ascii="GHEA Grapalat" w:hAnsi="GHEA Grapalat"/>
          <w:i/>
          <w:lang w:val="hy-AM"/>
        </w:rPr>
      </w:pPr>
    </w:p>
    <w:p w14:paraId="115A3D68" w14:textId="77777777" w:rsidR="00B2572B" w:rsidRPr="00E6597C" w:rsidRDefault="00B2572B" w:rsidP="00EF3662">
      <w:pPr>
        <w:pStyle w:val="31"/>
        <w:spacing w:line="240" w:lineRule="auto"/>
        <w:jc w:val="right"/>
        <w:rPr>
          <w:rFonts w:ascii="GHEA Grapalat" w:hAnsi="GHEA Grapalat"/>
          <w:i/>
          <w:lang w:val="es-ES" w:eastAsia="ru-RU"/>
        </w:rPr>
      </w:pPr>
    </w:p>
    <w:p w14:paraId="4DF27734"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69D3D71C"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7EF04979"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633FB445" w14:textId="77777777" w:rsidR="00B2572B" w:rsidRPr="00627F81" w:rsidRDefault="00B2572B" w:rsidP="001557AE">
      <w:pPr>
        <w:pStyle w:val="31"/>
        <w:spacing w:line="240" w:lineRule="auto"/>
        <w:jc w:val="right"/>
        <w:rPr>
          <w:rFonts w:ascii="GHEA Grapalat" w:hAnsi="GHEA Grapalat" w:cs="Arial"/>
          <w:b/>
          <w:strike/>
          <w:lang w:val="hy-AM"/>
        </w:rPr>
      </w:pPr>
      <w:r w:rsidRPr="00627F81">
        <w:rPr>
          <w:rFonts w:ascii="GHEA Grapalat" w:hAnsi="GHEA Grapalat" w:cs="Sylfaen"/>
          <w:b/>
          <w:strike/>
          <w:lang w:val="hy-AM"/>
        </w:rPr>
        <w:lastRenderedPageBreak/>
        <w:t>Հավելված</w:t>
      </w:r>
      <w:r w:rsidRPr="00627F81">
        <w:rPr>
          <w:rFonts w:ascii="GHEA Grapalat" w:hAnsi="GHEA Grapalat" w:cs="Arial"/>
          <w:b/>
          <w:strike/>
          <w:lang w:val="hy-AM"/>
        </w:rPr>
        <w:t xml:space="preserve"> </w:t>
      </w:r>
      <w:r w:rsidR="007942E8" w:rsidRPr="00627F81">
        <w:rPr>
          <w:rFonts w:ascii="GHEA Grapalat" w:hAnsi="GHEA Grapalat" w:cs="Arial"/>
          <w:b/>
          <w:strike/>
          <w:lang w:val="hy-AM"/>
        </w:rPr>
        <w:t>3</w:t>
      </w:r>
    </w:p>
    <w:p w14:paraId="1DF3AB16" w14:textId="77777777" w:rsidR="00B2572B" w:rsidRPr="00B75475" w:rsidRDefault="00627F81" w:rsidP="000B1088">
      <w:pPr>
        <w:pStyle w:val="31"/>
        <w:spacing w:line="240" w:lineRule="auto"/>
        <w:jc w:val="right"/>
        <w:rPr>
          <w:rFonts w:ascii="GHEA Grapalat" w:hAnsi="GHEA Grapalat" w:cs="Arial"/>
          <w:b/>
          <w:strike/>
          <w:lang w:val="hy-AM"/>
        </w:rPr>
      </w:pPr>
      <w:r w:rsidRPr="00627F81">
        <w:rPr>
          <w:rFonts w:ascii="GHEA Grapalat" w:hAnsi="GHEA Grapalat" w:cs="Sylfaen"/>
          <w:b/>
          <w:strike/>
          <w:lang w:val="hy-AM"/>
        </w:rPr>
        <w:t>«</w:t>
      </w:r>
      <w:r w:rsidRPr="00627F81">
        <w:rPr>
          <w:rFonts w:ascii="GHEA Grapalat" w:hAnsi="GHEA Grapalat" w:cs="Sylfaen"/>
          <w:b/>
          <w:bCs/>
          <w:strike/>
          <w:szCs w:val="28"/>
          <w:lang w:val="hy-AM"/>
        </w:rPr>
        <w:t>ԱՄՄՄԴ</w:t>
      </w:r>
      <w:r w:rsidRPr="00627F81">
        <w:rPr>
          <w:rFonts w:ascii="GHEA Grapalat" w:hAnsi="GHEA Grapalat" w:cs="Sylfaen"/>
          <w:b/>
          <w:bCs/>
          <w:strike/>
          <w:szCs w:val="28"/>
          <w:lang w:val="pt-BR"/>
        </w:rPr>
        <w:t xml:space="preserve">- </w:t>
      </w:r>
      <w:r w:rsidRPr="00627F81">
        <w:rPr>
          <w:rFonts w:ascii="GHEA Grapalat" w:hAnsi="GHEA Grapalat" w:cs="Sylfaen"/>
          <w:b/>
          <w:bCs/>
          <w:strike/>
          <w:szCs w:val="28"/>
          <w:lang w:val="hy-AM"/>
        </w:rPr>
        <w:t>ՀԲՄԱՇՁԲ</w:t>
      </w:r>
      <w:r w:rsidRPr="00627F81">
        <w:rPr>
          <w:rFonts w:ascii="GHEA Grapalat" w:hAnsi="GHEA Grapalat" w:cs="Sylfaen"/>
          <w:b/>
          <w:bCs/>
          <w:strike/>
          <w:szCs w:val="28"/>
          <w:lang w:val="pt-BR"/>
        </w:rPr>
        <w:t xml:space="preserve"> -2024/01</w:t>
      </w:r>
      <w:r w:rsidRPr="00DE1AA4">
        <w:rPr>
          <w:rFonts w:ascii="GHEA Grapalat" w:hAnsi="GHEA Grapalat" w:cs="Sylfaen"/>
          <w:szCs w:val="28"/>
          <w:lang w:val="pt-BR"/>
        </w:rPr>
        <w:t xml:space="preserve"> </w:t>
      </w:r>
      <w:r w:rsidR="00B2572B" w:rsidRPr="00B75475">
        <w:rPr>
          <w:rFonts w:ascii="GHEA Grapalat" w:hAnsi="GHEA Grapalat" w:cs="Sylfaen"/>
          <w:b/>
          <w:strike/>
          <w:lang w:val="hy-AM"/>
        </w:rPr>
        <w:t>ծածկագրով</w:t>
      </w:r>
    </w:p>
    <w:p w14:paraId="27F733AD" w14:textId="77777777" w:rsidR="001557AE" w:rsidRPr="00627F81" w:rsidRDefault="00627F81" w:rsidP="000B1088">
      <w:pPr>
        <w:pStyle w:val="31"/>
        <w:spacing w:line="240" w:lineRule="auto"/>
        <w:jc w:val="right"/>
        <w:rPr>
          <w:rFonts w:ascii="GHEA Grapalat" w:hAnsi="GHEA Grapalat" w:cs="Sylfaen"/>
          <w:b/>
          <w:strike/>
          <w:lang w:val="hy-AM"/>
        </w:rPr>
      </w:pPr>
      <w:r w:rsidRPr="00627F81">
        <w:rPr>
          <w:rFonts w:ascii="GHEA Grapalat" w:hAnsi="GHEA Grapalat" w:cs="Sylfaen"/>
          <w:b/>
          <w:strike/>
          <w:lang w:val="hy-AM"/>
        </w:rPr>
        <w:t>Հրատապ բաց</w:t>
      </w:r>
      <w:r w:rsidRPr="00627F81">
        <w:rPr>
          <w:rFonts w:ascii="GHEA Grapalat" w:hAnsi="GHEA Grapalat" w:cs="Arial"/>
          <w:b/>
          <w:strike/>
          <w:lang w:val="hy-AM"/>
        </w:rPr>
        <w:t xml:space="preserve"> մրցույթի </w:t>
      </w:r>
      <w:r w:rsidRPr="00627F81">
        <w:rPr>
          <w:rFonts w:ascii="GHEA Grapalat" w:hAnsi="GHEA Grapalat" w:cs="Sylfaen"/>
          <w:b/>
          <w:strike/>
          <w:lang w:val="hy-AM"/>
        </w:rPr>
        <w:t>հրավերի</w:t>
      </w:r>
    </w:p>
    <w:p w14:paraId="51862EAA" w14:textId="77777777" w:rsidR="001557AE" w:rsidRPr="00B75475"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75475">
        <w:rPr>
          <w:rStyle w:val="af5"/>
          <w:rFonts w:ascii="GHEA Grapalat" w:hAnsi="GHEA Grapalat"/>
          <w:strike/>
          <w:color w:val="000000"/>
          <w:sz w:val="20"/>
          <w:szCs w:val="20"/>
          <w:lang w:val="hy-AM"/>
        </w:rPr>
        <w:t>ԵՐԱՇԽԻՔ N __________</w:t>
      </w:r>
    </w:p>
    <w:p w14:paraId="23B92027" w14:textId="77777777" w:rsidR="007154FC" w:rsidRPr="00B75475" w:rsidRDefault="007154FC" w:rsidP="007154FC">
      <w:pPr>
        <w:pStyle w:val="af4"/>
        <w:shd w:val="clear" w:color="auto" w:fill="FFFFFF"/>
        <w:spacing w:before="0" w:beforeAutospacing="0" w:after="0" w:afterAutospacing="0"/>
        <w:ind w:firstLine="375"/>
        <w:rPr>
          <w:rStyle w:val="af5"/>
          <w:strike/>
          <w:lang w:val="hy-AM"/>
        </w:rPr>
      </w:pPr>
    </w:p>
    <w:p w14:paraId="10133D54" w14:textId="77777777" w:rsidR="007154FC" w:rsidRPr="00B75475" w:rsidRDefault="007154FC" w:rsidP="004208D0">
      <w:pPr>
        <w:pStyle w:val="af4"/>
        <w:shd w:val="clear" w:color="auto" w:fill="FFFFFF"/>
        <w:spacing w:before="0" w:beforeAutospacing="0" w:after="0" w:afterAutospacing="0"/>
        <w:ind w:left="142" w:firstLine="233"/>
        <w:rPr>
          <w:rStyle w:val="af5"/>
          <w:rFonts w:ascii="GHEA Grapalat" w:hAnsi="GHEA Grapalat"/>
          <w:b w:val="0"/>
          <w:bCs w:val="0"/>
          <w:strike/>
          <w:sz w:val="20"/>
          <w:szCs w:val="20"/>
          <w:u w:val="single"/>
          <w:lang w:val="hy-AM"/>
        </w:rPr>
      </w:pPr>
      <w:r w:rsidRPr="00B75475">
        <w:rPr>
          <w:rStyle w:val="af5"/>
          <w:rFonts w:ascii="GHEA Grapalat" w:hAnsi="GHEA Grapalat"/>
          <w:b w:val="0"/>
          <w:bCs w:val="0"/>
          <w:strike/>
          <w:sz w:val="20"/>
          <w:szCs w:val="20"/>
          <w:lang w:val="hy-AM"/>
        </w:rPr>
        <w:tab/>
        <w:t xml:space="preserve">1.Սույն երաշխիքը (այսուհետ՝ երաշխիք) հանդիսանում է </w:t>
      </w:r>
      <w:r w:rsidRPr="00B75475">
        <w:rPr>
          <w:rStyle w:val="af5"/>
          <w:rFonts w:ascii="GHEA Grapalat" w:hAnsi="GHEA Grapalat"/>
          <w:b w:val="0"/>
          <w:bCs w:val="0"/>
          <w:strike/>
          <w:sz w:val="20"/>
          <w:szCs w:val="20"/>
          <w:u w:val="single"/>
          <w:lang w:val="hy-AM"/>
        </w:rPr>
        <w:tab/>
      </w:r>
      <w:r w:rsidR="00627F81" w:rsidRPr="00627F81">
        <w:rPr>
          <w:rFonts w:ascii="GHEA Grapalat" w:hAnsi="GHEA Grapalat" w:cs="Sylfaen"/>
          <w:b/>
          <w:strike/>
          <w:lang w:val="hy-AM"/>
        </w:rPr>
        <w:t>«</w:t>
      </w:r>
      <w:r w:rsidR="00627F81" w:rsidRPr="00627F81">
        <w:rPr>
          <w:rFonts w:ascii="GHEA Grapalat" w:hAnsi="GHEA Grapalat" w:cs="Sylfaen"/>
          <w:b/>
          <w:bCs/>
          <w:strike/>
          <w:szCs w:val="28"/>
          <w:lang w:val="hy-AM"/>
        </w:rPr>
        <w:t>ԱՄՄՄԴ</w:t>
      </w:r>
      <w:r w:rsidR="00627F81" w:rsidRPr="00627F81">
        <w:rPr>
          <w:rFonts w:ascii="GHEA Grapalat" w:hAnsi="GHEA Grapalat" w:cs="Sylfaen"/>
          <w:b/>
          <w:bCs/>
          <w:strike/>
          <w:szCs w:val="28"/>
          <w:lang w:val="pt-BR"/>
        </w:rPr>
        <w:t xml:space="preserve">- </w:t>
      </w:r>
      <w:r w:rsidR="00627F81" w:rsidRPr="00627F81">
        <w:rPr>
          <w:rFonts w:ascii="GHEA Grapalat" w:hAnsi="GHEA Grapalat" w:cs="Sylfaen"/>
          <w:b/>
          <w:bCs/>
          <w:strike/>
          <w:szCs w:val="28"/>
          <w:lang w:val="hy-AM"/>
        </w:rPr>
        <w:t>ՀԲՄԱՇՁԲ</w:t>
      </w:r>
      <w:r w:rsidR="00627F81" w:rsidRPr="00627F81">
        <w:rPr>
          <w:rFonts w:ascii="GHEA Grapalat" w:hAnsi="GHEA Grapalat" w:cs="Sylfaen"/>
          <w:b/>
          <w:bCs/>
          <w:strike/>
          <w:szCs w:val="28"/>
          <w:lang w:val="pt-BR"/>
        </w:rPr>
        <w:t xml:space="preserve"> -2024/01</w:t>
      </w:r>
      <w:r w:rsidRPr="00B75475">
        <w:rPr>
          <w:rStyle w:val="af5"/>
          <w:rFonts w:ascii="GHEA Grapalat" w:hAnsi="GHEA Grapalat"/>
          <w:b w:val="0"/>
          <w:bCs w:val="0"/>
          <w:strike/>
          <w:sz w:val="20"/>
          <w:szCs w:val="20"/>
          <w:u w:val="single"/>
          <w:lang w:val="hy-AM"/>
        </w:rPr>
        <w:tab/>
      </w:r>
    </w:p>
    <w:p w14:paraId="4D248C18" w14:textId="77777777" w:rsidR="007154FC" w:rsidRPr="00B75475" w:rsidRDefault="007154FC" w:rsidP="007154FC">
      <w:pPr>
        <w:pStyle w:val="af4"/>
        <w:shd w:val="clear" w:color="auto" w:fill="FFFFFF"/>
        <w:spacing w:before="0" w:beforeAutospacing="0" w:after="0" w:afterAutospacing="0"/>
        <w:ind w:left="5664" w:firstLine="708"/>
        <w:rPr>
          <w:rStyle w:val="af5"/>
          <w:strike/>
          <w:lang w:val="hy-AM"/>
        </w:rPr>
      </w:pPr>
      <w:r w:rsidRPr="00B75475">
        <w:rPr>
          <w:rFonts w:ascii="GHEA Grapalat" w:hAnsi="GHEA Grapalat" w:cs="Sylfaen"/>
          <w:strike/>
          <w:vertAlign w:val="superscript"/>
          <w:lang w:val="hy-AM"/>
        </w:rPr>
        <w:t xml:space="preserve">          </w:t>
      </w:r>
      <w:r w:rsidR="009E1525" w:rsidRPr="00B75475">
        <w:rPr>
          <w:rFonts w:ascii="GHEA Grapalat" w:hAnsi="GHEA Grapalat" w:cs="Sylfaen"/>
          <w:strike/>
          <w:vertAlign w:val="superscript"/>
          <w:lang w:val="hy-AM"/>
        </w:rPr>
        <w:t>պատվիրատուի անվանումը</w:t>
      </w:r>
    </w:p>
    <w:p w14:paraId="0E1F40A0" w14:textId="77777777" w:rsidR="009E1525" w:rsidRPr="00B75475" w:rsidRDefault="007154FC" w:rsidP="006E4901">
      <w:pPr>
        <w:pStyle w:val="af4"/>
        <w:shd w:val="clear" w:color="auto" w:fill="FFFFFF"/>
        <w:spacing w:before="0" w:beforeAutospacing="0" w:after="0" w:afterAutospacing="0"/>
        <w:rPr>
          <w:rFonts w:ascii="GHEA Grapalat" w:hAnsi="GHEA Grapalat" w:cs="Sylfaen"/>
          <w:strike/>
          <w:vertAlign w:val="superscript"/>
          <w:lang w:val="hy-AM"/>
        </w:rPr>
      </w:pPr>
      <w:r w:rsidRPr="00B75475">
        <w:rPr>
          <w:rStyle w:val="af5"/>
          <w:rFonts w:ascii="GHEA Grapalat" w:hAnsi="GHEA Grapalat"/>
          <w:b w:val="0"/>
          <w:bCs w:val="0"/>
          <w:strike/>
          <w:sz w:val="20"/>
          <w:szCs w:val="20"/>
          <w:lang w:val="hy-AM"/>
        </w:rPr>
        <w:t xml:space="preserve">(այսուհետ՝ </w:t>
      </w:r>
      <w:r w:rsidR="009E1525" w:rsidRPr="00B75475">
        <w:rPr>
          <w:rStyle w:val="af5"/>
          <w:rFonts w:ascii="GHEA Grapalat" w:hAnsi="GHEA Grapalat"/>
          <w:b w:val="0"/>
          <w:bCs w:val="0"/>
          <w:strike/>
          <w:sz w:val="20"/>
          <w:szCs w:val="20"/>
          <w:lang w:val="hy-AM"/>
        </w:rPr>
        <w:t>բենեֆիցիար</w:t>
      </w:r>
      <w:r w:rsidRPr="00B75475">
        <w:rPr>
          <w:rStyle w:val="af5"/>
          <w:rFonts w:ascii="GHEA Grapalat" w:hAnsi="GHEA Grapalat"/>
          <w:b w:val="0"/>
          <w:bCs w:val="0"/>
          <w:strike/>
          <w:sz w:val="20"/>
          <w:szCs w:val="20"/>
          <w:lang w:val="hy-AM"/>
        </w:rPr>
        <w:t xml:space="preserve">) </w:t>
      </w:r>
      <w:r w:rsidR="009E1525" w:rsidRPr="00B75475">
        <w:rPr>
          <w:rStyle w:val="af5"/>
          <w:rFonts w:ascii="GHEA Grapalat" w:hAnsi="GHEA Grapalat"/>
          <w:b w:val="0"/>
          <w:bCs w:val="0"/>
          <w:strike/>
          <w:sz w:val="20"/>
          <w:szCs w:val="20"/>
          <w:lang w:val="hy-AM"/>
        </w:rPr>
        <w:t xml:space="preserve">կողմից </w:t>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lang w:val="hy-AM"/>
        </w:rPr>
        <w:t xml:space="preserve"> ծածկագրով կազմակերպված</w:t>
      </w:r>
      <w:r w:rsidR="009E1525" w:rsidRPr="00B75475">
        <w:rPr>
          <w:rFonts w:cs="Sylfaen"/>
          <w:strike/>
          <w:vertAlign w:val="superscript"/>
          <w:lang w:val="hy-AM"/>
        </w:rPr>
        <w:t xml:space="preserve">                       </w:t>
      </w:r>
      <w:r w:rsidR="009E1525" w:rsidRPr="00B75475">
        <w:rPr>
          <w:rFonts w:cs="Sylfaen"/>
          <w:strike/>
          <w:vertAlign w:val="superscript"/>
          <w:lang w:val="hy-AM"/>
        </w:rPr>
        <w:tab/>
      </w:r>
      <w:r w:rsidR="009E1525" w:rsidRPr="00B75475">
        <w:rPr>
          <w:rFonts w:cs="Sylfaen"/>
          <w:strike/>
          <w:vertAlign w:val="superscript"/>
          <w:lang w:val="hy-AM"/>
        </w:rPr>
        <w:tab/>
      </w:r>
      <w:r w:rsidR="009E1525" w:rsidRPr="00B75475">
        <w:rPr>
          <w:rFonts w:cs="Sylfaen"/>
          <w:strike/>
          <w:vertAlign w:val="superscript"/>
          <w:lang w:val="hy-AM"/>
        </w:rPr>
        <w:tab/>
      </w:r>
      <w:r w:rsidR="009E1525" w:rsidRPr="00B75475">
        <w:rPr>
          <w:rFonts w:cs="Sylfaen"/>
          <w:strike/>
          <w:vertAlign w:val="superscript"/>
          <w:lang w:val="hy-AM"/>
        </w:rPr>
        <w:tab/>
      </w:r>
      <w:r w:rsidR="009E1525" w:rsidRPr="00B75475">
        <w:rPr>
          <w:rFonts w:cs="Sylfaen"/>
          <w:strike/>
          <w:vertAlign w:val="superscript"/>
          <w:lang w:val="hy-AM"/>
        </w:rPr>
        <w:tab/>
      </w:r>
      <w:r w:rsidR="009E1525" w:rsidRPr="00B75475">
        <w:rPr>
          <w:rFonts w:cs="Sylfaen"/>
          <w:strike/>
          <w:vertAlign w:val="superscript"/>
          <w:lang w:val="hy-AM"/>
        </w:rPr>
        <w:tab/>
      </w:r>
      <w:r w:rsidR="009E1525" w:rsidRPr="00B75475">
        <w:rPr>
          <w:rFonts w:ascii="GHEA Grapalat" w:hAnsi="GHEA Grapalat" w:cs="Sylfaen"/>
          <w:strike/>
          <w:vertAlign w:val="superscript"/>
          <w:lang w:val="hy-AM"/>
        </w:rPr>
        <w:t xml:space="preserve">ընթացակարգի ծածկագիրը </w:t>
      </w:r>
    </w:p>
    <w:p w14:paraId="5FFEEDAD" w14:textId="77777777" w:rsidR="006A0F27" w:rsidRPr="00B75475"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գնման </w:t>
      </w:r>
      <w:r w:rsidR="009E1525" w:rsidRPr="00B75475">
        <w:rPr>
          <w:rStyle w:val="af5"/>
          <w:rFonts w:ascii="GHEA Grapalat" w:hAnsi="GHEA Grapalat"/>
          <w:b w:val="0"/>
          <w:bCs w:val="0"/>
          <w:strike/>
          <w:sz w:val="20"/>
          <w:szCs w:val="20"/>
          <w:lang w:val="hy-AM"/>
        </w:rPr>
        <w:t xml:space="preserve">ընթացակարգին </w:t>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lang w:val="hy-AM"/>
        </w:rPr>
        <w:t xml:space="preserve"> </w:t>
      </w:r>
      <w:r w:rsidRPr="00B75475">
        <w:rPr>
          <w:rStyle w:val="af5"/>
          <w:rFonts w:ascii="GHEA Grapalat" w:hAnsi="GHEA Grapalat"/>
          <w:b w:val="0"/>
          <w:bCs w:val="0"/>
          <w:strike/>
          <w:sz w:val="20"/>
          <w:szCs w:val="20"/>
          <w:lang w:val="hy-AM"/>
        </w:rPr>
        <w:t>(այսուհետ՝ պրի</w:t>
      </w:r>
      <w:r w:rsidR="0034164E" w:rsidRPr="00B75475">
        <w:rPr>
          <w:rStyle w:val="af5"/>
          <w:rFonts w:ascii="GHEA Grapalat" w:hAnsi="GHEA Grapalat"/>
          <w:b w:val="0"/>
          <w:bCs w:val="0"/>
          <w:strike/>
          <w:sz w:val="20"/>
          <w:szCs w:val="20"/>
          <w:lang w:val="hy-AM"/>
        </w:rPr>
        <w:t>ն</w:t>
      </w:r>
      <w:r w:rsidRPr="00B75475">
        <w:rPr>
          <w:rStyle w:val="af5"/>
          <w:rFonts w:ascii="GHEA Grapalat" w:hAnsi="GHEA Grapalat"/>
          <w:b w:val="0"/>
          <w:bCs w:val="0"/>
          <w:strike/>
          <w:sz w:val="20"/>
          <w:szCs w:val="20"/>
          <w:lang w:val="hy-AM"/>
        </w:rPr>
        <w:t xml:space="preserve">ցիպալ) </w:t>
      </w:r>
      <w:r w:rsidR="009E1525" w:rsidRPr="00B75475">
        <w:rPr>
          <w:rStyle w:val="af5"/>
          <w:rFonts w:ascii="GHEA Grapalat" w:hAnsi="GHEA Grapalat"/>
          <w:b w:val="0"/>
          <w:bCs w:val="0"/>
          <w:strike/>
          <w:sz w:val="20"/>
          <w:szCs w:val="20"/>
          <w:lang w:val="hy-AM"/>
        </w:rPr>
        <w:t>մասնակցելու</w:t>
      </w:r>
      <w:r w:rsidRPr="00B75475">
        <w:rPr>
          <w:rStyle w:val="af5"/>
          <w:rFonts w:ascii="GHEA Grapalat" w:hAnsi="GHEA Grapalat"/>
          <w:b w:val="0"/>
          <w:bCs w:val="0"/>
          <w:strike/>
          <w:sz w:val="20"/>
          <w:szCs w:val="20"/>
          <w:lang w:val="hy-AM"/>
        </w:rPr>
        <w:t>ց</w:t>
      </w:r>
      <w:r w:rsidR="009E1525" w:rsidRPr="00B75475">
        <w:rPr>
          <w:rStyle w:val="af5"/>
          <w:rFonts w:ascii="GHEA Grapalat" w:hAnsi="GHEA Grapalat"/>
          <w:b w:val="0"/>
          <w:bCs w:val="0"/>
          <w:strike/>
          <w:sz w:val="20"/>
          <w:szCs w:val="20"/>
          <w:lang w:val="hy-AM"/>
        </w:rPr>
        <w:t xml:space="preserve"> </w:t>
      </w:r>
    </w:p>
    <w:p w14:paraId="51F0DE7D" w14:textId="77777777" w:rsidR="006A0F27" w:rsidRPr="00B75475"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B75475">
        <w:rPr>
          <w:rFonts w:ascii="GHEA Grapalat" w:hAnsi="GHEA Grapalat" w:cs="Sylfaen"/>
          <w:strike/>
          <w:vertAlign w:val="superscript"/>
          <w:lang w:val="hy-AM"/>
        </w:rPr>
        <w:t>մասնակցի անվանումը</w:t>
      </w:r>
    </w:p>
    <w:p w14:paraId="209436AE" w14:textId="77777777" w:rsidR="007154FC" w:rsidRPr="00B75475"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sidRPr="00B75475">
        <w:rPr>
          <w:rStyle w:val="af5"/>
          <w:rFonts w:ascii="GHEA Grapalat" w:hAnsi="GHEA Grapalat"/>
          <w:b w:val="0"/>
          <w:bCs w:val="0"/>
          <w:strike/>
          <w:sz w:val="20"/>
          <w:szCs w:val="20"/>
          <w:lang w:val="hy-AM"/>
        </w:rPr>
        <w:t>ում</w:t>
      </w:r>
      <w:r w:rsidR="006A0F27" w:rsidRPr="00B75475">
        <w:rPr>
          <w:rStyle w:val="af5"/>
          <w:rFonts w:ascii="GHEA Grapalat" w:hAnsi="GHEA Grapalat"/>
          <w:b w:val="0"/>
          <w:bCs w:val="0"/>
          <w:strike/>
          <w:sz w:val="20"/>
          <w:szCs w:val="20"/>
          <w:lang w:val="hy-AM"/>
        </w:rPr>
        <w:t>:</w:t>
      </w:r>
      <w:r w:rsidR="007154FC" w:rsidRPr="00B75475">
        <w:rPr>
          <w:rStyle w:val="af5"/>
          <w:rFonts w:ascii="GHEA Grapalat" w:hAnsi="GHEA Grapalat"/>
          <w:b w:val="0"/>
          <w:bCs w:val="0"/>
          <w:strike/>
          <w:sz w:val="20"/>
          <w:szCs w:val="20"/>
          <w:lang w:val="hy-AM"/>
        </w:rPr>
        <w:t xml:space="preserve"> </w:t>
      </w:r>
    </w:p>
    <w:p w14:paraId="71027FCF" w14:textId="77777777" w:rsidR="009E1525" w:rsidRPr="00B75475"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2. Երաշխիքով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(այսուհետ՝ երաշխիք տվող </w:t>
      </w:r>
    </w:p>
    <w:p w14:paraId="07EE16CC" w14:textId="77777777" w:rsidR="009E1525" w:rsidRPr="00B75475"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t xml:space="preserve">                         </w:t>
      </w:r>
      <w:r w:rsidRPr="00B75475">
        <w:rPr>
          <w:rFonts w:ascii="GHEA Grapalat" w:hAnsi="GHEA Grapalat" w:cs="Sylfaen"/>
          <w:strike/>
          <w:vertAlign w:val="superscript"/>
          <w:lang w:val="hy-AM"/>
        </w:rPr>
        <w:t>երաշխիքը տվող բանկի անվանումը</w:t>
      </w:r>
    </w:p>
    <w:p w14:paraId="53ED477B" w14:textId="77777777" w:rsidR="00961895" w:rsidRPr="00B75475"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B75475">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B75475">
        <w:rPr>
          <w:rStyle w:val="af5"/>
          <w:rFonts w:ascii="GHEA Grapalat" w:hAnsi="GHEA Grapalat"/>
          <w:b w:val="0"/>
          <w:bCs w:val="0"/>
          <w:strike/>
          <w:sz w:val="20"/>
          <w:szCs w:val="20"/>
          <w:lang w:val="hy-AM"/>
        </w:rPr>
        <w:t xml:space="preserve">ներկայացված պահանջով (այսուհետ՝ պահանջ) </w:t>
      </w:r>
      <w:r w:rsidR="006A0F27" w:rsidRPr="00B75475">
        <w:rPr>
          <w:rStyle w:val="af5"/>
          <w:rFonts w:ascii="GHEA Grapalat" w:hAnsi="GHEA Grapalat"/>
          <w:b w:val="0"/>
          <w:bCs w:val="0"/>
          <w:strike/>
          <w:sz w:val="20"/>
          <w:szCs w:val="20"/>
          <w:lang w:val="hy-AM"/>
        </w:rPr>
        <w:t xml:space="preserve">բենեֆիցիարին վճարել </w:t>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r w:rsidR="009E1525" w:rsidRPr="00B75475">
        <w:rPr>
          <w:rStyle w:val="af5"/>
          <w:rFonts w:ascii="GHEA Grapalat" w:hAnsi="GHEA Grapalat"/>
          <w:b w:val="0"/>
          <w:bCs w:val="0"/>
          <w:strike/>
          <w:sz w:val="20"/>
          <w:szCs w:val="20"/>
          <w:u w:val="single"/>
          <w:lang w:val="hy-AM"/>
        </w:rPr>
        <w:tab/>
      </w:r>
    </w:p>
    <w:p w14:paraId="50DC1C70" w14:textId="77777777" w:rsidR="00961895" w:rsidRPr="00B75475"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B75475">
        <w:rPr>
          <w:rFonts w:ascii="GHEA Grapalat" w:hAnsi="GHEA Grapalat" w:cs="Sylfaen"/>
          <w:strike/>
          <w:vertAlign w:val="superscript"/>
          <w:lang w:val="hy-AM"/>
        </w:rPr>
        <w:t xml:space="preserve">  գումարը թվերով և տառերով</w:t>
      </w:r>
    </w:p>
    <w:p w14:paraId="273BDDF7" w14:textId="77777777" w:rsidR="00961895" w:rsidRPr="00B75475"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(այսուհետ՝ երաշխիքի գումար)՝</w:t>
      </w:r>
      <w:r w:rsidR="007154FC" w:rsidRPr="00B75475">
        <w:rPr>
          <w:rStyle w:val="af5"/>
          <w:rFonts w:ascii="GHEA Grapalat" w:hAnsi="GHEA Grapalat"/>
          <w:b w:val="0"/>
          <w:bCs w:val="0"/>
          <w:strike/>
          <w:sz w:val="20"/>
          <w:szCs w:val="20"/>
          <w:lang w:val="hy-AM"/>
        </w:rPr>
        <w:t xml:space="preserve"> </w:t>
      </w:r>
      <w:r w:rsidRPr="00B75475">
        <w:rPr>
          <w:rStyle w:val="af5"/>
          <w:rFonts w:ascii="GHEA Grapalat" w:hAnsi="GHEA Grapalat"/>
          <w:b w:val="0"/>
          <w:bCs w:val="0"/>
          <w:strike/>
          <w:sz w:val="20"/>
          <w:szCs w:val="20"/>
          <w:lang w:val="hy-AM"/>
        </w:rPr>
        <w:t xml:space="preserve">պահանջն ստանալուց </w:t>
      </w:r>
      <w:r w:rsidR="00C8399F" w:rsidRPr="00B75475">
        <w:rPr>
          <w:rStyle w:val="af5"/>
          <w:rFonts w:ascii="GHEA Grapalat" w:hAnsi="GHEA Grapalat"/>
          <w:b w:val="0"/>
          <w:bCs w:val="0"/>
          <w:strike/>
          <w:sz w:val="20"/>
          <w:szCs w:val="20"/>
          <w:lang w:val="hy-AM"/>
        </w:rPr>
        <w:t>հինգ</w:t>
      </w:r>
      <w:r w:rsidR="009D3747" w:rsidRPr="00B75475">
        <w:rPr>
          <w:rStyle w:val="af5"/>
          <w:rFonts w:ascii="GHEA Grapalat" w:hAnsi="GHEA Grapalat"/>
          <w:b w:val="0"/>
          <w:bCs w:val="0"/>
          <w:strike/>
          <w:sz w:val="20"/>
          <w:szCs w:val="20"/>
          <w:lang w:val="hy-AM"/>
        </w:rPr>
        <w:t xml:space="preserve"> աշխատանքային օրվա ընթացքում:</w:t>
      </w:r>
      <w:r w:rsidR="004C77DB" w:rsidRPr="00B75475">
        <w:rPr>
          <w:rStyle w:val="af5"/>
          <w:rFonts w:ascii="GHEA Grapalat" w:hAnsi="GHEA Grapalat"/>
          <w:b w:val="0"/>
          <w:bCs w:val="0"/>
          <w:strike/>
          <w:sz w:val="20"/>
          <w:szCs w:val="20"/>
          <w:lang w:val="hy-AM"/>
        </w:rPr>
        <w:t xml:space="preserve"> </w:t>
      </w:r>
      <w:r w:rsidR="000C0396" w:rsidRPr="00B75475">
        <w:rPr>
          <w:rStyle w:val="af5"/>
          <w:rFonts w:ascii="GHEA Grapalat" w:hAnsi="GHEA Grapalat"/>
          <w:b w:val="0"/>
          <w:bCs w:val="0"/>
          <w:strike/>
          <w:sz w:val="20"/>
          <w:szCs w:val="20"/>
          <w:lang w:val="hy-AM"/>
        </w:rPr>
        <w:t xml:space="preserve">  </w:t>
      </w:r>
      <w:r w:rsidR="004C77DB" w:rsidRPr="00B75475">
        <w:rPr>
          <w:rStyle w:val="af5"/>
          <w:rFonts w:ascii="GHEA Grapalat" w:hAnsi="GHEA Grapalat"/>
          <w:b w:val="0"/>
          <w:bCs w:val="0"/>
          <w:strike/>
          <w:sz w:val="20"/>
          <w:szCs w:val="20"/>
          <w:lang w:val="hy-AM"/>
        </w:rPr>
        <w:t>Վճարումը</w:t>
      </w:r>
      <w:r w:rsidR="00244642" w:rsidRPr="00B75475">
        <w:rPr>
          <w:rStyle w:val="af5"/>
          <w:rFonts w:ascii="GHEA Grapalat" w:hAnsi="GHEA Grapalat"/>
          <w:b w:val="0"/>
          <w:bCs w:val="0"/>
          <w:strike/>
          <w:sz w:val="20"/>
          <w:szCs w:val="20"/>
          <w:lang w:val="hy-AM"/>
        </w:rPr>
        <w:t xml:space="preserve"> </w:t>
      </w:r>
      <w:r w:rsidR="000C0396" w:rsidRPr="00B75475">
        <w:rPr>
          <w:rStyle w:val="af5"/>
          <w:rFonts w:ascii="GHEA Grapalat" w:hAnsi="GHEA Grapalat"/>
          <w:b w:val="0"/>
          <w:bCs w:val="0"/>
          <w:strike/>
          <w:sz w:val="20"/>
          <w:szCs w:val="20"/>
          <w:lang w:val="hy-AM"/>
        </w:rPr>
        <w:t xml:space="preserve"> </w:t>
      </w:r>
      <w:r w:rsidR="00962585" w:rsidRPr="00B75475">
        <w:rPr>
          <w:rStyle w:val="af5"/>
          <w:rFonts w:ascii="GHEA Grapalat" w:hAnsi="GHEA Grapalat"/>
          <w:b w:val="0"/>
          <w:bCs w:val="0"/>
          <w:strike/>
          <w:sz w:val="20"/>
          <w:szCs w:val="20"/>
          <w:lang w:val="hy-AM"/>
        </w:rPr>
        <w:t>կատարվում է բենեֆիցիարի</w:t>
      </w:r>
      <w:r w:rsidR="000C0396" w:rsidRPr="00B75475">
        <w:rPr>
          <w:rStyle w:val="af5"/>
          <w:rFonts w:ascii="GHEA Grapalat" w:hAnsi="GHEA Grapalat"/>
          <w:b w:val="0"/>
          <w:bCs w:val="0"/>
          <w:strike/>
          <w:sz w:val="20"/>
          <w:szCs w:val="20"/>
          <w:lang w:val="hy-AM"/>
        </w:rPr>
        <w:t xml:space="preserve"> </w:t>
      </w:r>
      <w:r w:rsidR="000C0396" w:rsidRPr="00B75475">
        <w:rPr>
          <w:rStyle w:val="af5"/>
          <w:rFonts w:ascii="GHEA Grapalat" w:hAnsi="GHEA Grapalat"/>
          <w:b w:val="0"/>
          <w:bCs w:val="0"/>
          <w:strike/>
          <w:sz w:val="20"/>
          <w:szCs w:val="20"/>
          <w:u w:val="single"/>
          <w:lang w:val="hy-AM"/>
        </w:rPr>
        <w:tab/>
      </w:r>
      <w:r w:rsidR="000C0396" w:rsidRPr="00B75475">
        <w:rPr>
          <w:rStyle w:val="af5"/>
          <w:rFonts w:ascii="GHEA Grapalat" w:hAnsi="GHEA Grapalat"/>
          <w:b w:val="0"/>
          <w:bCs w:val="0"/>
          <w:strike/>
          <w:sz w:val="20"/>
          <w:szCs w:val="20"/>
          <w:u w:val="single"/>
          <w:lang w:val="hy-AM"/>
        </w:rPr>
        <w:tab/>
      </w:r>
      <w:r w:rsidR="000C0396" w:rsidRPr="00B75475">
        <w:rPr>
          <w:rStyle w:val="af5"/>
          <w:rFonts w:ascii="GHEA Grapalat" w:hAnsi="GHEA Grapalat"/>
          <w:b w:val="0"/>
          <w:bCs w:val="0"/>
          <w:strike/>
          <w:sz w:val="20"/>
          <w:szCs w:val="20"/>
          <w:u w:val="single"/>
          <w:lang w:val="hy-AM"/>
        </w:rPr>
        <w:tab/>
      </w:r>
      <w:r w:rsidR="00961895" w:rsidRPr="00B75475">
        <w:rPr>
          <w:rStyle w:val="af5"/>
          <w:rFonts w:ascii="GHEA Grapalat" w:hAnsi="GHEA Grapalat"/>
          <w:b w:val="0"/>
          <w:bCs w:val="0"/>
          <w:strike/>
          <w:sz w:val="20"/>
          <w:szCs w:val="20"/>
          <w:u w:val="single"/>
          <w:lang w:val="hy-AM"/>
        </w:rPr>
        <w:t xml:space="preserve"> </w:t>
      </w:r>
      <w:r w:rsidR="00961895" w:rsidRPr="00B75475">
        <w:rPr>
          <w:rStyle w:val="af5"/>
          <w:rFonts w:ascii="GHEA Grapalat" w:hAnsi="GHEA Grapalat"/>
          <w:b w:val="0"/>
          <w:bCs w:val="0"/>
          <w:strike/>
          <w:sz w:val="20"/>
          <w:szCs w:val="20"/>
          <w:u w:val="single"/>
          <w:lang w:val="hy-AM"/>
        </w:rPr>
        <w:tab/>
      </w:r>
      <w:r w:rsidR="00961895" w:rsidRPr="00B75475">
        <w:rPr>
          <w:rStyle w:val="af5"/>
          <w:rFonts w:ascii="GHEA Grapalat" w:hAnsi="GHEA Grapalat"/>
          <w:b w:val="0"/>
          <w:bCs w:val="0"/>
          <w:strike/>
          <w:sz w:val="20"/>
          <w:szCs w:val="20"/>
          <w:u w:val="single"/>
          <w:lang w:val="hy-AM"/>
        </w:rPr>
        <w:tab/>
      </w:r>
      <w:r w:rsidR="00961895" w:rsidRPr="00B75475">
        <w:rPr>
          <w:rStyle w:val="af5"/>
          <w:rFonts w:ascii="GHEA Grapalat" w:hAnsi="GHEA Grapalat"/>
          <w:b w:val="0"/>
          <w:bCs w:val="0"/>
          <w:strike/>
          <w:sz w:val="20"/>
          <w:szCs w:val="20"/>
          <w:u w:val="single"/>
          <w:lang w:val="hy-AM"/>
        </w:rPr>
        <w:tab/>
      </w:r>
      <w:r w:rsidR="00961895" w:rsidRPr="00B75475">
        <w:rPr>
          <w:rStyle w:val="af5"/>
          <w:rFonts w:ascii="GHEA Grapalat" w:hAnsi="GHEA Grapalat"/>
          <w:b w:val="0"/>
          <w:bCs w:val="0"/>
          <w:strike/>
          <w:sz w:val="20"/>
          <w:szCs w:val="20"/>
          <w:lang w:val="hy-AM"/>
        </w:rPr>
        <w:t xml:space="preserve"> հ</w:t>
      </w:r>
      <w:r w:rsidR="000C0396" w:rsidRPr="00B75475">
        <w:rPr>
          <w:rStyle w:val="af5"/>
          <w:rFonts w:ascii="GHEA Grapalat" w:hAnsi="GHEA Grapalat"/>
          <w:b w:val="0"/>
          <w:bCs w:val="0"/>
          <w:strike/>
          <w:sz w:val="20"/>
          <w:szCs w:val="20"/>
          <w:lang w:val="hy-AM"/>
        </w:rPr>
        <w:t xml:space="preserve">աշվեհամարին </w:t>
      </w:r>
      <w:r w:rsidR="00961895" w:rsidRPr="00B75475">
        <w:rPr>
          <w:rStyle w:val="af5"/>
          <w:rFonts w:ascii="GHEA Grapalat" w:hAnsi="GHEA Grapalat"/>
          <w:b w:val="0"/>
          <w:bCs w:val="0"/>
          <w:strike/>
          <w:sz w:val="20"/>
          <w:szCs w:val="20"/>
          <w:lang w:val="hy-AM"/>
        </w:rPr>
        <w:t>փոխանցման միջոցով:</w:t>
      </w:r>
    </w:p>
    <w:p w14:paraId="3EBF0813" w14:textId="77777777" w:rsidR="00961895" w:rsidRPr="00B75475"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Fonts w:ascii="GHEA Grapalat" w:hAnsi="GHEA Grapalat" w:cs="Sylfaen"/>
          <w:strike/>
          <w:vertAlign w:val="superscript"/>
          <w:lang w:val="hy-AM"/>
        </w:rPr>
        <w:t xml:space="preserve">                                                                                               հաշվեհամարը  </w:t>
      </w:r>
    </w:p>
    <w:p w14:paraId="41A59559" w14:textId="77777777" w:rsidR="001557AE" w:rsidRPr="00B75475"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3. Սույն երաշխիքն անհետկանչելի է:</w:t>
      </w:r>
    </w:p>
    <w:p w14:paraId="085F4603" w14:textId="77777777" w:rsidR="001557AE" w:rsidRPr="00B75475"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A0D89ED" w14:textId="77777777" w:rsidR="000C0396" w:rsidRPr="00B75475"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5. Երաշխիքը գործում է</w:t>
      </w:r>
      <w:r w:rsidR="0057568F" w:rsidRPr="00B75475">
        <w:rPr>
          <w:rFonts w:ascii="GHEA Grapalat" w:hAnsi="GHEA Grapalat"/>
          <w:strike/>
          <w:color w:val="000000"/>
          <w:sz w:val="20"/>
          <w:szCs w:val="20"/>
          <w:lang w:val="hy-AM"/>
        </w:rPr>
        <w:t xml:space="preserve"> թողարկման պահից և ուժի մեջ է </w:t>
      </w:r>
      <w:r w:rsidRPr="00B75475">
        <w:rPr>
          <w:rFonts w:ascii="GHEA Grapalat" w:hAnsi="GHEA Grapalat"/>
          <w:strike/>
          <w:color w:val="000000"/>
          <w:sz w:val="20"/>
          <w:szCs w:val="20"/>
          <w:lang w:val="hy-AM"/>
        </w:rPr>
        <w:t xml:space="preserve"> </w:t>
      </w:r>
      <w:r w:rsidR="000C0396" w:rsidRPr="00B75475">
        <w:rPr>
          <w:rFonts w:ascii="GHEA Grapalat" w:hAnsi="GHEA Grapalat"/>
          <w:strike/>
          <w:color w:val="000000"/>
          <w:sz w:val="20"/>
          <w:szCs w:val="20"/>
          <w:lang w:val="hy-AM"/>
        </w:rPr>
        <w:t xml:space="preserve">բենեֆիցիարի կողմից </w:t>
      </w:r>
      <w:r w:rsidR="000C0396" w:rsidRPr="00B75475">
        <w:rPr>
          <w:rFonts w:ascii="GHEA Grapalat" w:hAnsi="GHEA Grapalat"/>
          <w:strike/>
          <w:color w:val="000000"/>
          <w:sz w:val="20"/>
          <w:szCs w:val="20"/>
          <w:u w:val="single"/>
          <w:lang w:val="hy-AM"/>
        </w:rPr>
        <w:tab/>
      </w:r>
      <w:r w:rsidR="000C0396" w:rsidRPr="00B75475">
        <w:rPr>
          <w:rFonts w:ascii="GHEA Grapalat" w:hAnsi="GHEA Grapalat"/>
          <w:strike/>
          <w:color w:val="000000"/>
          <w:sz w:val="20"/>
          <w:szCs w:val="20"/>
          <w:u w:val="single"/>
          <w:lang w:val="hy-AM"/>
        </w:rPr>
        <w:tab/>
      </w:r>
      <w:r w:rsidR="000C0396" w:rsidRPr="00B75475">
        <w:rPr>
          <w:rFonts w:ascii="GHEA Grapalat" w:hAnsi="GHEA Grapalat"/>
          <w:strike/>
          <w:color w:val="000000"/>
          <w:sz w:val="20"/>
          <w:szCs w:val="20"/>
          <w:u w:val="single"/>
          <w:lang w:val="hy-AM"/>
        </w:rPr>
        <w:tab/>
      </w:r>
      <w:r w:rsidR="000C0396" w:rsidRPr="00B75475">
        <w:rPr>
          <w:rFonts w:ascii="GHEA Grapalat" w:hAnsi="GHEA Grapalat"/>
          <w:strike/>
          <w:color w:val="000000"/>
          <w:sz w:val="20"/>
          <w:szCs w:val="20"/>
          <w:u w:val="single"/>
          <w:lang w:val="hy-AM"/>
        </w:rPr>
        <w:tab/>
      </w:r>
      <w:r w:rsidR="000C0396" w:rsidRPr="00B75475">
        <w:rPr>
          <w:rFonts w:ascii="GHEA Grapalat" w:hAnsi="GHEA Grapalat"/>
          <w:strike/>
          <w:color w:val="000000"/>
          <w:sz w:val="20"/>
          <w:szCs w:val="20"/>
          <w:u w:val="single"/>
          <w:lang w:val="hy-AM"/>
        </w:rPr>
        <w:tab/>
      </w:r>
      <w:r w:rsidR="000C0396" w:rsidRPr="00B75475">
        <w:rPr>
          <w:rFonts w:ascii="GHEA Grapalat" w:hAnsi="GHEA Grapalat"/>
          <w:strike/>
          <w:color w:val="000000"/>
          <w:sz w:val="20"/>
          <w:szCs w:val="20"/>
          <w:u w:val="single"/>
          <w:lang w:val="hy-AM"/>
        </w:rPr>
        <w:tab/>
      </w:r>
      <w:r w:rsidR="000C0396" w:rsidRPr="00B75475">
        <w:rPr>
          <w:rFonts w:ascii="GHEA Grapalat" w:hAnsi="GHEA Grapalat"/>
          <w:strike/>
          <w:color w:val="000000"/>
          <w:sz w:val="20"/>
          <w:szCs w:val="20"/>
          <w:lang w:val="hy-AM"/>
        </w:rPr>
        <w:t xml:space="preserve"> ծածկագրով </w:t>
      </w:r>
    </w:p>
    <w:p w14:paraId="047122B7" w14:textId="77777777" w:rsidR="000C0396" w:rsidRPr="00B75475" w:rsidRDefault="000C0396" w:rsidP="000C0396">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B75475">
        <w:rPr>
          <w:rFonts w:ascii="GHEA Grapalat" w:hAnsi="GHEA Grapalat" w:cs="Sylfaen"/>
          <w:strike/>
          <w:vertAlign w:val="superscript"/>
          <w:lang w:val="hy-AM"/>
        </w:rPr>
        <w:t xml:space="preserve">ընթացակարգի ծածկագիրը </w:t>
      </w:r>
    </w:p>
    <w:p w14:paraId="034D8340" w14:textId="77777777" w:rsidR="006B42B0" w:rsidRPr="00B75475" w:rsidRDefault="000C0396" w:rsidP="006B42B0">
      <w:pPr>
        <w:pStyle w:val="aff3"/>
        <w:tabs>
          <w:tab w:val="left" w:pos="0"/>
        </w:tabs>
        <w:ind w:left="0"/>
        <w:mirrorIndents/>
        <w:jc w:val="both"/>
        <w:rPr>
          <w:rFonts w:ascii="GHEA Grapalat" w:eastAsia="Calibri" w:hAnsi="GHEA Grapalat"/>
          <w:strike/>
          <w:color w:val="000000"/>
          <w:sz w:val="20"/>
          <w:szCs w:val="20"/>
          <w:lang w:val="hy-AM"/>
        </w:rPr>
      </w:pPr>
      <w:r w:rsidRPr="00B75475">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57568F" w:rsidRPr="00B75475">
        <w:rPr>
          <w:rFonts w:ascii="GHEA Grapalat" w:hAnsi="GHEA Grapalat"/>
          <w:strike/>
          <w:color w:val="000000"/>
          <w:sz w:val="20"/>
          <w:szCs w:val="20"/>
          <w:lang w:val="hy-AM"/>
        </w:rPr>
        <w:t>հայտերի ներկայացման վերջնաժամկետը լրանալու</w:t>
      </w:r>
      <w:r w:rsidRPr="00B75475">
        <w:rPr>
          <w:rFonts w:ascii="GHEA Grapalat" w:hAnsi="GHEA Grapalat"/>
          <w:strike/>
          <w:color w:val="000000"/>
          <w:sz w:val="20"/>
          <w:szCs w:val="20"/>
          <w:lang w:val="hy-AM"/>
        </w:rPr>
        <w:t xml:space="preserve"> օրվանից հաշված իննսուն աշխատանքային օր:</w:t>
      </w:r>
      <w:r w:rsidR="00C82CF5" w:rsidRPr="00B75475">
        <w:rPr>
          <w:rFonts w:ascii="GHEA Grapalat" w:hAnsi="GHEA Grapalat"/>
          <w:strike/>
          <w:color w:val="000000"/>
          <w:sz w:val="20"/>
          <w:szCs w:val="20"/>
          <w:vertAlign w:val="superscript"/>
          <w:lang w:val="hy-AM"/>
        </w:rPr>
        <w:t>**</w:t>
      </w:r>
      <w:r w:rsidR="00624D21" w:rsidRPr="00B75475">
        <w:rPr>
          <w:rFonts w:ascii="GHEA Grapalat" w:hAnsi="GHEA Grapalat"/>
          <w:strike/>
          <w:color w:val="000000"/>
          <w:sz w:val="20"/>
          <w:szCs w:val="20"/>
          <w:lang w:val="hy-AM"/>
        </w:rPr>
        <w:t xml:space="preserve"> </w:t>
      </w:r>
      <w:r w:rsidR="000A5226" w:rsidRPr="00B75475">
        <w:rPr>
          <w:rFonts w:ascii="GHEA Grapalat" w:hAnsi="GHEA Grapalat"/>
          <w:strike/>
          <w:color w:val="000000"/>
          <w:sz w:val="20"/>
          <w:szCs w:val="20"/>
          <w:lang w:val="hy-AM"/>
        </w:rPr>
        <w:t xml:space="preserve">Սույն երաշխիքի տրամադրման փաստի վերաբերյալ տեղեկատվությունը՝ </w:t>
      </w:r>
      <w:r w:rsidR="00FC6796" w:rsidRPr="00B75475">
        <w:rPr>
          <w:rFonts w:ascii="GHEA Grapalat" w:hAnsi="GHEA Grapalat"/>
          <w:strike/>
          <w:color w:val="000000"/>
          <w:sz w:val="20"/>
          <w:szCs w:val="20"/>
          <w:lang w:val="hy-AM"/>
        </w:rPr>
        <w:t xml:space="preserve">երաշխիքի համարը, տրամադրող բանկի անվանումը և սույն երաշխիքի 1-ին կետում նշված ծածկագիրը՝ </w:t>
      </w:r>
      <w:r w:rsidR="000A5226" w:rsidRPr="00B75475">
        <w:rPr>
          <w:rFonts w:ascii="GHEA Grapalat" w:hAnsi="GHEA Grapalat"/>
          <w:strike/>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sidRPr="00B75475">
        <w:rPr>
          <w:rFonts w:ascii="GHEA Grapalat" w:eastAsia="Calibri" w:hAnsi="GHEA Grapalat"/>
          <w:strike/>
          <w:color w:val="000000"/>
          <w:sz w:val="20"/>
          <w:szCs w:val="20"/>
          <w:lang w:val="hy-AM"/>
        </w:rPr>
        <w:t xml:space="preserve">գնահատող հանձնաժողովի </w:t>
      </w:r>
      <w:r w:rsidR="000A5226" w:rsidRPr="00B75475">
        <w:rPr>
          <w:rFonts w:ascii="GHEA Grapalat" w:hAnsi="GHEA Grapalat"/>
          <w:strike/>
          <w:color w:val="000000"/>
          <w:sz w:val="20"/>
          <w:szCs w:val="20"/>
          <w:lang w:val="hy-AM"/>
        </w:rPr>
        <w:t>քարտուղարի</w:t>
      </w:r>
      <w:r w:rsidR="000117CC" w:rsidRPr="00B75475">
        <w:rPr>
          <w:rFonts w:ascii="GHEA Grapalat" w:hAnsi="GHEA Grapalat"/>
          <w:strike/>
          <w:color w:val="000000"/>
          <w:sz w:val="20"/>
          <w:szCs w:val="20"/>
          <w:lang w:val="hy-AM"/>
        </w:rPr>
        <w:t xml:space="preserve">՝ </w:t>
      </w:r>
      <w:r w:rsidR="006B42B0" w:rsidRPr="00B75475">
        <w:rPr>
          <w:rFonts w:ascii="GHEA Grapalat" w:hAnsi="GHEA Grapalat"/>
          <w:strike/>
          <w:color w:val="000000"/>
          <w:sz w:val="20"/>
          <w:szCs w:val="20"/>
          <w:lang w:val="hy-AM"/>
        </w:rPr>
        <w:t xml:space="preserve">-----------------------------------      </w:t>
      </w:r>
    </w:p>
    <w:p w14:paraId="4FB0EDA4" w14:textId="77777777" w:rsidR="006B42B0" w:rsidRPr="00B75475" w:rsidRDefault="006B42B0" w:rsidP="006B42B0">
      <w:pPr>
        <w:pStyle w:val="aff3"/>
        <w:tabs>
          <w:tab w:val="left" w:pos="0"/>
        </w:tabs>
        <w:ind w:left="0"/>
        <w:mirrorIndents/>
        <w:jc w:val="both"/>
        <w:rPr>
          <w:rFonts w:ascii="GHEA Grapalat" w:hAnsi="GHEA Grapalat"/>
          <w:strike/>
          <w:color w:val="000000"/>
          <w:sz w:val="20"/>
          <w:szCs w:val="20"/>
          <w:lang w:val="hy-AM"/>
        </w:rPr>
      </w:pPr>
      <w:r w:rsidRPr="00B75475">
        <w:rPr>
          <w:rFonts w:ascii="GHEA Grapalat" w:hAnsi="GHEA Grapalat" w:cs="Sylfaen"/>
          <w:strike/>
          <w:vertAlign w:val="superscript"/>
          <w:lang w:val="hy-AM"/>
        </w:rPr>
        <w:t xml:space="preserve">                                                                                                                                       </w:t>
      </w:r>
      <w:r w:rsidR="000117CC" w:rsidRPr="00B75475">
        <w:rPr>
          <w:rFonts w:ascii="GHEA Grapalat" w:hAnsi="GHEA Grapalat" w:cs="Sylfaen"/>
          <w:strike/>
          <w:vertAlign w:val="superscript"/>
          <w:lang w:val="hy-AM"/>
        </w:rPr>
        <w:t xml:space="preserve">                                    </w:t>
      </w:r>
      <w:r w:rsidRPr="00B75475">
        <w:rPr>
          <w:rFonts w:ascii="GHEA Grapalat" w:hAnsi="GHEA Grapalat" w:cs="Sylfaen"/>
          <w:strike/>
          <w:vertAlign w:val="superscript"/>
          <w:lang w:val="hy-AM"/>
        </w:rPr>
        <w:t xml:space="preserve">   քարտուղարի էլ. փոստի հասցեն</w:t>
      </w:r>
    </w:p>
    <w:p w14:paraId="519979AE" w14:textId="77777777" w:rsidR="000C0396" w:rsidRPr="00B75475" w:rsidRDefault="000A5226" w:rsidP="000A5226">
      <w:pPr>
        <w:pStyle w:val="aff3"/>
        <w:tabs>
          <w:tab w:val="left" w:pos="0"/>
        </w:tabs>
        <w:ind w:left="0"/>
        <w:mirrorIndents/>
        <w:jc w:val="both"/>
        <w:rPr>
          <w:rFonts w:ascii="GHEA Grapalat" w:eastAsia="Calibri" w:hAnsi="GHEA Grapalat"/>
          <w:strike/>
          <w:color w:val="000000"/>
          <w:sz w:val="20"/>
          <w:szCs w:val="20"/>
          <w:lang w:val="hy-AM"/>
        </w:rPr>
      </w:pPr>
      <w:r w:rsidRPr="00B75475">
        <w:rPr>
          <w:rFonts w:ascii="GHEA Grapalat" w:hAnsi="GHEA Grapalat"/>
          <w:strike/>
          <w:color w:val="000000"/>
          <w:sz w:val="20"/>
          <w:szCs w:val="20"/>
          <w:lang w:val="hy-AM"/>
        </w:rPr>
        <w:t xml:space="preserve"> էլեկտրոնային փոստի հասցեին։     </w:t>
      </w:r>
      <w:r w:rsidR="00624D21" w:rsidRPr="00B75475">
        <w:rPr>
          <w:rFonts w:ascii="GHEA Grapalat" w:hAnsi="GHEA Grapalat"/>
          <w:strike/>
          <w:color w:val="000000"/>
          <w:sz w:val="20"/>
          <w:szCs w:val="20"/>
          <w:lang w:val="hy-AM"/>
        </w:rPr>
        <w:t xml:space="preserve">   </w:t>
      </w:r>
    </w:p>
    <w:p w14:paraId="07DDF589" w14:textId="77777777" w:rsidR="000C0396" w:rsidRPr="00B75475"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B75475">
        <w:rPr>
          <w:rFonts w:ascii="GHEA Grapalat" w:hAnsi="GHEA Grapalat"/>
          <w:strike/>
          <w:color w:val="000000"/>
          <w:sz w:val="20"/>
          <w:szCs w:val="20"/>
          <w:lang w:val="hy-AM"/>
        </w:rPr>
        <w:t xml:space="preserve">է </w:t>
      </w:r>
      <w:r w:rsidR="000C0396" w:rsidRPr="00B75475">
        <w:rPr>
          <w:rFonts w:ascii="GHEA Grapalat" w:hAnsi="GHEA Grapalat"/>
          <w:strike/>
          <w:color w:val="000000"/>
          <w:sz w:val="20"/>
          <w:szCs w:val="20"/>
          <w:lang w:val="hy-AM"/>
        </w:rPr>
        <w:t>հայտը մերժելու մասին գնահատող հանձնաժողովի նիստի արձանագրության պատճենը</w:t>
      </w:r>
      <w:r w:rsidR="00A91342" w:rsidRPr="00B75475">
        <w:rPr>
          <w:rFonts w:ascii="GHEA Grapalat" w:hAnsi="GHEA Grapalat"/>
          <w:strike/>
          <w:color w:val="000000"/>
          <w:sz w:val="20"/>
          <w:szCs w:val="20"/>
          <w:lang w:val="hy-AM"/>
        </w:rPr>
        <w:t>:</w:t>
      </w:r>
    </w:p>
    <w:p w14:paraId="69213CC5" w14:textId="77777777" w:rsidR="009C370D" w:rsidRPr="00B75475"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C6796" w:rsidRPr="00B75475">
        <w:rPr>
          <w:rFonts w:ascii="GHEA Grapalat" w:hAnsi="GHEA Grapalat"/>
          <w:strike/>
          <w:color w:val="000000"/>
          <w:sz w:val="20"/>
          <w:szCs w:val="20"/>
          <w:lang w:val="hy-AM"/>
        </w:rPr>
        <w:t>ց</w:t>
      </w:r>
      <w:r w:rsidRPr="00B75475">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B75475">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3B252DA7" w14:textId="77777777" w:rsidR="001557AE" w:rsidRPr="00B75475" w:rsidRDefault="0061458A"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8</w:t>
      </w:r>
      <w:r w:rsidR="001557AE" w:rsidRPr="00B75475">
        <w:rPr>
          <w:rFonts w:ascii="GHEA Grapalat" w:hAnsi="GHEA Grapalat"/>
          <w:strike/>
          <w:color w:val="000000"/>
          <w:sz w:val="20"/>
          <w:szCs w:val="20"/>
          <w:lang w:val="hy-AM"/>
        </w:rPr>
        <w:t>. Երաշխիք տվող անձը մերժում է բենեֆիցիարի պահանջը, եթե`</w:t>
      </w:r>
    </w:p>
    <w:p w14:paraId="1C554293" w14:textId="77777777" w:rsidR="001557AE" w:rsidRPr="00B75475"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DE7D241" w14:textId="77777777" w:rsidR="001557AE" w:rsidRPr="00B75475"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2) պահանջը ներկայացվել է երաշխիքով սահմանված ժամկետի ավարտից հետո:</w:t>
      </w:r>
    </w:p>
    <w:p w14:paraId="1179BAB8" w14:textId="77777777" w:rsidR="001557AE" w:rsidRPr="00B75475" w:rsidRDefault="0061458A"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9</w:t>
      </w:r>
      <w:r w:rsidR="001557AE" w:rsidRPr="00B75475">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5FCD3AE" w14:textId="77777777" w:rsidR="001557AE" w:rsidRPr="00B75475"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w:t>
      </w:r>
      <w:r w:rsidR="0061458A" w:rsidRPr="00B75475">
        <w:rPr>
          <w:rFonts w:ascii="GHEA Grapalat" w:hAnsi="GHEA Grapalat"/>
          <w:strike/>
          <w:color w:val="000000"/>
          <w:sz w:val="20"/>
          <w:szCs w:val="20"/>
          <w:lang w:val="hy-AM"/>
        </w:rPr>
        <w:t>0</w:t>
      </w:r>
      <w:r w:rsidRPr="00B75475">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F515B7A" w14:textId="77777777" w:rsidR="001557AE" w:rsidRPr="00B75475"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w:t>
      </w:r>
      <w:r w:rsidR="0061458A" w:rsidRPr="00B75475">
        <w:rPr>
          <w:rFonts w:ascii="GHEA Grapalat" w:hAnsi="GHEA Grapalat"/>
          <w:strike/>
          <w:color w:val="000000"/>
          <w:sz w:val="20"/>
          <w:szCs w:val="20"/>
          <w:lang w:val="hy-AM"/>
        </w:rPr>
        <w:t>1</w:t>
      </w:r>
      <w:r w:rsidRPr="00B75475">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F2F4A08" w14:textId="77777777" w:rsidR="009C370D" w:rsidRPr="00B7547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43818A1" w14:textId="77777777" w:rsidR="009C370D" w:rsidRPr="00B7547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B75475">
        <w:rPr>
          <w:rFonts w:ascii="GHEA Grapalat" w:hAnsi="GHEA Grapalat"/>
          <w:strike/>
          <w:color w:val="000000"/>
          <w:sz w:val="20"/>
          <w:szCs w:val="20"/>
          <w:lang w:val="hy-AM"/>
        </w:rPr>
        <w:t xml:space="preserve">Գործադիր </w:t>
      </w:r>
      <w:r w:rsidR="0070371B" w:rsidRPr="00B75475">
        <w:rPr>
          <w:rFonts w:ascii="GHEA Grapalat" w:hAnsi="GHEA Grapalat"/>
          <w:strike/>
          <w:color w:val="000000"/>
          <w:sz w:val="20"/>
          <w:szCs w:val="20"/>
          <w:lang w:val="hy-AM"/>
        </w:rPr>
        <w:t xml:space="preserve">մարմնի ղեկավար </w:t>
      </w:r>
      <w:r w:rsidRPr="00B75475">
        <w:rPr>
          <w:rFonts w:ascii="GHEA Grapalat" w:hAnsi="GHEA Grapalat"/>
          <w:strike/>
          <w:color w:val="000000"/>
          <w:sz w:val="20"/>
          <w:szCs w:val="20"/>
          <w:lang w:val="hy-AM"/>
        </w:rPr>
        <w:t xml:space="preserve"> </w:t>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p>
    <w:p w14:paraId="0715BEEB" w14:textId="77777777" w:rsidR="009C370D" w:rsidRPr="00B7547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849FC75" w14:textId="77777777" w:rsidR="009C370D" w:rsidRPr="00B7547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9671275" w14:textId="77777777" w:rsidR="009C370D" w:rsidRPr="00B7547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p>
    <w:p w14:paraId="023BF94F" w14:textId="77777777" w:rsidR="009C370D" w:rsidRPr="00B75475" w:rsidRDefault="009C370D" w:rsidP="009C370D">
      <w:pPr>
        <w:pStyle w:val="af4"/>
        <w:shd w:val="clear" w:color="auto" w:fill="FFFFFF"/>
        <w:spacing w:before="0" w:beforeAutospacing="0" w:after="0" w:afterAutospacing="0"/>
        <w:rPr>
          <w:rFonts w:ascii="GHEA Grapalat" w:hAnsi="GHEA Grapalat" w:cs="Sylfaen"/>
          <w:strike/>
          <w:vertAlign w:val="superscript"/>
          <w:lang w:val="hy-AM"/>
        </w:rPr>
      </w:pPr>
      <w:r w:rsidRPr="00B75475">
        <w:rPr>
          <w:rFonts w:ascii="GHEA Grapalat" w:hAnsi="GHEA Grapalat" w:cs="Sylfaen"/>
          <w:strike/>
          <w:vertAlign w:val="superscript"/>
          <w:lang w:val="hy-AM"/>
        </w:rPr>
        <w:t xml:space="preserve">                                                        ամիսը, ամսաթիվը, տարեթիվը</w:t>
      </w:r>
    </w:p>
    <w:p w14:paraId="51D80744" w14:textId="77777777" w:rsidR="00AB2DA5" w:rsidRPr="00B75475" w:rsidRDefault="00AB2DA5" w:rsidP="00AB2DA5">
      <w:pPr>
        <w:pStyle w:val="af2"/>
        <w:jc w:val="both"/>
        <w:rPr>
          <w:rFonts w:ascii="GHEA Grapalat" w:hAnsi="GHEA Grapalat"/>
          <w:i/>
          <w:strike/>
          <w:sz w:val="16"/>
          <w:szCs w:val="16"/>
          <w:lang w:val="hy-AM"/>
        </w:rPr>
      </w:pPr>
    </w:p>
    <w:p w14:paraId="679BA50D" w14:textId="77777777" w:rsidR="00AB2DA5" w:rsidRPr="00B75475" w:rsidRDefault="00AB2DA5" w:rsidP="00AB2DA5">
      <w:pPr>
        <w:pStyle w:val="af2"/>
        <w:jc w:val="both"/>
        <w:rPr>
          <w:rFonts w:ascii="GHEA Grapalat" w:hAnsi="GHEA Grapalat"/>
          <w:i/>
          <w:strike/>
          <w:sz w:val="16"/>
          <w:szCs w:val="16"/>
          <w:lang w:val="hy-AM"/>
        </w:rPr>
      </w:pPr>
    </w:p>
    <w:p w14:paraId="5917E366" w14:textId="77777777" w:rsidR="00AB2DA5" w:rsidRPr="00B75475" w:rsidRDefault="00AB2DA5" w:rsidP="00AB2DA5">
      <w:pPr>
        <w:pStyle w:val="af2"/>
        <w:jc w:val="both"/>
        <w:rPr>
          <w:rFonts w:ascii="GHEA Grapalat" w:hAnsi="GHEA Grapalat"/>
          <w:i/>
          <w:strike/>
          <w:sz w:val="16"/>
          <w:szCs w:val="16"/>
          <w:lang w:val="hy-AM"/>
        </w:rPr>
      </w:pPr>
      <w:r w:rsidRPr="00B75475">
        <w:rPr>
          <w:rFonts w:ascii="GHEA Grapalat" w:hAnsi="GHEA Grapalat"/>
          <w:i/>
          <w:strike/>
          <w:sz w:val="16"/>
          <w:szCs w:val="16"/>
          <w:lang w:val="hy-AM"/>
        </w:rPr>
        <w:t>*լրացվում</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է</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հանձնաժողովի</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քարտուղարի</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կողմից</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մինչև</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հրավերը</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տեղեկագրում</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հրապարակելը:</w:t>
      </w:r>
    </w:p>
    <w:p w14:paraId="047BADAE" w14:textId="77777777" w:rsidR="00C82CF5" w:rsidRPr="00B75475" w:rsidRDefault="00C82CF5" w:rsidP="00C82CF5">
      <w:pPr>
        <w:pStyle w:val="af4"/>
        <w:shd w:val="clear" w:color="auto" w:fill="FFFFFF"/>
        <w:spacing w:before="0" w:beforeAutospacing="0" w:after="0" w:afterAutospacing="0"/>
        <w:rPr>
          <w:rFonts w:ascii="GHEA Grapalat" w:hAnsi="GHEA Grapalat" w:cs="Sylfaen"/>
          <w:strike/>
          <w:vertAlign w:val="superscript"/>
          <w:lang w:val="hy-AM"/>
        </w:rPr>
      </w:pPr>
      <w:r w:rsidRPr="00B75475">
        <w:rPr>
          <w:rFonts w:ascii="GHEA Grapalat" w:hAnsi="GHEA Grapalat"/>
          <w:i/>
          <w:strike/>
          <w:sz w:val="16"/>
          <w:szCs w:val="16"/>
          <w:lang w:val="hy-AM"/>
        </w:rPr>
        <w:t xml:space="preserve">**Եթե </w:t>
      </w:r>
      <w:r w:rsidRPr="00B75475">
        <w:rPr>
          <w:rFonts w:ascii="GHEA Grapalat" w:hAnsi="GHEA Grapalat" w:cs="Sylfaen"/>
          <w:i/>
          <w:strike/>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17C295B9" w14:textId="77777777" w:rsidR="001557AE" w:rsidRPr="00B75475" w:rsidRDefault="001557AE" w:rsidP="009C370D">
      <w:pPr>
        <w:pStyle w:val="31"/>
        <w:spacing w:line="240" w:lineRule="auto"/>
        <w:jc w:val="center"/>
        <w:rPr>
          <w:rFonts w:ascii="GHEA Grapalat" w:hAnsi="GHEA Grapalat" w:cs="Arial"/>
          <w:b/>
          <w:strike/>
          <w:lang w:val="hy-AM"/>
        </w:rPr>
      </w:pPr>
    </w:p>
    <w:p w14:paraId="1EF6A5D0" w14:textId="77777777" w:rsidR="00B2572B" w:rsidRPr="00B75475" w:rsidRDefault="00B2572B" w:rsidP="00ED36CA">
      <w:pPr>
        <w:pStyle w:val="31"/>
        <w:spacing w:line="240" w:lineRule="auto"/>
        <w:jc w:val="right"/>
        <w:rPr>
          <w:rFonts w:ascii="GHEA Grapalat" w:hAnsi="GHEA Grapalat"/>
          <w:strike/>
          <w:szCs w:val="24"/>
          <w:lang w:val="hy-AM"/>
        </w:rPr>
      </w:pPr>
    </w:p>
    <w:p w14:paraId="7743DA9A" w14:textId="77777777" w:rsidR="009C370D" w:rsidRPr="00B75475" w:rsidRDefault="009C370D" w:rsidP="009C370D">
      <w:pPr>
        <w:pStyle w:val="31"/>
        <w:spacing w:line="240" w:lineRule="auto"/>
        <w:jc w:val="right"/>
        <w:rPr>
          <w:rFonts w:ascii="GHEA Grapalat" w:hAnsi="GHEA Grapalat" w:cs="Arial"/>
          <w:b/>
          <w:strike/>
          <w:lang w:val="hy-AM"/>
        </w:rPr>
      </w:pPr>
      <w:r w:rsidRPr="00B75475">
        <w:rPr>
          <w:rFonts w:ascii="GHEA Grapalat" w:hAnsi="GHEA Grapalat"/>
          <w:b/>
          <w:strike/>
          <w:lang w:val="hy-AM"/>
        </w:rPr>
        <w:br w:type="page"/>
      </w:r>
      <w:r w:rsidRPr="00B75475">
        <w:rPr>
          <w:rFonts w:ascii="GHEA Grapalat" w:hAnsi="GHEA Grapalat" w:cs="Sylfaen"/>
          <w:b/>
          <w:strike/>
          <w:lang w:val="hy-AM"/>
        </w:rPr>
        <w:lastRenderedPageBreak/>
        <w:t>Հավելված</w:t>
      </w:r>
      <w:r w:rsidRPr="00B75475">
        <w:rPr>
          <w:rFonts w:ascii="GHEA Grapalat" w:hAnsi="GHEA Grapalat" w:cs="Arial"/>
          <w:b/>
          <w:strike/>
          <w:lang w:val="hy-AM"/>
        </w:rPr>
        <w:t xml:space="preserve"> 4</w:t>
      </w:r>
    </w:p>
    <w:p w14:paraId="01262F13" w14:textId="77777777" w:rsidR="009C370D" w:rsidRPr="00B75475" w:rsidRDefault="00627F81" w:rsidP="009C370D">
      <w:pPr>
        <w:pStyle w:val="31"/>
        <w:spacing w:line="240" w:lineRule="auto"/>
        <w:jc w:val="right"/>
        <w:rPr>
          <w:rFonts w:ascii="GHEA Grapalat" w:hAnsi="GHEA Grapalat" w:cs="Arial"/>
          <w:b/>
          <w:strike/>
          <w:lang w:val="hy-AM"/>
        </w:rPr>
      </w:pPr>
      <w:r w:rsidRPr="00627F81">
        <w:rPr>
          <w:rFonts w:ascii="GHEA Grapalat" w:hAnsi="GHEA Grapalat" w:cs="Sylfaen"/>
          <w:b/>
          <w:strike/>
          <w:lang w:val="hy-AM"/>
        </w:rPr>
        <w:t>«</w:t>
      </w:r>
      <w:r w:rsidRPr="00627F81">
        <w:rPr>
          <w:rFonts w:ascii="GHEA Grapalat" w:hAnsi="GHEA Grapalat" w:cs="Sylfaen"/>
          <w:b/>
          <w:bCs/>
          <w:strike/>
          <w:szCs w:val="28"/>
          <w:lang w:val="hy-AM"/>
        </w:rPr>
        <w:t>ԱՄՄՄԴ</w:t>
      </w:r>
      <w:r w:rsidRPr="00627F81">
        <w:rPr>
          <w:rFonts w:ascii="GHEA Grapalat" w:hAnsi="GHEA Grapalat" w:cs="Sylfaen"/>
          <w:b/>
          <w:bCs/>
          <w:strike/>
          <w:szCs w:val="28"/>
          <w:lang w:val="pt-BR"/>
        </w:rPr>
        <w:t xml:space="preserve">- </w:t>
      </w:r>
      <w:r w:rsidRPr="00627F81">
        <w:rPr>
          <w:rFonts w:ascii="GHEA Grapalat" w:hAnsi="GHEA Grapalat" w:cs="Sylfaen"/>
          <w:b/>
          <w:bCs/>
          <w:strike/>
          <w:szCs w:val="28"/>
          <w:lang w:val="hy-AM"/>
        </w:rPr>
        <w:t>ՀԲՄԱՇՁԲ</w:t>
      </w:r>
      <w:r w:rsidRPr="00627F81">
        <w:rPr>
          <w:rFonts w:ascii="GHEA Grapalat" w:hAnsi="GHEA Grapalat" w:cs="Sylfaen"/>
          <w:b/>
          <w:bCs/>
          <w:strike/>
          <w:szCs w:val="28"/>
          <w:lang w:val="pt-BR"/>
        </w:rPr>
        <w:t xml:space="preserve"> -2024/01</w:t>
      </w:r>
      <w:r w:rsidRPr="00DE1AA4">
        <w:rPr>
          <w:rFonts w:ascii="GHEA Grapalat" w:hAnsi="GHEA Grapalat" w:cs="Sylfaen"/>
          <w:szCs w:val="28"/>
          <w:lang w:val="pt-BR"/>
        </w:rPr>
        <w:t xml:space="preserve"> </w:t>
      </w:r>
      <w:r w:rsidR="009C370D" w:rsidRPr="00B75475">
        <w:rPr>
          <w:rFonts w:ascii="GHEA Grapalat" w:hAnsi="GHEA Grapalat" w:cs="Sylfaen"/>
          <w:b/>
          <w:strike/>
          <w:lang w:val="hy-AM"/>
        </w:rPr>
        <w:t>ծածկագրով</w:t>
      </w:r>
    </w:p>
    <w:p w14:paraId="30E89963" w14:textId="77777777" w:rsidR="00627F81" w:rsidRPr="00627F81" w:rsidRDefault="00627F81" w:rsidP="00627F81">
      <w:pPr>
        <w:pStyle w:val="31"/>
        <w:spacing w:line="240" w:lineRule="auto"/>
        <w:jc w:val="right"/>
        <w:rPr>
          <w:rFonts w:ascii="GHEA Grapalat" w:hAnsi="GHEA Grapalat" w:cs="Sylfaen"/>
          <w:b/>
          <w:strike/>
          <w:lang w:val="hy-AM"/>
        </w:rPr>
      </w:pPr>
      <w:r w:rsidRPr="00627F81">
        <w:rPr>
          <w:rFonts w:ascii="GHEA Grapalat" w:hAnsi="GHEA Grapalat" w:cs="Sylfaen"/>
          <w:b/>
          <w:strike/>
          <w:lang w:val="hy-AM"/>
        </w:rPr>
        <w:t>Հրատապ բաց</w:t>
      </w:r>
      <w:r w:rsidRPr="00627F81">
        <w:rPr>
          <w:rFonts w:ascii="GHEA Grapalat" w:hAnsi="GHEA Grapalat" w:cs="Arial"/>
          <w:b/>
          <w:strike/>
          <w:lang w:val="hy-AM"/>
        </w:rPr>
        <w:t xml:space="preserve"> մրցույթի </w:t>
      </w:r>
      <w:r w:rsidRPr="00627F81">
        <w:rPr>
          <w:rFonts w:ascii="GHEA Grapalat" w:hAnsi="GHEA Grapalat" w:cs="Sylfaen"/>
          <w:b/>
          <w:strike/>
          <w:lang w:val="hy-AM"/>
        </w:rPr>
        <w:t>հրավերի</w:t>
      </w:r>
    </w:p>
    <w:p w14:paraId="66512841" w14:textId="77777777" w:rsidR="009C370D" w:rsidRPr="00B75475" w:rsidRDefault="009C370D" w:rsidP="009C370D">
      <w:pPr>
        <w:pStyle w:val="31"/>
        <w:spacing w:line="240" w:lineRule="auto"/>
        <w:jc w:val="right"/>
        <w:rPr>
          <w:rFonts w:ascii="GHEA Grapalat" w:hAnsi="GHEA Grapalat"/>
          <w:strike/>
          <w:szCs w:val="24"/>
          <w:lang w:val="hy-AM"/>
        </w:rPr>
      </w:pPr>
    </w:p>
    <w:p w14:paraId="52824148" w14:textId="77777777" w:rsidR="00091EBC" w:rsidRPr="00B75475"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75475">
        <w:rPr>
          <w:rStyle w:val="af5"/>
          <w:rFonts w:ascii="GHEA Grapalat" w:hAnsi="GHEA Grapalat"/>
          <w:strike/>
          <w:color w:val="000000"/>
          <w:sz w:val="20"/>
          <w:szCs w:val="20"/>
          <w:lang w:val="hy-AM"/>
        </w:rPr>
        <w:t>ԵՐԱՇԽԻՔ N __________</w:t>
      </w:r>
    </w:p>
    <w:p w14:paraId="6A0F4C75" w14:textId="77777777" w:rsidR="007A5E2D" w:rsidRPr="00B75475"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75475">
        <w:rPr>
          <w:rStyle w:val="af5"/>
          <w:rFonts w:ascii="GHEA Grapalat" w:hAnsi="GHEA Grapalat"/>
          <w:strike/>
          <w:color w:val="000000"/>
          <w:sz w:val="20"/>
          <w:szCs w:val="20"/>
          <w:lang w:val="hy-AM"/>
        </w:rPr>
        <w:t>(որակավորման ապահովում)</w:t>
      </w:r>
    </w:p>
    <w:p w14:paraId="67F51485" w14:textId="77777777" w:rsidR="00091EBC" w:rsidRPr="00B75475" w:rsidRDefault="00091EBC" w:rsidP="00091EBC">
      <w:pPr>
        <w:pStyle w:val="af4"/>
        <w:shd w:val="clear" w:color="auto" w:fill="FFFFFF"/>
        <w:spacing w:before="0" w:beforeAutospacing="0" w:after="0" w:afterAutospacing="0"/>
        <w:ind w:firstLine="375"/>
        <w:rPr>
          <w:rStyle w:val="af5"/>
          <w:strike/>
          <w:lang w:val="hy-AM"/>
        </w:rPr>
      </w:pPr>
    </w:p>
    <w:p w14:paraId="4021215C" w14:textId="77777777" w:rsidR="00091EBC" w:rsidRPr="00B75475"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B75475">
        <w:rPr>
          <w:rStyle w:val="af5"/>
          <w:rFonts w:ascii="GHEA Grapalat" w:hAnsi="GHEA Grapalat"/>
          <w:b w:val="0"/>
          <w:bCs w:val="0"/>
          <w:strike/>
          <w:sz w:val="20"/>
          <w:szCs w:val="20"/>
          <w:lang w:val="hy-AM"/>
        </w:rPr>
        <w:tab/>
        <w:t xml:space="preserve">1.Սույն երաշխիքը (այսուհետ՝ երաշխիք) հանդիսանում է </w:t>
      </w:r>
      <w:r w:rsidRPr="00B75475">
        <w:rPr>
          <w:rStyle w:val="af5"/>
          <w:rFonts w:ascii="GHEA Grapalat" w:hAnsi="GHEA Grapalat"/>
          <w:b w:val="0"/>
          <w:bCs w:val="0"/>
          <w:strike/>
          <w:sz w:val="20"/>
          <w:szCs w:val="20"/>
          <w:u w:val="single"/>
          <w:lang w:val="hy-AM"/>
        </w:rPr>
        <w:tab/>
      </w:r>
      <w:r w:rsidR="00627F81" w:rsidRPr="00627F81">
        <w:rPr>
          <w:rFonts w:ascii="GHEA Grapalat" w:hAnsi="GHEA Grapalat" w:cs="Sylfaen"/>
          <w:b/>
          <w:strike/>
          <w:lang w:val="hy-AM"/>
        </w:rPr>
        <w:t>«</w:t>
      </w:r>
      <w:r w:rsidR="00627F81" w:rsidRPr="00627F81">
        <w:rPr>
          <w:rFonts w:ascii="GHEA Grapalat" w:hAnsi="GHEA Grapalat" w:cs="Sylfaen"/>
          <w:b/>
          <w:bCs/>
          <w:strike/>
          <w:szCs w:val="28"/>
          <w:lang w:val="hy-AM"/>
        </w:rPr>
        <w:t>ԱՄՄՄԴ</w:t>
      </w:r>
      <w:r w:rsidR="00627F81" w:rsidRPr="00627F81">
        <w:rPr>
          <w:rFonts w:ascii="GHEA Grapalat" w:hAnsi="GHEA Grapalat" w:cs="Sylfaen"/>
          <w:b/>
          <w:bCs/>
          <w:strike/>
          <w:szCs w:val="28"/>
          <w:lang w:val="pt-BR"/>
        </w:rPr>
        <w:t xml:space="preserve">- </w:t>
      </w:r>
      <w:r w:rsidR="00627F81" w:rsidRPr="00627F81">
        <w:rPr>
          <w:rFonts w:ascii="GHEA Grapalat" w:hAnsi="GHEA Grapalat" w:cs="Sylfaen"/>
          <w:b/>
          <w:bCs/>
          <w:strike/>
          <w:szCs w:val="28"/>
          <w:lang w:val="hy-AM"/>
        </w:rPr>
        <w:t>ՀԲՄԱՇՁԲ</w:t>
      </w:r>
      <w:r w:rsidR="00627F81" w:rsidRPr="00627F81">
        <w:rPr>
          <w:rFonts w:ascii="GHEA Grapalat" w:hAnsi="GHEA Grapalat" w:cs="Sylfaen"/>
          <w:b/>
          <w:bCs/>
          <w:strike/>
          <w:szCs w:val="28"/>
          <w:lang w:val="pt-BR"/>
        </w:rPr>
        <w:t xml:space="preserve"> -2024/01</w:t>
      </w:r>
      <w:r w:rsidR="00627F81" w:rsidRPr="00DE1AA4">
        <w:rPr>
          <w:rFonts w:ascii="GHEA Grapalat" w:hAnsi="GHEA Grapalat" w:cs="Sylfaen"/>
          <w:szCs w:val="28"/>
          <w:lang w:val="pt-BR"/>
        </w:rPr>
        <w:t xml:space="preserve"> </w:t>
      </w:r>
      <w:r w:rsidR="004208D0" w:rsidRPr="00B75475">
        <w:rPr>
          <w:rFonts w:ascii="GHEA Grapalat" w:hAnsi="GHEA Grapalat" w:cs="Sylfaen"/>
          <w:i/>
          <w:strike/>
          <w:sz w:val="20"/>
          <w:szCs w:val="20"/>
          <w:lang w:val="es-ES"/>
        </w:rPr>
        <w:t>1</w:t>
      </w:r>
      <w:r w:rsidRPr="00B75475">
        <w:rPr>
          <w:rStyle w:val="af5"/>
          <w:rFonts w:ascii="GHEA Grapalat" w:hAnsi="GHEA Grapalat"/>
          <w:b w:val="0"/>
          <w:bCs w:val="0"/>
          <w:strike/>
          <w:sz w:val="20"/>
          <w:szCs w:val="20"/>
          <w:u w:val="single"/>
          <w:lang w:val="hy-AM"/>
        </w:rPr>
        <w:tab/>
      </w:r>
    </w:p>
    <w:p w14:paraId="5209A79A" w14:textId="77777777" w:rsidR="00091EBC" w:rsidRPr="00B75475" w:rsidRDefault="00091EBC" w:rsidP="00091EBC">
      <w:pPr>
        <w:pStyle w:val="af4"/>
        <w:shd w:val="clear" w:color="auto" w:fill="FFFFFF"/>
        <w:spacing w:before="0" w:beforeAutospacing="0" w:after="0" w:afterAutospacing="0"/>
        <w:ind w:left="5664" w:firstLine="708"/>
        <w:rPr>
          <w:rStyle w:val="af5"/>
          <w:strike/>
          <w:lang w:val="hy-AM"/>
        </w:rPr>
      </w:pPr>
      <w:r w:rsidRPr="00B75475">
        <w:rPr>
          <w:rFonts w:ascii="GHEA Grapalat" w:hAnsi="GHEA Grapalat" w:cs="Sylfaen"/>
          <w:strike/>
          <w:vertAlign w:val="superscript"/>
          <w:lang w:val="hy-AM"/>
        </w:rPr>
        <w:t xml:space="preserve">          պատվիրատուի անվանումը</w:t>
      </w:r>
    </w:p>
    <w:p w14:paraId="576FAF56" w14:textId="77777777" w:rsidR="00091EBC" w:rsidRPr="00B75475" w:rsidRDefault="00091EBC" w:rsidP="006E4901">
      <w:pPr>
        <w:pStyle w:val="af4"/>
        <w:shd w:val="clear" w:color="auto" w:fill="FFFFFF"/>
        <w:spacing w:before="0" w:beforeAutospacing="0" w:after="0" w:afterAutospacing="0"/>
        <w:rPr>
          <w:rFonts w:ascii="GHEA Grapalat" w:hAnsi="GHEA Grapalat" w:cs="Sylfaen"/>
          <w:strike/>
          <w:vertAlign w:val="superscript"/>
          <w:lang w:val="hy-AM"/>
        </w:rPr>
      </w:pPr>
      <w:r w:rsidRPr="00B75475">
        <w:rPr>
          <w:rStyle w:val="af5"/>
          <w:rFonts w:ascii="GHEA Grapalat" w:hAnsi="GHEA Grapalat"/>
          <w:b w:val="0"/>
          <w:bCs w:val="0"/>
          <w:strike/>
          <w:sz w:val="20"/>
          <w:szCs w:val="20"/>
          <w:lang w:val="hy-AM"/>
        </w:rPr>
        <w:t xml:space="preserve">(այսուհետ՝ բենեֆիցիար) կողմից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ծածկագրով կազմակերպված</w:t>
      </w:r>
      <w:r w:rsidRPr="00B75475">
        <w:rPr>
          <w:rFonts w:cs="Sylfaen"/>
          <w:strike/>
          <w:vertAlign w:val="superscript"/>
          <w:lang w:val="hy-AM"/>
        </w:rPr>
        <w:t xml:space="preserve">                       </w:t>
      </w:r>
      <w:r w:rsidRPr="00B75475">
        <w:rPr>
          <w:rFonts w:cs="Sylfaen"/>
          <w:strike/>
          <w:vertAlign w:val="superscript"/>
          <w:lang w:val="hy-AM"/>
        </w:rPr>
        <w:tab/>
      </w:r>
      <w:r w:rsidRPr="00B75475">
        <w:rPr>
          <w:rFonts w:cs="Sylfaen"/>
          <w:strike/>
          <w:vertAlign w:val="superscript"/>
          <w:lang w:val="hy-AM"/>
        </w:rPr>
        <w:tab/>
      </w:r>
      <w:r w:rsidRPr="00B75475">
        <w:rPr>
          <w:rFonts w:cs="Sylfaen"/>
          <w:strike/>
          <w:vertAlign w:val="superscript"/>
          <w:lang w:val="hy-AM"/>
        </w:rPr>
        <w:tab/>
      </w:r>
      <w:r w:rsidRPr="00B75475">
        <w:rPr>
          <w:rFonts w:cs="Sylfaen"/>
          <w:strike/>
          <w:vertAlign w:val="superscript"/>
          <w:lang w:val="hy-AM"/>
        </w:rPr>
        <w:tab/>
      </w:r>
      <w:r w:rsidRPr="00B75475">
        <w:rPr>
          <w:rFonts w:cs="Sylfaen"/>
          <w:strike/>
          <w:vertAlign w:val="superscript"/>
          <w:lang w:val="hy-AM"/>
        </w:rPr>
        <w:tab/>
      </w:r>
      <w:r w:rsidRPr="00B75475">
        <w:rPr>
          <w:rFonts w:cs="Sylfaen"/>
          <w:strike/>
          <w:vertAlign w:val="superscript"/>
          <w:lang w:val="hy-AM"/>
        </w:rPr>
        <w:tab/>
      </w:r>
      <w:r w:rsidRPr="00B75475">
        <w:rPr>
          <w:rFonts w:ascii="GHEA Grapalat" w:hAnsi="GHEA Grapalat" w:cs="Sylfaen"/>
          <w:strike/>
          <w:vertAlign w:val="superscript"/>
          <w:lang w:val="hy-AM"/>
        </w:rPr>
        <w:t xml:space="preserve">ընթացակարգի ծածկագիրը </w:t>
      </w:r>
    </w:p>
    <w:p w14:paraId="72A661C3" w14:textId="77777777" w:rsidR="00F27778" w:rsidRPr="00B75475"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գնման ընթացակարգի</w:t>
      </w:r>
      <w:r w:rsidR="00F27778" w:rsidRPr="00B75475">
        <w:rPr>
          <w:rStyle w:val="af5"/>
          <w:rFonts w:ascii="GHEA Grapalat" w:hAnsi="GHEA Grapalat"/>
          <w:b w:val="0"/>
          <w:bCs w:val="0"/>
          <w:strike/>
          <w:sz w:val="20"/>
          <w:szCs w:val="20"/>
          <w:lang w:val="hy-AM"/>
        </w:rPr>
        <w:t xml:space="preserve"> արդյունքում</w:t>
      </w:r>
      <w:r w:rsidRPr="00B75475">
        <w:rPr>
          <w:rStyle w:val="af5"/>
          <w:rFonts w:ascii="GHEA Grapalat" w:hAnsi="GHEA Grapalat"/>
          <w:b w:val="0"/>
          <w:bCs w:val="0"/>
          <w:strike/>
          <w:sz w:val="20"/>
          <w:szCs w:val="20"/>
          <w:lang w:val="hy-AM"/>
        </w:rPr>
        <w:t xml:space="preserve">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00F27778"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w:t>
      </w:r>
    </w:p>
    <w:p w14:paraId="740168C7" w14:textId="77777777" w:rsidR="00F27778" w:rsidRPr="00B75475" w:rsidRDefault="00F27778" w:rsidP="00091EBC">
      <w:pPr>
        <w:pStyle w:val="af4"/>
        <w:shd w:val="clear" w:color="auto" w:fill="FFFFFF"/>
        <w:spacing w:before="0" w:beforeAutospacing="0" w:after="0" w:afterAutospacing="0"/>
        <w:ind w:firstLine="375"/>
        <w:rPr>
          <w:rFonts w:cs="Sylfaen"/>
          <w:strike/>
          <w:vertAlign w:val="superscript"/>
          <w:lang w:val="hy-AM"/>
        </w:rPr>
      </w:pP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Fonts w:ascii="GHEA Grapalat" w:hAnsi="GHEA Grapalat" w:cs="Sylfaen"/>
          <w:strike/>
          <w:vertAlign w:val="superscript"/>
          <w:lang w:val="hy-AM"/>
        </w:rPr>
        <w:t>ընտրված մասնակցի անվանումը</w:t>
      </w:r>
    </w:p>
    <w:p w14:paraId="751D8CB5" w14:textId="77777777" w:rsidR="00F27778" w:rsidRPr="00B75475"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(այսուհետ՝ պրի</w:t>
      </w:r>
      <w:r w:rsidR="0034164E" w:rsidRPr="00B75475">
        <w:rPr>
          <w:rStyle w:val="af5"/>
          <w:rFonts w:ascii="GHEA Grapalat" w:hAnsi="GHEA Grapalat"/>
          <w:b w:val="0"/>
          <w:bCs w:val="0"/>
          <w:strike/>
          <w:sz w:val="20"/>
          <w:szCs w:val="20"/>
          <w:lang w:val="hy-AM"/>
        </w:rPr>
        <w:t>ն</w:t>
      </w:r>
      <w:r w:rsidRPr="00B75475">
        <w:rPr>
          <w:rStyle w:val="af5"/>
          <w:rFonts w:ascii="GHEA Grapalat" w:hAnsi="GHEA Grapalat"/>
          <w:b w:val="0"/>
          <w:bCs w:val="0"/>
          <w:strike/>
          <w:sz w:val="20"/>
          <w:szCs w:val="20"/>
          <w:lang w:val="hy-AM"/>
        </w:rPr>
        <w:t xml:space="preserve">ցիպալ) </w:t>
      </w:r>
      <w:r w:rsidR="00F27778" w:rsidRPr="00B75475">
        <w:rPr>
          <w:rStyle w:val="af5"/>
          <w:rFonts w:ascii="GHEA Grapalat" w:hAnsi="GHEA Grapalat"/>
          <w:b w:val="0"/>
          <w:bCs w:val="0"/>
          <w:strike/>
          <w:sz w:val="20"/>
          <w:szCs w:val="20"/>
          <w:lang w:val="hy-AM"/>
        </w:rPr>
        <w:t xml:space="preserve">կողմից կնքվելիք </w:t>
      </w:r>
      <w:r w:rsidR="007A5E2D" w:rsidRPr="00B75475">
        <w:rPr>
          <w:rStyle w:val="af5"/>
          <w:rFonts w:ascii="GHEA Grapalat" w:hAnsi="GHEA Grapalat"/>
          <w:b w:val="0"/>
          <w:bCs w:val="0"/>
          <w:strike/>
          <w:sz w:val="20"/>
          <w:szCs w:val="20"/>
          <w:lang w:val="hy-AM"/>
        </w:rPr>
        <w:t>N</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00F27778" w:rsidRPr="00B75475">
        <w:rPr>
          <w:rStyle w:val="af5"/>
          <w:rFonts w:ascii="GHEA Grapalat" w:hAnsi="GHEA Grapalat"/>
          <w:b w:val="0"/>
          <w:bCs w:val="0"/>
          <w:strike/>
          <w:sz w:val="20"/>
          <w:szCs w:val="20"/>
          <w:u w:val="single"/>
          <w:lang w:val="hy-AM"/>
        </w:rPr>
        <w:tab/>
        <w:t xml:space="preserve">           </w:t>
      </w:r>
      <w:r w:rsidR="00F27778" w:rsidRPr="00B75475">
        <w:rPr>
          <w:rStyle w:val="af5"/>
          <w:rFonts w:ascii="GHEA Grapalat" w:hAnsi="GHEA Grapalat"/>
          <w:b w:val="0"/>
          <w:bCs w:val="0"/>
          <w:strike/>
          <w:sz w:val="20"/>
          <w:szCs w:val="20"/>
          <w:u w:val="single"/>
          <w:lang w:val="hy-AM"/>
        </w:rPr>
        <w:tab/>
      </w:r>
      <w:r w:rsidR="00F27778" w:rsidRPr="00B75475">
        <w:rPr>
          <w:rStyle w:val="af5"/>
          <w:rFonts w:ascii="GHEA Grapalat" w:hAnsi="GHEA Grapalat"/>
          <w:b w:val="0"/>
          <w:bCs w:val="0"/>
          <w:strike/>
          <w:sz w:val="20"/>
          <w:szCs w:val="20"/>
          <w:u w:val="single"/>
          <w:lang w:val="hy-AM"/>
        </w:rPr>
        <w:tab/>
      </w:r>
      <w:r w:rsidR="00F27778" w:rsidRPr="00B75475">
        <w:rPr>
          <w:rStyle w:val="af5"/>
          <w:rFonts w:ascii="GHEA Grapalat" w:hAnsi="GHEA Grapalat"/>
          <w:b w:val="0"/>
          <w:bCs w:val="0"/>
          <w:strike/>
          <w:sz w:val="20"/>
          <w:szCs w:val="20"/>
          <w:u w:val="single"/>
          <w:lang w:val="hy-AM"/>
        </w:rPr>
        <w:tab/>
      </w:r>
      <w:r w:rsidR="00F27778" w:rsidRPr="00B75475">
        <w:rPr>
          <w:rStyle w:val="af5"/>
          <w:rFonts w:ascii="GHEA Grapalat" w:hAnsi="GHEA Grapalat"/>
          <w:b w:val="0"/>
          <w:bCs w:val="0"/>
          <w:strike/>
          <w:sz w:val="20"/>
          <w:szCs w:val="20"/>
          <w:u w:val="single"/>
          <w:lang w:val="hy-AM"/>
        </w:rPr>
        <w:tab/>
      </w:r>
      <w:r w:rsidR="00F27778" w:rsidRPr="00B75475">
        <w:rPr>
          <w:rStyle w:val="af5"/>
          <w:rFonts w:ascii="GHEA Grapalat" w:hAnsi="GHEA Grapalat"/>
          <w:b w:val="0"/>
          <w:bCs w:val="0"/>
          <w:strike/>
          <w:sz w:val="20"/>
          <w:szCs w:val="20"/>
          <w:u w:val="single"/>
          <w:lang w:val="hy-AM"/>
        </w:rPr>
        <w:tab/>
      </w:r>
      <w:r w:rsidR="00F27778" w:rsidRPr="00B75475">
        <w:rPr>
          <w:rStyle w:val="af5"/>
          <w:rFonts w:ascii="GHEA Grapalat" w:hAnsi="GHEA Grapalat"/>
          <w:b w:val="0"/>
          <w:bCs w:val="0"/>
          <w:strike/>
          <w:sz w:val="20"/>
          <w:szCs w:val="20"/>
          <w:lang w:val="hy-AM"/>
        </w:rPr>
        <w:tab/>
      </w:r>
      <w:r w:rsidR="00F27778" w:rsidRPr="00B75475">
        <w:rPr>
          <w:rStyle w:val="af5"/>
          <w:rFonts w:ascii="GHEA Grapalat" w:hAnsi="GHEA Grapalat"/>
          <w:b w:val="0"/>
          <w:bCs w:val="0"/>
          <w:strike/>
          <w:sz w:val="20"/>
          <w:szCs w:val="20"/>
          <w:lang w:val="hy-AM"/>
        </w:rPr>
        <w:tab/>
      </w:r>
      <w:r w:rsidR="00F27778" w:rsidRPr="00B75475">
        <w:rPr>
          <w:rStyle w:val="af5"/>
          <w:rFonts w:ascii="GHEA Grapalat" w:hAnsi="GHEA Grapalat"/>
          <w:b w:val="0"/>
          <w:bCs w:val="0"/>
          <w:strike/>
          <w:sz w:val="20"/>
          <w:szCs w:val="20"/>
          <w:lang w:val="hy-AM"/>
        </w:rPr>
        <w:tab/>
      </w:r>
      <w:r w:rsidR="00F27778" w:rsidRPr="00B75475">
        <w:rPr>
          <w:rStyle w:val="af5"/>
          <w:rFonts w:ascii="GHEA Grapalat" w:hAnsi="GHEA Grapalat"/>
          <w:b w:val="0"/>
          <w:bCs w:val="0"/>
          <w:strike/>
          <w:sz w:val="20"/>
          <w:szCs w:val="20"/>
          <w:lang w:val="hy-AM"/>
        </w:rPr>
        <w:tab/>
      </w:r>
      <w:r w:rsidR="00F27778" w:rsidRPr="00B75475">
        <w:rPr>
          <w:rStyle w:val="af5"/>
          <w:rFonts w:ascii="GHEA Grapalat" w:hAnsi="GHEA Grapalat"/>
          <w:b w:val="0"/>
          <w:bCs w:val="0"/>
          <w:strike/>
          <w:sz w:val="20"/>
          <w:szCs w:val="20"/>
          <w:lang w:val="hy-AM"/>
        </w:rPr>
        <w:tab/>
        <w:t xml:space="preserve">  </w:t>
      </w:r>
      <w:r w:rsidR="00F27778"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 xml:space="preserve"> </w:t>
      </w:r>
      <w:r w:rsidR="00F27778" w:rsidRPr="00B75475">
        <w:rPr>
          <w:rStyle w:val="af5"/>
          <w:rFonts w:ascii="GHEA Grapalat" w:hAnsi="GHEA Grapalat"/>
          <w:b w:val="0"/>
          <w:bCs w:val="0"/>
          <w:strike/>
          <w:sz w:val="20"/>
          <w:szCs w:val="20"/>
          <w:lang w:val="hy-AM"/>
        </w:rPr>
        <w:tab/>
        <w:t xml:space="preserve">            </w:t>
      </w:r>
      <w:r w:rsidR="00E23921" w:rsidRPr="00B75475">
        <w:rPr>
          <w:rFonts w:ascii="GHEA Grapalat" w:hAnsi="GHEA Grapalat" w:cs="Sylfaen"/>
          <w:strike/>
          <w:vertAlign w:val="superscript"/>
          <w:lang w:val="hy-AM"/>
        </w:rPr>
        <w:t xml:space="preserve">կնքվելիք պայմանագրի </w:t>
      </w:r>
      <w:r w:rsidR="007A5E2D" w:rsidRPr="00B75475">
        <w:rPr>
          <w:rFonts w:ascii="GHEA Grapalat" w:hAnsi="GHEA Grapalat" w:cs="Sylfaen"/>
          <w:strike/>
          <w:vertAlign w:val="superscript"/>
          <w:lang w:val="hy-AM"/>
        </w:rPr>
        <w:t>համարը</w:t>
      </w:r>
    </w:p>
    <w:p w14:paraId="09ABE3AF" w14:textId="77777777" w:rsidR="00091EBC" w:rsidRPr="00B75475"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պայմանագրով </w:t>
      </w:r>
      <w:r w:rsidR="00091EBC" w:rsidRPr="00B75475">
        <w:rPr>
          <w:rStyle w:val="af5"/>
          <w:rFonts w:ascii="GHEA Grapalat" w:hAnsi="GHEA Grapalat"/>
          <w:b w:val="0"/>
          <w:bCs w:val="0"/>
          <w:strike/>
          <w:sz w:val="20"/>
          <w:szCs w:val="20"/>
          <w:lang w:val="hy-AM"/>
        </w:rPr>
        <w:t xml:space="preserve"> </w:t>
      </w:r>
      <w:r w:rsidRPr="00B75475">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B75475">
        <w:rPr>
          <w:rStyle w:val="af5"/>
          <w:rFonts w:ascii="GHEA Grapalat" w:hAnsi="GHEA Grapalat"/>
          <w:b w:val="0"/>
          <w:bCs w:val="0"/>
          <w:strike/>
          <w:sz w:val="20"/>
          <w:szCs w:val="20"/>
          <w:lang w:val="hy-AM"/>
        </w:rPr>
        <w:t xml:space="preserve">ման ապահովում </w:t>
      </w:r>
      <w:r w:rsidR="00091EBC" w:rsidRPr="00B75475">
        <w:rPr>
          <w:rStyle w:val="af5"/>
          <w:rFonts w:ascii="GHEA Grapalat" w:hAnsi="GHEA Grapalat"/>
          <w:b w:val="0"/>
          <w:bCs w:val="0"/>
          <w:strike/>
          <w:sz w:val="20"/>
          <w:szCs w:val="20"/>
          <w:lang w:val="hy-AM"/>
        </w:rPr>
        <w:t>(այսուհետ՝ երաշխավորված պարտավորություններ</w:t>
      </w:r>
      <w:r w:rsidR="007A5E2D" w:rsidRPr="00B75475">
        <w:rPr>
          <w:rStyle w:val="af5"/>
          <w:rFonts w:ascii="GHEA Grapalat" w:hAnsi="GHEA Grapalat"/>
          <w:b w:val="0"/>
          <w:bCs w:val="0"/>
          <w:strike/>
          <w:sz w:val="20"/>
          <w:szCs w:val="20"/>
          <w:lang w:val="hy-AM"/>
        </w:rPr>
        <w:t>)</w:t>
      </w:r>
      <w:r w:rsidR="00091EBC" w:rsidRPr="00B75475">
        <w:rPr>
          <w:rStyle w:val="af5"/>
          <w:rFonts w:ascii="GHEA Grapalat" w:hAnsi="GHEA Grapalat"/>
          <w:b w:val="0"/>
          <w:bCs w:val="0"/>
          <w:strike/>
          <w:sz w:val="20"/>
          <w:szCs w:val="20"/>
          <w:lang w:val="hy-AM"/>
        </w:rPr>
        <w:t xml:space="preserve">: </w:t>
      </w:r>
    </w:p>
    <w:p w14:paraId="224A61A8" w14:textId="77777777" w:rsidR="00091EBC" w:rsidRPr="00B75475"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2. Երաշխիքով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(այսուհետ՝ երաշխիք տվող </w:t>
      </w:r>
    </w:p>
    <w:p w14:paraId="1A911C89" w14:textId="77777777" w:rsidR="00091EBC" w:rsidRPr="00B75475" w:rsidRDefault="006D3406"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00091EBC" w:rsidRPr="00B75475">
        <w:rPr>
          <w:rStyle w:val="af5"/>
          <w:rFonts w:ascii="GHEA Grapalat" w:hAnsi="GHEA Grapalat"/>
          <w:b w:val="0"/>
          <w:bCs w:val="0"/>
          <w:strike/>
          <w:sz w:val="20"/>
          <w:szCs w:val="20"/>
          <w:lang w:val="hy-AM"/>
        </w:rPr>
        <w:t xml:space="preserve">   </w:t>
      </w:r>
      <w:r w:rsidR="00091EBC" w:rsidRPr="00B75475">
        <w:rPr>
          <w:rFonts w:ascii="GHEA Grapalat" w:hAnsi="GHEA Grapalat" w:cs="Sylfaen"/>
          <w:strike/>
          <w:vertAlign w:val="superscript"/>
          <w:lang w:val="hy-AM"/>
        </w:rPr>
        <w:t>երաշխիքը տվող բանկի</w:t>
      </w:r>
      <w:r w:rsidR="00FC6796" w:rsidRPr="00B75475">
        <w:rPr>
          <w:rFonts w:ascii="GHEA Grapalat" w:hAnsi="GHEA Grapalat" w:cs="Sylfaen"/>
          <w:strike/>
          <w:vertAlign w:val="superscript"/>
          <w:lang w:val="hy-AM"/>
        </w:rPr>
        <w:t xml:space="preserve"> </w:t>
      </w:r>
      <w:r w:rsidR="00091EBC" w:rsidRPr="00B75475">
        <w:rPr>
          <w:rFonts w:ascii="GHEA Grapalat" w:hAnsi="GHEA Grapalat" w:cs="Sylfaen"/>
          <w:strike/>
          <w:vertAlign w:val="superscript"/>
          <w:lang w:val="hy-AM"/>
        </w:rPr>
        <w:t>անվանումը</w:t>
      </w:r>
    </w:p>
    <w:p w14:paraId="4C007794" w14:textId="77777777" w:rsidR="00091EBC" w:rsidRPr="00B75475"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B75475">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006E4901" w:rsidRPr="00B75475">
        <w:rPr>
          <w:rStyle w:val="af5"/>
          <w:rFonts w:ascii="GHEA Grapalat" w:hAnsi="GHEA Grapalat"/>
          <w:b w:val="0"/>
          <w:bCs w:val="0"/>
          <w:strike/>
          <w:sz w:val="20"/>
          <w:szCs w:val="20"/>
          <w:u w:val="single"/>
          <w:lang w:val="hy-AM"/>
        </w:rPr>
        <w:tab/>
        <w:t xml:space="preserve">  </w:t>
      </w:r>
    </w:p>
    <w:p w14:paraId="48F8515E" w14:textId="77777777" w:rsidR="00091EBC" w:rsidRPr="00B75475"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B75475">
        <w:rPr>
          <w:rFonts w:ascii="GHEA Grapalat" w:hAnsi="GHEA Grapalat" w:cs="Sylfaen"/>
          <w:strike/>
          <w:vertAlign w:val="superscript"/>
          <w:lang w:val="hy-AM"/>
        </w:rPr>
        <w:t xml:space="preserve">  </w:t>
      </w:r>
      <w:r w:rsidR="006E4901" w:rsidRPr="00B75475">
        <w:rPr>
          <w:rFonts w:ascii="GHEA Grapalat" w:hAnsi="GHEA Grapalat" w:cs="Sylfaen"/>
          <w:strike/>
          <w:vertAlign w:val="superscript"/>
          <w:lang w:val="hy-AM"/>
        </w:rPr>
        <w:t xml:space="preserve">   </w:t>
      </w:r>
      <w:r w:rsidRPr="00B75475">
        <w:rPr>
          <w:rFonts w:ascii="GHEA Grapalat" w:hAnsi="GHEA Grapalat" w:cs="Sylfaen"/>
          <w:strike/>
          <w:vertAlign w:val="superscript"/>
          <w:lang w:val="hy-AM"/>
        </w:rPr>
        <w:t>գումարը թվերով և տառերով</w:t>
      </w:r>
    </w:p>
    <w:p w14:paraId="79564C80" w14:textId="77777777" w:rsidR="006E4901" w:rsidRPr="00B75475"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(այսուհետ՝ երաշխիքի գումար)՝ պահանջն ստանալուց </w:t>
      </w:r>
      <w:r w:rsidR="00C8399F" w:rsidRPr="00B75475">
        <w:rPr>
          <w:rStyle w:val="af5"/>
          <w:rFonts w:ascii="GHEA Grapalat" w:hAnsi="GHEA Grapalat"/>
          <w:b w:val="0"/>
          <w:bCs w:val="0"/>
          <w:strike/>
          <w:sz w:val="20"/>
          <w:szCs w:val="20"/>
          <w:lang w:val="hy-AM"/>
        </w:rPr>
        <w:t>հինգ</w:t>
      </w:r>
      <w:r w:rsidRPr="00B75475">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t xml:space="preserve">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հաշվեհամարին </w:t>
      </w:r>
      <w:r w:rsidR="006E4901" w:rsidRPr="00B75475">
        <w:rPr>
          <w:rStyle w:val="af5"/>
          <w:rFonts w:ascii="GHEA Grapalat" w:hAnsi="GHEA Grapalat"/>
          <w:b w:val="0"/>
          <w:bCs w:val="0"/>
          <w:strike/>
          <w:sz w:val="20"/>
          <w:szCs w:val="20"/>
          <w:lang w:val="hy-AM"/>
        </w:rPr>
        <w:t>փոխանցման միջոցով:</w:t>
      </w:r>
    </w:p>
    <w:p w14:paraId="7EC1C408" w14:textId="77777777" w:rsidR="006E4901" w:rsidRPr="00B75475"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B75475">
        <w:rPr>
          <w:rFonts w:ascii="GHEA Grapalat" w:hAnsi="GHEA Grapalat" w:cs="Sylfaen"/>
          <w:strike/>
          <w:vertAlign w:val="superscript"/>
          <w:lang w:val="hy-AM"/>
        </w:rPr>
        <w:t xml:space="preserve">                                                                                     հաշվեհամարը  </w:t>
      </w:r>
    </w:p>
    <w:p w14:paraId="6A8A58B8" w14:textId="77777777" w:rsidR="00091EBC" w:rsidRPr="00B75475"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B75475">
        <w:rPr>
          <w:rFonts w:ascii="GHEA Grapalat" w:hAnsi="GHEA Grapalat"/>
          <w:strike/>
          <w:color w:val="000000"/>
          <w:sz w:val="20"/>
          <w:szCs w:val="20"/>
          <w:lang w:val="hy-AM"/>
        </w:rPr>
        <w:t>3. Սույն երաշխիքն անհետկանչելի է:</w:t>
      </w:r>
    </w:p>
    <w:p w14:paraId="587A87BF" w14:textId="77777777" w:rsidR="00091EBC" w:rsidRPr="00B75475"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B75475">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FB6A2B8" w14:textId="77777777" w:rsidR="00BA096A" w:rsidRPr="00B75475" w:rsidRDefault="00091EBC" w:rsidP="00BA096A">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 xml:space="preserve">5. </w:t>
      </w:r>
      <w:r w:rsidR="00BA096A" w:rsidRPr="00B75475">
        <w:rPr>
          <w:rFonts w:ascii="GHEA Grapalat" w:hAnsi="GHEA Grapalat"/>
          <w:strike/>
          <w:color w:val="000000"/>
          <w:sz w:val="20"/>
          <w:szCs w:val="20"/>
          <w:lang w:val="hy-AM"/>
        </w:rPr>
        <w:t xml:space="preserve">Երաշխիքը գործում է </w:t>
      </w:r>
      <w:r w:rsidR="0057568F" w:rsidRPr="00B75475">
        <w:rPr>
          <w:rFonts w:ascii="GHEA Grapalat" w:hAnsi="GHEA Grapalat"/>
          <w:strike/>
          <w:color w:val="000000"/>
          <w:sz w:val="20"/>
          <w:szCs w:val="20"/>
          <w:lang w:val="hy-AM"/>
        </w:rPr>
        <w:t xml:space="preserve">թողարկման պահից և ուժի մեջ է </w:t>
      </w:r>
      <w:r w:rsidR="00BA096A" w:rsidRPr="00B75475">
        <w:rPr>
          <w:rFonts w:ascii="GHEA Grapalat" w:hAnsi="GHEA Grapalat"/>
          <w:strike/>
          <w:color w:val="000000"/>
          <w:sz w:val="20"/>
          <w:szCs w:val="20"/>
          <w:lang w:val="hy-AM"/>
        </w:rPr>
        <w:t xml:space="preserve">բենեֆիցիարի և պրինցիպալի միջև N </w:t>
      </w:r>
      <w:r w:rsidR="00BA096A" w:rsidRPr="00B75475">
        <w:rPr>
          <w:rFonts w:ascii="GHEA Grapalat" w:hAnsi="GHEA Grapalat"/>
          <w:strike/>
          <w:color w:val="000000"/>
          <w:sz w:val="20"/>
          <w:szCs w:val="20"/>
          <w:u w:val="single"/>
          <w:lang w:val="hy-AM"/>
        </w:rPr>
        <w:tab/>
      </w:r>
      <w:r w:rsidR="00BA096A" w:rsidRPr="00B75475">
        <w:rPr>
          <w:rFonts w:ascii="GHEA Grapalat" w:hAnsi="GHEA Grapalat"/>
          <w:strike/>
          <w:color w:val="000000"/>
          <w:sz w:val="20"/>
          <w:szCs w:val="20"/>
          <w:u w:val="single"/>
          <w:lang w:val="hy-AM"/>
        </w:rPr>
        <w:tab/>
      </w:r>
      <w:r w:rsidR="00BA096A" w:rsidRPr="00B75475">
        <w:rPr>
          <w:rFonts w:ascii="GHEA Grapalat" w:hAnsi="GHEA Grapalat"/>
          <w:strike/>
          <w:color w:val="000000"/>
          <w:sz w:val="20"/>
          <w:szCs w:val="20"/>
          <w:u w:val="single"/>
          <w:lang w:val="hy-AM"/>
        </w:rPr>
        <w:tab/>
      </w:r>
      <w:r w:rsidR="00BA096A" w:rsidRPr="00B75475">
        <w:rPr>
          <w:rFonts w:ascii="GHEA Grapalat" w:hAnsi="GHEA Grapalat"/>
          <w:strike/>
          <w:color w:val="000000"/>
          <w:sz w:val="20"/>
          <w:szCs w:val="20"/>
          <w:u w:val="single"/>
          <w:lang w:val="hy-AM"/>
        </w:rPr>
        <w:tab/>
      </w:r>
      <w:r w:rsidR="00BA096A" w:rsidRPr="00B75475">
        <w:rPr>
          <w:rFonts w:ascii="GHEA Grapalat" w:hAnsi="GHEA Grapalat"/>
          <w:strike/>
          <w:color w:val="000000"/>
          <w:sz w:val="20"/>
          <w:szCs w:val="20"/>
          <w:u w:val="single"/>
          <w:lang w:val="hy-AM"/>
        </w:rPr>
        <w:tab/>
      </w:r>
    </w:p>
    <w:p w14:paraId="4C8D621B" w14:textId="77777777" w:rsidR="00BA096A" w:rsidRPr="00B75475" w:rsidRDefault="00BA096A" w:rsidP="00BA096A">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B75475">
        <w:rPr>
          <w:rFonts w:ascii="GHEA Grapalat" w:hAnsi="GHEA Grapalat" w:cs="Sylfaen"/>
          <w:strike/>
          <w:vertAlign w:val="superscript"/>
          <w:lang w:val="hy-AM"/>
        </w:rPr>
        <w:t xml:space="preserve">                         կնքվելիք պայմանագրի համարը </w:t>
      </w:r>
    </w:p>
    <w:p w14:paraId="66F989FC" w14:textId="77777777" w:rsidR="00BA096A" w:rsidRPr="00B75475" w:rsidRDefault="00BA096A" w:rsidP="00BA096A">
      <w:pPr>
        <w:pStyle w:val="aff3"/>
        <w:tabs>
          <w:tab w:val="left" w:pos="0"/>
        </w:tabs>
        <w:ind w:left="0"/>
        <w:mirrorIndents/>
        <w:jc w:val="both"/>
        <w:rPr>
          <w:rFonts w:ascii="GHEA Grapalat" w:hAnsi="GHEA Grapalat"/>
          <w:strike/>
          <w:color w:val="000000"/>
          <w:sz w:val="20"/>
          <w:szCs w:val="20"/>
          <w:u w:val="single"/>
          <w:lang w:val="hy-AM"/>
        </w:rPr>
      </w:pPr>
      <w:r w:rsidRPr="00B75475">
        <w:rPr>
          <w:rFonts w:ascii="GHEA Grapalat" w:hAnsi="GHEA Grapalat"/>
          <w:strike/>
          <w:color w:val="000000"/>
          <w:sz w:val="20"/>
          <w:szCs w:val="20"/>
          <w:lang w:val="hy-AM"/>
        </w:rPr>
        <w:t>ծածկագրով կնքվելիք պայմանագիրն ուժի մեջ մտնելու օրվանից մինչև</w:t>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p>
    <w:p w14:paraId="0E2F8322" w14:textId="77777777" w:rsidR="00BA096A" w:rsidRPr="00B75475" w:rsidRDefault="00BA096A" w:rsidP="00BA096A">
      <w:pPr>
        <w:pStyle w:val="aff3"/>
        <w:tabs>
          <w:tab w:val="left" w:pos="0"/>
        </w:tabs>
        <w:ind w:left="0"/>
        <w:mirrorIndents/>
        <w:jc w:val="both"/>
        <w:rPr>
          <w:rFonts w:ascii="GHEA Grapalat" w:hAnsi="GHEA Grapalat"/>
          <w:strike/>
          <w:color w:val="000000"/>
          <w:sz w:val="20"/>
          <w:szCs w:val="20"/>
          <w:u w:val="single"/>
          <w:lang w:val="hy-AM"/>
        </w:rPr>
      </w:pPr>
      <w:r w:rsidRPr="00B75475">
        <w:rPr>
          <w:rFonts w:ascii="GHEA Grapalat" w:hAnsi="GHEA Grapalat" w:cs="Sylfaen"/>
          <w:strike/>
          <w:vertAlign w:val="superscript"/>
          <w:lang w:val="hy-AM"/>
        </w:rPr>
        <w:t xml:space="preserve">                                                                                                                                                   կնքվել</w:t>
      </w:r>
      <w:r w:rsidR="00807F72" w:rsidRPr="00B75475">
        <w:rPr>
          <w:rFonts w:ascii="GHEA Grapalat" w:hAnsi="GHEA Grapalat" w:cs="Sylfaen"/>
          <w:strike/>
          <w:vertAlign w:val="superscript"/>
          <w:lang w:val="hy-AM"/>
        </w:rPr>
        <w:t xml:space="preserve">իք պայմանագրով նախատեսված </w:t>
      </w:r>
    </w:p>
    <w:p w14:paraId="4FC6691F" w14:textId="77777777" w:rsidR="00BA096A" w:rsidRPr="00B75475" w:rsidRDefault="00807F72" w:rsidP="00BA096A">
      <w:pPr>
        <w:pStyle w:val="aff3"/>
        <w:tabs>
          <w:tab w:val="left" w:pos="0"/>
        </w:tabs>
        <w:ind w:left="0"/>
        <w:mirrorIndents/>
        <w:jc w:val="both"/>
        <w:rPr>
          <w:rFonts w:ascii="GHEA Grapalat" w:hAnsi="GHEA Grapalat" w:cs="Sylfaen"/>
          <w:strike/>
          <w:vertAlign w:val="superscript"/>
          <w:lang w:val="hy-AM"/>
        </w:rPr>
      </w:pP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p>
    <w:p w14:paraId="09BBA5D4" w14:textId="77777777" w:rsidR="00BA096A" w:rsidRPr="00B75475" w:rsidRDefault="00BA096A" w:rsidP="00BA096A">
      <w:pPr>
        <w:pStyle w:val="aff3"/>
        <w:tabs>
          <w:tab w:val="left" w:pos="0"/>
        </w:tabs>
        <w:ind w:left="0"/>
        <w:mirrorIndents/>
        <w:jc w:val="both"/>
        <w:rPr>
          <w:rFonts w:ascii="GHEA Grapalat" w:hAnsi="GHEA Grapalat"/>
          <w:strike/>
          <w:color w:val="000000"/>
          <w:sz w:val="20"/>
          <w:szCs w:val="20"/>
          <w:u w:val="single"/>
          <w:lang w:val="hy-AM"/>
        </w:rPr>
      </w:pPr>
      <w:r w:rsidRPr="00B75475">
        <w:rPr>
          <w:rFonts w:ascii="GHEA Grapalat" w:hAnsi="GHEA Grapalat" w:cs="Sylfaen"/>
          <w:strike/>
          <w:vertAlign w:val="superscript"/>
          <w:lang w:val="hy-AM"/>
        </w:rPr>
        <w:t xml:space="preserve"> աշխատանքի կա</w:t>
      </w:r>
      <w:r w:rsidR="00807F72" w:rsidRPr="00B75475">
        <w:rPr>
          <w:rFonts w:ascii="GHEA Grapalat" w:hAnsi="GHEA Grapalat" w:cs="Sylfaen"/>
          <w:strike/>
          <w:vertAlign w:val="superscript"/>
          <w:lang w:val="hy-AM"/>
        </w:rPr>
        <w:t xml:space="preserve">տարման </w:t>
      </w:r>
      <w:r w:rsidRPr="00B75475">
        <w:rPr>
          <w:rFonts w:ascii="GHEA Grapalat" w:hAnsi="GHEA Grapalat" w:cs="Sylfaen"/>
          <w:strike/>
          <w:vertAlign w:val="superscript"/>
          <w:lang w:val="hy-AM"/>
        </w:rPr>
        <w:t xml:space="preserve"> վերջնաժամկետը </w:t>
      </w:r>
    </w:p>
    <w:p w14:paraId="7ED56824" w14:textId="77777777" w:rsidR="00C53834" w:rsidRPr="00B75475" w:rsidRDefault="00BA096A" w:rsidP="00C53834">
      <w:pPr>
        <w:pStyle w:val="aff3"/>
        <w:tabs>
          <w:tab w:val="left" w:pos="0"/>
        </w:tabs>
        <w:ind w:left="0"/>
        <w:mirrorIndents/>
        <w:jc w:val="both"/>
        <w:rPr>
          <w:rFonts w:ascii="GHEA Grapalat" w:eastAsia="Calibri" w:hAnsi="GHEA Grapalat"/>
          <w:strike/>
          <w:color w:val="000000"/>
          <w:sz w:val="20"/>
          <w:szCs w:val="20"/>
          <w:lang w:val="hy-AM"/>
        </w:rPr>
      </w:pPr>
      <w:r w:rsidRPr="00B75475">
        <w:rPr>
          <w:rFonts w:ascii="GHEA Grapalat" w:hAnsi="GHEA Grapalat"/>
          <w:strike/>
          <w:color w:val="000000"/>
          <w:sz w:val="20"/>
          <w:szCs w:val="20"/>
          <w:lang w:val="hy-AM"/>
        </w:rPr>
        <w:t>օրվան հաջորդող իննսուներորդ աշխատանքային օրը ներառյալ</w:t>
      </w:r>
      <w:r w:rsidRPr="00B75475">
        <w:rPr>
          <w:rFonts w:ascii="GHEA Grapalat" w:hAnsi="GHEA Grapalat"/>
          <w:strike/>
          <w:color w:val="000000"/>
          <w:sz w:val="20"/>
          <w:szCs w:val="20"/>
          <w:vertAlign w:val="superscript"/>
          <w:lang w:val="hy-AM"/>
        </w:rPr>
        <w:t>:</w:t>
      </w:r>
      <w:r w:rsidR="002C38F4" w:rsidRPr="00B75475">
        <w:rPr>
          <w:rFonts w:ascii="GHEA Grapalat" w:hAnsi="GHEA Grapalat"/>
          <w:strike/>
          <w:color w:val="000000"/>
          <w:sz w:val="20"/>
          <w:szCs w:val="20"/>
          <w:vertAlign w:val="superscript"/>
          <w:lang w:val="hy-AM"/>
        </w:rPr>
        <w:t>**</w:t>
      </w:r>
      <w:r w:rsidRPr="00B75475">
        <w:rPr>
          <w:rFonts w:ascii="GHEA Grapalat" w:hAnsi="GHEA Grapalat"/>
          <w:strike/>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sidRPr="00B75475">
        <w:rPr>
          <w:rFonts w:ascii="GHEA Grapalat" w:hAnsi="GHEA Grapalat"/>
          <w:strike/>
          <w:color w:val="000000"/>
          <w:sz w:val="20"/>
          <w:szCs w:val="20"/>
          <w:lang w:val="hy-AM"/>
        </w:rPr>
        <w:t xml:space="preserve">՝ -----------------------------------      </w:t>
      </w:r>
    </w:p>
    <w:p w14:paraId="5C091AC6" w14:textId="77777777" w:rsidR="00C53834" w:rsidRPr="00B75475" w:rsidRDefault="00C53834" w:rsidP="00C53834">
      <w:pPr>
        <w:pStyle w:val="aff3"/>
        <w:tabs>
          <w:tab w:val="left" w:pos="0"/>
        </w:tabs>
        <w:ind w:left="0"/>
        <w:mirrorIndents/>
        <w:jc w:val="both"/>
        <w:rPr>
          <w:rFonts w:ascii="GHEA Grapalat" w:hAnsi="GHEA Grapalat"/>
          <w:strike/>
          <w:color w:val="000000"/>
          <w:sz w:val="20"/>
          <w:szCs w:val="20"/>
          <w:lang w:val="hy-AM"/>
        </w:rPr>
      </w:pPr>
      <w:r w:rsidRPr="00B75475">
        <w:rPr>
          <w:rFonts w:ascii="GHEA Grapalat" w:hAnsi="GHEA Grapalat" w:cs="Sylfaen"/>
          <w:strike/>
          <w:vertAlign w:val="superscript"/>
          <w:lang w:val="hy-AM"/>
        </w:rPr>
        <w:t xml:space="preserve">                                                                                                                                          քարտուղարի էլ. փոստի հասցեն</w:t>
      </w:r>
    </w:p>
    <w:p w14:paraId="6454F4C5" w14:textId="77777777" w:rsidR="00BA096A" w:rsidRPr="00B75475" w:rsidRDefault="00BA096A" w:rsidP="00BA096A">
      <w:pPr>
        <w:pStyle w:val="aff3"/>
        <w:tabs>
          <w:tab w:val="left" w:pos="0"/>
        </w:tabs>
        <w:ind w:left="0"/>
        <w:mirrorIndents/>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 xml:space="preserve"> էլեկտրոնային փոստի հասցեին։     </w:t>
      </w:r>
    </w:p>
    <w:p w14:paraId="2A3F176A" w14:textId="77777777" w:rsidR="00091EBC" w:rsidRPr="00B75475" w:rsidRDefault="00091EBC" w:rsidP="00807F72">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171FBEC" w14:textId="77777777" w:rsidR="007B3D9D" w:rsidRPr="00B75475"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1</w:t>
      </w:r>
      <w:r w:rsidR="00091EBC" w:rsidRPr="00B75475">
        <w:rPr>
          <w:rFonts w:ascii="GHEA Grapalat" w:hAnsi="GHEA Grapalat"/>
          <w:strike/>
          <w:color w:val="000000"/>
          <w:sz w:val="20"/>
          <w:szCs w:val="20"/>
          <w:lang w:val="hy-AM"/>
        </w:rPr>
        <w:t xml:space="preserve">) </w:t>
      </w:r>
      <w:r w:rsidR="007A5E2D" w:rsidRPr="00B75475">
        <w:rPr>
          <w:rFonts w:ascii="GHEA Grapalat" w:hAnsi="GHEA Grapalat"/>
          <w:strike/>
          <w:color w:val="000000"/>
          <w:sz w:val="20"/>
          <w:szCs w:val="20"/>
          <w:lang w:val="hy-AM"/>
        </w:rPr>
        <w:t xml:space="preserve">N </w:t>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0024041A"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lang w:val="hy-AM"/>
        </w:rPr>
        <w:t xml:space="preserve"> ծածկագրով կնքված պայմանագրի, ներառյալ նաև դրանում </w:t>
      </w:r>
    </w:p>
    <w:p w14:paraId="1CDA7257" w14:textId="77777777" w:rsidR="007B3D9D" w:rsidRPr="00B75475" w:rsidRDefault="007B3D9D" w:rsidP="007B3D9D">
      <w:pPr>
        <w:pStyle w:val="af4"/>
        <w:shd w:val="clear" w:color="auto" w:fill="FFFFFF"/>
        <w:spacing w:before="0" w:beforeAutospacing="0" w:after="0" w:afterAutospacing="0"/>
        <w:rPr>
          <w:rFonts w:ascii="GHEA Grapalat" w:hAnsi="GHEA Grapalat" w:cs="Sylfaen"/>
          <w:strike/>
          <w:vertAlign w:val="superscript"/>
          <w:lang w:val="hy-AM"/>
        </w:rPr>
      </w:pPr>
      <w:r w:rsidRPr="00B75475">
        <w:rPr>
          <w:rFonts w:ascii="GHEA Grapalat" w:hAnsi="GHEA Grapalat" w:cs="Sylfaen"/>
          <w:strike/>
          <w:vertAlign w:val="superscript"/>
          <w:lang w:val="hy-AM"/>
        </w:rPr>
        <w:t xml:space="preserve">                 </w:t>
      </w:r>
      <w:r w:rsidR="0024041A" w:rsidRPr="00B75475">
        <w:rPr>
          <w:rFonts w:ascii="GHEA Grapalat" w:hAnsi="GHEA Grapalat" w:cs="Sylfaen"/>
          <w:strike/>
          <w:vertAlign w:val="superscript"/>
          <w:lang w:val="hy-AM"/>
        </w:rPr>
        <w:t xml:space="preserve">       </w:t>
      </w:r>
      <w:r w:rsidRPr="00B75475">
        <w:rPr>
          <w:rFonts w:ascii="GHEA Grapalat" w:hAnsi="GHEA Grapalat" w:cs="Sylfaen"/>
          <w:strike/>
          <w:vertAlign w:val="superscript"/>
          <w:lang w:val="hy-AM"/>
        </w:rPr>
        <w:t xml:space="preserve">  կնքվելիք պայմանագրի </w:t>
      </w:r>
      <w:r w:rsidR="007A5E2D" w:rsidRPr="00B75475">
        <w:rPr>
          <w:rFonts w:ascii="GHEA Grapalat" w:hAnsi="GHEA Grapalat" w:cs="Sylfaen"/>
          <w:strike/>
          <w:vertAlign w:val="superscript"/>
          <w:lang w:val="hy-AM"/>
        </w:rPr>
        <w:t>համարը</w:t>
      </w:r>
    </w:p>
    <w:p w14:paraId="036132C6" w14:textId="77777777" w:rsidR="00091EBC" w:rsidRPr="00B75475"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B75475">
        <w:rPr>
          <w:rFonts w:ascii="GHEA Grapalat" w:hAnsi="GHEA Grapalat"/>
          <w:strike/>
          <w:color w:val="000000"/>
          <w:sz w:val="20"/>
          <w:szCs w:val="20"/>
          <w:lang w:val="hy-AM"/>
        </w:rPr>
        <w:t>կատարված փոփոխությունների, լրացուցիչ համաձայնագրերի պատճենները</w:t>
      </w:r>
      <w:r w:rsidR="00091EBC" w:rsidRPr="00B75475">
        <w:rPr>
          <w:rFonts w:ascii="GHEA Grapalat" w:hAnsi="GHEA Grapalat"/>
          <w:strike/>
          <w:color w:val="000000"/>
          <w:sz w:val="20"/>
          <w:szCs w:val="20"/>
          <w:lang w:val="hy-AM"/>
        </w:rPr>
        <w:t>.</w:t>
      </w:r>
    </w:p>
    <w:p w14:paraId="42E58E20" w14:textId="77777777" w:rsidR="007B3D9D" w:rsidRPr="00B75475"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2</w:t>
      </w:r>
      <w:r w:rsidR="00091EBC" w:rsidRPr="00B75475">
        <w:rPr>
          <w:rFonts w:ascii="GHEA Grapalat" w:hAnsi="GHEA Grapalat"/>
          <w:strike/>
          <w:color w:val="000000"/>
          <w:sz w:val="20"/>
          <w:szCs w:val="20"/>
          <w:lang w:val="hy-AM"/>
        </w:rPr>
        <w:t xml:space="preserve">) </w:t>
      </w:r>
      <w:r w:rsidRPr="00B75475">
        <w:rPr>
          <w:rFonts w:ascii="GHEA Grapalat" w:hAnsi="GHEA Grapalat"/>
          <w:strike/>
          <w:color w:val="000000"/>
          <w:sz w:val="20"/>
          <w:szCs w:val="20"/>
          <w:lang w:val="hy-AM"/>
        </w:rPr>
        <w:t xml:space="preserve">բենեֆիցիարի կողմից պայմանագիրը միակողմանի լուծելու մասին </w:t>
      </w:r>
      <w:r w:rsidR="00DC21A9" w:rsidRPr="00B75475">
        <w:fldChar w:fldCharType="begin"/>
      </w:r>
      <w:r w:rsidR="00DC21A9" w:rsidRPr="00DC21A9">
        <w:rPr>
          <w:strike/>
          <w:lang w:val="hy-AM"/>
          <w:rPrChange w:id="11" w:author="Sergey Shahnazaryan" w:date="2024-02-09T13:10:00Z">
            <w:rPr>
              <w:rFonts w:ascii="Arial LatArm" w:hAnsi="Arial LatArm"/>
              <w:i/>
              <w:sz w:val="20"/>
              <w:szCs w:val="20"/>
              <w:lang w:val="en-AU"/>
            </w:rPr>
          </w:rPrChange>
        </w:rPr>
        <w:instrText xml:space="preserve"> HYPERLINK "http://www.procurement.am" </w:instrText>
      </w:r>
      <w:r w:rsidR="00DC21A9" w:rsidRPr="00B75475">
        <w:fldChar w:fldCharType="separate"/>
      </w:r>
      <w:r w:rsidRPr="00B75475">
        <w:rPr>
          <w:rStyle w:val="a9"/>
          <w:rFonts w:ascii="GHEA Grapalat" w:hAnsi="GHEA Grapalat"/>
          <w:strike/>
          <w:sz w:val="20"/>
          <w:szCs w:val="20"/>
          <w:lang w:val="hy-AM"/>
        </w:rPr>
        <w:t>www.procurement.am</w:t>
      </w:r>
      <w:r w:rsidR="00DC21A9" w:rsidRPr="00B75475">
        <w:rPr>
          <w:rStyle w:val="a9"/>
          <w:rFonts w:ascii="GHEA Grapalat" w:hAnsi="GHEA Grapalat"/>
          <w:strike/>
          <w:sz w:val="20"/>
          <w:szCs w:val="20"/>
          <w:lang w:val="hy-AM"/>
        </w:rPr>
        <w:fldChar w:fldCharType="end"/>
      </w:r>
      <w:r w:rsidRPr="00B75475">
        <w:rPr>
          <w:rFonts w:ascii="GHEA Grapalat" w:hAnsi="GHEA Grapalat"/>
          <w:strike/>
          <w:color w:val="000000"/>
          <w:sz w:val="20"/>
          <w:szCs w:val="20"/>
          <w:lang w:val="hy-AM"/>
        </w:rPr>
        <w:t xml:space="preserve"> հասց</w:t>
      </w:r>
      <w:r w:rsidR="002F2AD2" w:rsidRPr="00B75475">
        <w:rPr>
          <w:rFonts w:ascii="GHEA Grapalat" w:hAnsi="GHEA Grapalat"/>
          <w:strike/>
          <w:color w:val="000000"/>
          <w:sz w:val="20"/>
          <w:szCs w:val="20"/>
          <w:lang w:val="hy-AM"/>
        </w:rPr>
        <w:t>ե</w:t>
      </w:r>
      <w:r w:rsidRPr="00B75475">
        <w:rPr>
          <w:rFonts w:ascii="GHEA Grapalat" w:hAnsi="GHEA Grapalat"/>
          <w:strike/>
          <w:color w:val="000000"/>
          <w:sz w:val="20"/>
          <w:szCs w:val="20"/>
          <w:lang w:val="hy-AM"/>
        </w:rPr>
        <w:t>ով գործող տեղեկագրում հրապարակած ծանուցումը.</w:t>
      </w:r>
    </w:p>
    <w:p w14:paraId="7B8A444D" w14:textId="77777777" w:rsidR="00091EBC" w:rsidRPr="00B7547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2F2AD2" w:rsidRPr="00B75475">
        <w:rPr>
          <w:rFonts w:ascii="GHEA Grapalat" w:hAnsi="GHEA Grapalat"/>
          <w:strike/>
          <w:color w:val="000000"/>
          <w:sz w:val="20"/>
          <w:szCs w:val="20"/>
          <w:lang w:val="hy-AM"/>
        </w:rPr>
        <w:t>ց</w:t>
      </w:r>
      <w:r w:rsidRPr="00B75475">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26B46A5" w14:textId="77777777" w:rsidR="00091EBC" w:rsidRPr="00B75475" w:rsidRDefault="00D82F69"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8</w:t>
      </w:r>
      <w:r w:rsidR="00091EBC" w:rsidRPr="00B75475">
        <w:rPr>
          <w:rFonts w:ascii="GHEA Grapalat" w:hAnsi="GHEA Grapalat"/>
          <w:strike/>
          <w:color w:val="000000"/>
          <w:sz w:val="20"/>
          <w:szCs w:val="20"/>
          <w:lang w:val="hy-AM"/>
        </w:rPr>
        <w:t>. Երաշխիք տվող անձը մերժում է բենեֆիցիարի պահանջը, եթե`</w:t>
      </w:r>
    </w:p>
    <w:p w14:paraId="6881E767" w14:textId="77777777" w:rsidR="00091EBC" w:rsidRPr="00B7547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5A9754DA" w14:textId="77777777" w:rsidR="00091EBC" w:rsidRPr="00B75475"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2) պահանջը ներկայացվել է երաշխիքով սահմանված ժամկետի ավարտից հետո:</w:t>
      </w:r>
    </w:p>
    <w:p w14:paraId="7A9F1864" w14:textId="77777777" w:rsidR="00091EBC" w:rsidRPr="00B75475" w:rsidRDefault="00D82F69"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lastRenderedPageBreak/>
        <w:t>9</w:t>
      </w:r>
      <w:r w:rsidR="00091EBC" w:rsidRPr="00B75475">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477B56E" w14:textId="77777777" w:rsidR="00091EBC" w:rsidRPr="00B7547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w:t>
      </w:r>
      <w:r w:rsidR="00D82F69" w:rsidRPr="00B75475">
        <w:rPr>
          <w:rFonts w:ascii="GHEA Grapalat" w:hAnsi="GHEA Grapalat"/>
          <w:strike/>
          <w:color w:val="000000"/>
          <w:sz w:val="20"/>
          <w:szCs w:val="20"/>
          <w:lang w:val="hy-AM"/>
        </w:rPr>
        <w:t>0</w:t>
      </w:r>
      <w:r w:rsidRPr="00B75475">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F78159A" w14:textId="77777777" w:rsidR="00091EBC" w:rsidRPr="00B7547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w:t>
      </w:r>
      <w:r w:rsidR="00D82F69" w:rsidRPr="00B75475">
        <w:rPr>
          <w:rFonts w:ascii="GHEA Grapalat" w:hAnsi="GHEA Grapalat"/>
          <w:strike/>
          <w:color w:val="000000"/>
          <w:sz w:val="20"/>
          <w:szCs w:val="20"/>
          <w:lang w:val="hy-AM"/>
        </w:rPr>
        <w:t>1</w:t>
      </w:r>
      <w:r w:rsidRPr="00B75475">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E18A36" w14:textId="77777777" w:rsidR="00091EBC" w:rsidRPr="00B7547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3802E94" w14:textId="77777777" w:rsidR="00091EBC" w:rsidRPr="00B7547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B75475">
        <w:rPr>
          <w:rFonts w:ascii="GHEA Grapalat" w:hAnsi="GHEA Grapalat"/>
          <w:strike/>
          <w:color w:val="000000"/>
          <w:sz w:val="20"/>
          <w:szCs w:val="20"/>
          <w:lang w:val="hy-AM"/>
        </w:rPr>
        <w:t xml:space="preserve">Գործադիր </w:t>
      </w:r>
      <w:r w:rsidR="0070371B" w:rsidRPr="00B75475">
        <w:rPr>
          <w:rFonts w:ascii="GHEA Grapalat" w:hAnsi="GHEA Grapalat"/>
          <w:strike/>
          <w:color w:val="000000"/>
          <w:sz w:val="20"/>
          <w:szCs w:val="20"/>
          <w:lang w:val="hy-AM"/>
        </w:rPr>
        <w:t xml:space="preserve">մարմնի ղեկավար </w:t>
      </w:r>
      <w:r w:rsidRPr="00B75475">
        <w:rPr>
          <w:rFonts w:ascii="GHEA Grapalat" w:hAnsi="GHEA Grapalat"/>
          <w:strike/>
          <w:color w:val="000000"/>
          <w:sz w:val="20"/>
          <w:szCs w:val="20"/>
          <w:lang w:val="hy-AM"/>
        </w:rPr>
        <w:t xml:space="preserve"> </w:t>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p>
    <w:p w14:paraId="1787D270" w14:textId="77777777" w:rsidR="00091EBC" w:rsidRPr="00B7547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p>
    <w:p w14:paraId="50A0D11A" w14:textId="77777777" w:rsidR="00091EBC" w:rsidRPr="00B75475" w:rsidRDefault="00091EBC" w:rsidP="00091EBC">
      <w:pPr>
        <w:pStyle w:val="af4"/>
        <w:shd w:val="clear" w:color="auto" w:fill="FFFFFF"/>
        <w:spacing w:before="0" w:beforeAutospacing="0" w:after="0" w:afterAutospacing="0"/>
        <w:rPr>
          <w:rFonts w:ascii="GHEA Grapalat" w:hAnsi="GHEA Grapalat" w:cs="Sylfaen"/>
          <w:strike/>
          <w:vertAlign w:val="superscript"/>
          <w:lang w:val="hy-AM"/>
        </w:rPr>
      </w:pPr>
      <w:r w:rsidRPr="00B75475">
        <w:rPr>
          <w:rFonts w:ascii="GHEA Grapalat" w:hAnsi="GHEA Grapalat" w:cs="Sylfaen"/>
          <w:strike/>
          <w:vertAlign w:val="superscript"/>
          <w:lang w:val="hy-AM"/>
        </w:rPr>
        <w:t xml:space="preserve">                                                        ամիսը, ամսաթիվը, տարեթիվը</w:t>
      </w:r>
    </w:p>
    <w:p w14:paraId="4482B80C" w14:textId="77777777" w:rsidR="00AB2DA5" w:rsidRPr="00B75475" w:rsidRDefault="00AB2DA5" w:rsidP="00AB2DA5">
      <w:pPr>
        <w:pStyle w:val="af2"/>
        <w:jc w:val="both"/>
        <w:rPr>
          <w:rFonts w:ascii="GHEA Grapalat" w:hAnsi="GHEA Grapalat"/>
          <w:i/>
          <w:strike/>
          <w:sz w:val="16"/>
          <w:szCs w:val="16"/>
          <w:lang w:val="hy-AM"/>
        </w:rPr>
      </w:pPr>
    </w:p>
    <w:p w14:paraId="65DB89E3" w14:textId="77777777" w:rsidR="00AB2DA5" w:rsidRPr="00B75475" w:rsidRDefault="00AB2DA5" w:rsidP="00AB2DA5">
      <w:pPr>
        <w:pStyle w:val="af2"/>
        <w:jc w:val="both"/>
        <w:rPr>
          <w:rFonts w:ascii="GHEA Grapalat" w:hAnsi="GHEA Grapalat"/>
          <w:i/>
          <w:strike/>
          <w:sz w:val="16"/>
          <w:szCs w:val="16"/>
          <w:lang w:val="hy-AM"/>
        </w:rPr>
      </w:pPr>
    </w:p>
    <w:p w14:paraId="3245A807" w14:textId="77777777" w:rsidR="00AB2DA5" w:rsidRPr="00B75475" w:rsidRDefault="00AB2DA5" w:rsidP="00AB2DA5">
      <w:pPr>
        <w:pStyle w:val="af2"/>
        <w:jc w:val="both"/>
        <w:rPr>
          <w:rFonts w:ascii="GHEA Grapalat" w:hAnsi="GHEA Grapalat"/>
          <w:i/>
          <w:strike/>
          <w:sz w:val="16"/>
          <w:szCs w:val="16"/>
          <w:lang w:val="hy-AM"/>
        </w:rPr>
      </w:pPr>
    </w:p>
    <w:p w14:paraId="354BD0DC" w14:textId="77777777" w:rsidR="00AB2DA5" w:rsidRPr="00B75475" w:rsidRDefault="00AB2DA5" w:rsidP="00AB2DA5">
      <w:pPr>
        <w:pStyle w:val="af2"/>
        <w:jc w:val="both"/>
        <w:rPr>
          <w:rFonts w:ascii="GHEA Grapalat" w:hAnsi="GHEA Grapalat"/>
          <w:i/>
          <w:strike/>
          <w:sz w:val="16"/>
          <w:szCs w:val="16"/>
          <w:lang w:val="hy-AM"/>
        </w:rPr>
      </w:pPr>
    </w:p>
    <w:p w14:paraId="38986A3B" w14:textId="77777777" w:rsidR="00AB2DA5" w:rsidRPr="00B75475" w:rsidRDefault="00AB2DA5" w:rsidP="00AB2DA5">
      <w:pPr>
        <w:pStyle w:val="af2"/>
        <w:jc w:val="both"/>
        <w:rPr>
          <w:rFonts w:ascii="GHEA Grapalat" w:hAnsi="GHEA Grapalat"/>
          <w:i/>
          <w:strike/>
          <w:sz w:val="16"/>
          <w:szCs w:val="16"/>
          <w:lang w:val="hy-AM"/>
        </w:rPr>
      </w:pPr>
      <w:r w:rsidRPr="00B75475">
        <w:rPr>
          <w:rFonts w:ascii="GHEA Grapalat" w:hAnsi="GHEA Grapalat"/>
          <w:i/>
          <w:strike/>
          <w:sz w:val="16"/>
          <w:szCs w:val="16"/>
          <w:lang w:val="hy-AM"/>
        </w:rPr>
        <w:t>*լրացվում</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է</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հանձնաժողովի</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քարտուղարի</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կողմից</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մինչև</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հրավերը</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տեղեկագրում</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հրապարակելը:</w:t>
      </w:r>
    </w:p>
    <w:p w14:paraId="4A3018E6" w14:textId="77777777" w:rsidR="00485BCE" w:rsidRPr="00B75475" w:rsidRDefault="009C370D" w:rsidP="00485BCE">
      <w:pPr>
        <w:pStyle w:val="31"/>
        <w:spacing w:line="240" w:lineRule="auto"/>
        <w:jc w:val="right"/>
        <w:rPr>
          <w:rFonts w:ascii="GHEA Grapalat" w:hAnsi="GHEA Grapalat" w:cs="Arial"/>
          <w:b/>
          <w:strike/>
          <w:lang w:val="hy-AM"/>
        </w:rPr>
      </w:pPr>
      <w:r w:rsidRPr="00B75475">
        <w:rPr>
          <w:rFonts w:ascii="GHEA Grapalat" w:hAnsi="GHEA Grapalat"/>
          <w:b/>
          <w:strike/>
          <w:lang w:val="hy-AM"/>
        </w:rPr>
        <w:br w:type="page"/>
      </w:r>
      <w:r w:rsidR="00485BCE" w:rsidRPr="00B75475">
        <w:rPr>
          <w:rFonts w:ascii="GHEA Grapalat" w:hAnsi="GHEA Grapalat" w:cs="Sylfaen"/>
          <w:b/>
          <w:strike/>
          <w:lang w:val="hy-AM"/>
        </w:rPr>
        <w:lastRenderedPageBreak/>
        <w:t>Հավելված</w:t>
      </w:r>
      <w:r w:rsidR="00485BCE" w:rsidRPr="00B75475">
        <w:rPr>
          <w:rFonts w:ascii="GHEA Grapalat" w:hAnsi="GHEA Grapalat" w:cs="Arial"/>
          <w:b/>
          <w:strike/>
          <w:lang w:val="hy-AM"/>
        </w:rPr>
        <w:t xml:space="preserve"> 4.1</w:t>
      </w:r>
    </w:p>
    <w:p w14:paraId="323803A0" w14:textId="77777777" w:rsidR="00F648CB" w:rsidRPr="00B75475" w:rsidRDefault="00F648CB" w:rsidP="00F648CB">
      <w:pPr>
        <w:pStyle w:val="31"/>
        <w:spacing w:line="240" w:lineRule="auto"/>
        <w:jc w:val="right"/>
        <w:rPr>
          <w:rFonts w:ascii="GHEA Grapalat" w:hAnsi="GHEA Grapalat" w:cs="Arial"/>
          <w:b/>
          <w:strike/>
          <w:lang w:val="hy-AM"/>
        </w:rPr>
      </w:pPr>
      <w:r w:rsidRPr="00627F81">
        <w:rPr>
          <w:rFonts w:ascii="GHEA Grapalat" w:hAnsi="GHEA Grapalat" w:cs="Sylfaen"/>
          <w:b/>
          <w:strike/>
          <w:lang w:val="hy-AM"/>
        </w:rPr>
        <w:t>«</w:t>
      </w:r>
      <w:r w:rsidRPr="00627F81">
        <w:rPr>
          <w:rFonts w:ascii="GHEA Grapalat" w:hAnsi="GHEA Grapalat" w:cs="Sylfaen"/>
          <w:b/>
          <w:bCs/>
          <w:strike/>
          <w:szCs w:val="28"/>
          <w:lang w:val="hy-AM"/>
        </w:rPr>
        <w:t>ԱՄՄՄԴ</w:t>
      </w:r>
      <w:r w:rsidRPr="00627F81">
        <w:rPr>
          <w:rFonts w:ascii="GHEA Grapalat" w:hAnsi="GHEA Grapalat" w:cs="Sylfaen"/>
          <w:b/>
          <w:bCs/>
          <w:strike/>
          <w:szCs w:val="28"/>
          <w:lang w:val="pt-BR"/>
        </w:rPr>
        <w:t xml:space="preserve">- </w:t>
      </w:r>
      <w:r w:rsidRPr="00627F81">
        <w:rPr>
          <w:rFonts w:ascii="GHEA Grapalat" w:hAnsi="GHEA Grapalat" w:cs="Sylfaen"/>
          <w:b/>
          <w:bCs/>
          <w:strike/>
          <w:szCs w:val="28"/>
          <w:lang w:val="hy-AM"/>
        </w:rPr>
        <w:t>ՀԲՄԱՇՁԲ</w:t>
      </w:r>
      <w:r w:rsidRPr="00627F81">
        <w:rPr>
          <w:rFonts w:ascii="GHEA Grapalat" w:hAnsi="GHEA Grapalat" w:cs="Sylfaen"/>
          <w:b/>
          <w:bCs/>
          <w:strike/>
          <w:szCs w:val="28"/>
          <w:lang w:val="pt-BR"/>
        </w:rPr>
        <w:t xml:space="preserve"> -2024/01</w:t>
      </w:r>
      <w:r w:rsidRPr="00DE1AA4">
        <w:rPr>
          <w:rFonts w:ascii="GHEA Grapalat" w:hAnsi="GHEA Grapalat" w:cs="Sylfaen"/>
          <w:szCs w:val="28"/>
          <w:lang w:val="pt-BR"/>
        </w:rPr>
        <w:t xml:space="preserve"> </w:t>
      </w:r>
      <w:r w:rsidRPr="00B75475">
        <w:rPr>
          <w:rFonts w:ascii="GHEA Grapalat" w:hAnsi="GHEA Grapalat" w:cs="Sylfaen"/>
          <w:b/>
          <w:strike/>
          <w:lang w:val="hy-AM"/>
        </w:rPr>
        <w:t>ծածկագրով</w:t>
      </w:r>
    </w:p>
    <w:p w14:paraId="29EFE353" w14:textId="77777777" w:rsidR="00F648CB" w:rsidRPr="00627F81" w:rsidRDefault="00F648CB" w:rsidP="00F648CB">
      <w:pPr>
        <w:pStyle w:val="31"/>
        <w:spacing w:line="240" w:lineRule="auto"/>
        <w:jc w:val="right"/>
        <w:rPr>
          <w:rFonts w:ascii="GHEA Grapalat" w:hAnsi="GHEA Grapalat" w:cs="Sylfaen"/>
          <w:b/>
          <w:strike/>
          <w:lang w:val="hy-AM"/>
        </w:rPr>
      </w:pPr>
      <w:r w:rsidRPr="00627F81">
        <w:rPr>
          <w:rFonts w:ascii="GHEA Grapalat" w:hAnsi="GHEA Grapalat" w:cs="Sylfaen"/>
          <w:b/>
          <w:strike/>
          <w:lang w:val="hy-AM"/>
        </w:rPr>
        <w:t>Հրատապ բաց</w:t>
      </w:r>
      <w:r w:rsidRPr="00627F81">
        <w:rPr>
          <w:rFonts w:ascii="GHEA Grapalat" w:hAnsi="GHEA Grapalat" w:cs="Arial"/>
          <w:b/>
          <w:strike/>
          <w:lang w:val="hy-AM"/>
        </w:rPr>
        <w:t xml:space="preserve"> մրցույթի </w:t>
      </w:r>
      <w:r w:rsidRPr="00627F81">
        <w:rPr>
          <w:rFonts w:ascii="GHEA Grapalat" w:hAnsi="GHEA Grapalat" w:cs="Sylfaen"/>
          <w:b/>
          <w:strike/>
          <w:lang w:val="hy-AM"/>
        </w:rPr>
        <w:t>հրավերի</w:t>
      </w:r>
    </w:p>
    <w:p w14:paraId="72F0A497" w14:textId="77777777" w:rsidR="000E5C08" w:rsidRPr="00B75475" w:rsidRDefault="000E5C08" w:rsidP="00F70B7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p>
    <w:p w14:paraId="14E732F6" w14:textId="77777777" w:rsidR="00F70B7C" w:rsidRPr="00B75475" w:rsidRDefault="00F70B7C" w:rsidP="00F70B7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75475">
        <w:rPr>
          <w:rStyle w:val="af5"/>
          <w:rFonts w:ascii="GHEA Grapalat" w:hAnsi="GHEA Grapalat"/>
          <w:strike/>
          <w:color w:val="000000"/>
          <w:sz w:val="20"/>
          <w:szCs w:val="20"/>
          <w:lang w:val="hy-AM"/>
        </w:rPr>
        <w:t>ԵՐԱՇԽԻՔ N __________</w:t>
      </w:r>
    </w:p>
    <w:p w14:paraId="049AD5D2" w14:textId="77777777" w:rsidR="00F70B7C" w:rsidRPr="00B75475" w:rsidRDefault="00F70B7C" w:rsidP="00F70B7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B75475">
        <w:rPr>
          <w:rStyle w:val="af5"/>
          <w:rFonts w:ascii="GHEA Grapalat" w:hAnsi="GHEA Grapalat"/>
          <w:strike/>
          <w:color w:val="000000"/>
          <w:sz w:val="20"/>
          <w:szCs w:val="20"/>
          <w:lang w:val="hy-AM"/>
        </w:rPr>
        <w:t>(որակավորման ապահովում)</w:t>
      </w:r>
    </w:p>
    <w:p w14:paraId="43099395" w14:textId="77777777" w:rsidR="00F70B7C" w:rsidRPr="00B75475" w:rsidRDefault="00F70B7C" w:rsidP="00F70B7C">
      <w:pPr>
        <w:pStyle w:val="af4"/>
        <w:shd w:val="clear" w:color="auto" w:fill="FFFFFF"/>
        <w:spacing w:before="0" w:beforeAutospacing="0" w:after="0" w:afterAutospacing="0"/>
        <w:ind w:firstLine="375"/>
        <w:rPr>
          <w:rStyle w:val="af5"/>
          <w:strike/>
          <w:lang w:val="hy-AM"/>
        </w:rPr>
      </w:pPr>
    </w:p>
    <w:p w14:paraId="616FA11B" w14:textId="77777777" w:rsidR="00F70B7C" w:rsidRPr="00B75475" w:rsidRDefault="00F70B7C" w:rsidP="00F70B7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B75475">
        <w:rPr>
          <w:rStyle w:val="af5"/>
          <w:rFonts w:ascii="GHEA Grapalat" w:hAnsi="GHEA Grapalat"/>
          <w:b w:val="0"/>
          <w:bCs w:val="0"/>
          <w:strike/>
          <w:sz w:val="20"/>
          <w:szCs w:val="20"/>
          <w:lang w:val="hy-AM"/>
        </w:rPr>
        <w:tab/>
        <w:t xml:space="preserve">1.Սույն երաշխիքը (այսուհետ՝ երաշխիք) հանդիսանում է </w:t>
      </w:r>
      <w:r w:rsidRPr="00B75475">
        <w:rPr>
          <w:rStyle w:val="af5"/>
          <w:rFonts w:ascii="GHEA Grapalat" w:hAnsi="GHEA Grapalat"/>
          <w:b w:val="0"/>
          <w:bCs w:val="0"/>
          <w:strike/>
          <w:sz w:val="20"/>
          <w:szCs w:val="20"/>
          <w:u w:val="single"/>
          <w:lang w:val="hy-AM"/>
        </w:rPr>
        <w:tab/>
      </w:r>
      <w:r w:rsidR="00F648CB" w:rsidRPr="00627F81">
        <w:rPr>
          <w:rFonts w:ascii="GHEA Grapalat" w:hAnsi="GHEA Grapalat" w:cs="Sylfaen"/>
          <w:b/>
          <w:strike/>
          <w:lang w:val="hy-AM"/>
        </w:rPr>
        <w:t>«</w:t>
      </w:r>
      <w:r w:rsidR="00F648CB" w:rsidRPr="00627F81">
        <w:rPr>
          <w:rFonts w:ascii="GHEA Grapalat" w:hAnsi="GHEA Grapalat" w:cs="Sylfaen"/>
          <w:b/>
          <w:bCs/>
          <w:strike/>
          <w:szCs w:val="28"/>
          <w:lang w:val="hy-AM"/>
        </w:rPr>
        <w:t>ԱՄՄՄԴ</w:t>
      </w:r>
      <w:r w:rsidR="00F648CB" w:rsidRPr="00627F81">
        <w:rPr>
          <w:rFonts w:ascii="GHEA Grapalat" w:hAnsi="GHEA Grapalat" w:cs="Sylfaen"/>
          <w:b/>
          <w:bCs/>
          <w:strike/>
          <w:szCs w:val="28"/>
          <w:lang w:val="pt-BR"/>
        </w:rPr>
        <w:t xml:space="preserve">- </w:t>
      </w:r>
      <w:r w:rsidR="00F648CB" w:rsidRPr="00627F81">
        <w:rPr>
          <w:rFonts w:ascii="GHEA Grapalat" w:hAnsi="GHEA Grapalat" w:cs="Sylfaen"/>
          <w:b/>
          <w:bCs/>
          <w:strike/>
          <w:szCs w:val="28"/>
          <w:lang w:val="hy-AM"/>
        </w:rPr>
        <w:t>ՀԲՄԱՇՁԲ</w:t>
      </w:r>
      <w:r w:rsidR="00F648CB" w:rsidRPr="00627F81">
        <w:rPr>
          <w:rFonts w:ascii="GHEA Grapalat" w:hAnsi="GHEA Grapalat" w:cs="Sylfaen"/>
          <w:b/>
          <w:bCs/>
          <w:strike/>
          <w:szCs w:val="28"/>
          <w:lang w:val="pt-BR"/>
        </w:rPr>
        <w:t xml:space="preserve"> -2024/01</w:t>
      </w:r>
      <w:r w:rsidRPr="00B75475">
        <w:rPr>
          <w:rStyle w:val="af5"/>
          <w:rFonts w:ascii="GHEA Grapalat" w:hAnsi="GHEA Grapalat"/>
          <w:b w:val="0"/>
          <w:bCs w:val="0"/>
          <w:strike/>
          <w:sz w:val="20"/>
          <w:szCs w:val="20"/>
          <w:u w:val="single"/>
          <w:lang w:val="hy-AM"/>
        </w:rPr>
        <w:tab/>
      </w:r>
    </w:p>
    <w:p w14:paraId="12846AD1" w14:textId="77777777" w:rsidR="00F70B7C" w:rsidRPr="00B75475" w:rsidRDefault="00F70B7C" w:rsidP="00F70B7C">
      <w:pPr>
        <w:pStyle w:val="af4"/>
        <w:shd w:val="clear" w:color="auto" w:fill="FFFFFF"/>
        <w:spacing w:before="0" w:beforeAutospacing="0" w:after="0" w:afterAutospacing="0"/>
        <w:ind w:left="5664" w:firstLine="708"/>
        <w:rPr>
          <w:rStyle w:val="af5"/>
          <w:strike/>
          <w:lang w:val="hy-AM"/>
        </w:rPr>
      </w:pPr>
      <w:r w:rsidRPr="00B75475">
        <w:rPr>
          <w:rFonts w:ascii="GHEA Grapalat" w:hAnsi="GHEA Grapalat" w:cs="Sylfaen"/>
          <w:strike/>
          <w:vertAlign w:val="superscript"/>
          <w:lang w:val="hy-AM"/>
        </w:rPr>
        <w:t xml:space="preserve">          պատվիրատուի անվանումը</w:t>
      </w:r>
    </w:p>
    <w:p w14:paraId="7D029DE0" w14:textId="77777777" w:rsidR="00F70B7C" w:rsidRPr="00B75475" w:rsidRDefault="00F70B7C" w:rsidP="00F70B7C">
      <w:pPr>
        <w:pStyle w:val="af4"/>
        <w:shd w:val="clear" w:color="auto" w:fill="FFFFFF"/>
        <w:spacing w:before="0" w:beforeAutospacing="0" w:after="0" w:afterAutospacing="0"/>
        <w:rPr>
          <w:rFonts w:ascii="GHEA Grapalat" w:hAnsi="GHEA Grapalat" w:cs="Sylfaen"/>
          <w:strike/>
          <w:vertAlign w:val="superscript"/>
          <w:lang w:val="hy-AM"/>
        </w:rPr>
      </w:pPr>
      <w:r w:rsidRPr="00B75475">
        <w:rPr>
          <w:rStyle w:val="af5"/>
          <w:rFonts w:ascii="GHEA Grapalat" w:hAnsi="GHEA Grapalat"/>
          <w:b w:val="0"/>
          <w:bCs w:val="0"/>
          <w:strike/>
          <w:sz w:val="20"/>
          <w:szCs w:val="20"/>
          <w:lang w:val="hy-AM"/>
        </w:rPr>
        <w:t xml:space="preserve">(այսուհետ՝ բենեֆիցիար) կողմից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ծածկագրով կազմակերպված</w:t>
      </w:r>
      <w:r w:rsidRPr="00B75475">
        <w:rPr>
          <w:rFonts w:cs="Sylfaen"/>
          <w:strike/>
          <w:vertAlign w:val="superscript"/>
          <w:lang w:val="hy-AM"/>
        </w:rPr>
        <w:t xml:space="preserve">                       </w:t>
      </w:r>
      <w:r w:rsidRPr="00B75475">
        <w:rPr>
          <w:rFonts w:cs="Sylfaen"/>
          <w:strike/>
          <w:vertAlign w:val="superscript"/>
          <w:lang w:val="hy-AM"/>
        </w:rPr>
        <w:tab/>
      </w:r>
      <w:r w:rsidRPr="00B75475">
        <w:rPr>
          <w:rFonts w:cs="Sylfaen"/>
          <w:strike/>
          <w:vertAlign w:val="superscript"/>
          <w:lang w:val="hy-AM"/>
        </w:rPr>
        <w:tab/>
      </w:r>
      <w:r w:rsidRPr="00B75475">
        <w:rPr>
          <w:rFonts w:cs="Sylfaen"/>
          <w:strike/>
          <w:vertAlign w:val="superscript"/>
          <w:lang w:val="hy-AM"/>
        </w:rPr>
        <w:tab/>
      </w:r>
      <w:r w:rsidRPr="00B75475">
        <w:rPr>
          <w:rFonts w:cs="Sylfaen"/>
          <w:strike/>
          <w:vertAlign w:val="superscript"/>
          <w:lang w:val="hy-AM"/>
        </w:rPr>
        <w:tab/>
      </w:r>
      <w:r w:rsidRPr="00B75475">
        <w:rPr>
          <w:rFonts w:cs="Sylfaen"/>
          <w:strike/>
          <w:vertAlign w:val="superscript"/>
          <w:lang w:val="hy-AM"/>
        </w:rPr>
        <w:tab/>
      </w:r>
      <w:r w:rsidRPr="00B75475">
        <w:rPr>
          <w:rFonts w:cs="Sylfaen"/>
          <w:strike/>
          <w:vertAlign w:val="superscript"/>
          <w:lang w:val="hy-AM"/>
        </w:rPr>
        <w:tab/>
      </w:r>
      <w:r w:rsidRPr="00B75475">
        <w:rPr>
          <w:rFonts w:ascii="GHEA Grapalat" w:hAnsi="GHEA Grapalat" w:cs="Sylfaen"/>
          <w:strike/>
          <w:vertAlign w:val="superscript"/>
          <w:lang w:val="hy-AM"/>
        </w:rPr>
        <w:t xml:space="preserve">ընթացակարգի ծածկագիրը </w:t>
      </w:r>
    </w:p>
    <w:p w14:paraId="686FA54A" w14:textId="77777777" w:rsidR="00F70B7C" w:rsidRPr="00B75475" w:rsidRDefault="00F70B7C" w:rsidP="00F70B7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գնման ընթացակարգի արդյունքում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w:t>
      </w:r>
    </w:p>
    <w:p w14:paraId="1E24FF19" w14:textId="77777777" w:rsidR="00F70B7C" w:rsidRPr="00B75475" w:rsidRDefault="00F70B7C" w:rsidP="00F70B7C">
      <w:pPr>
        <w:pStyle w:val="af4"/>
        <w:shd w:val="clear" w:color="auto" w:fill="FFFFFF"/>
        <w:spacing w:before="0" w:beforeAutospacing="0" w:after="0" w:afterAutospacing="0"/>
        <w:ind w:firstLine="375"/>
        <w:rPr>
          <w:rFonts w:cs="Sylfaen"/>
          <w:strike/>
          <w:vertAlign w:val="superscript"/>
          <w:lang w:val="hy-AM"/>
        </w:rPr>
      </w:pP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Fonts w:ascii="GHEA Grapalat" w:hAnsi="GHEA Grapalat" w:cs="Sylfaen"/>
          <w:strike/>
          <w:vertAlign w:val="superscript"/>
          <w:lang w:val="hy-AM"/>
        </w:rPr>
        <w:t>ընտրված մասնակցի անվանումը</w:t>
      </w:r>
    </w:p>
    <w:p w14:paraId="0C5B1530" w14:textId="77777777" w:rsidR="00F70B7C" w:rsidRPr="00B75475" w:rsidRDefault="00F70B7C" w:rsidP="00F70B7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(այսուհետ՝ պրի</w:t>
      </w:r>
      <w:r w:rsidR="0034164E" w:rsidRPr="00B75475">
        <w:rPr>
          <w:rStyle w:val="af5"/>
          <w:rFonts w:ascii="GHEA Grapalat" w:hAnsi="GHEA Grapalat"/>
          <w:b w:val="0"/>
          <w:bCs w:val="0"/>
          <w:strike/>
          <w:sz w:val="20"/>
          <w:szCs w:val="20"/>
          <w:lang w:val="hy-AM"/>
        </w:rPr>
        <w:t>ն</w:t>
      </w:r>
      <w:r w:rsidRPr="00B75475">
        <w:rPr>
          <w:rStyle w:val="af5"/>
          <w:rFonts w:ascii="GHEA Grapalat" w:hAnsi="GHEA Grapalat"/>
          <w:b w:val="0"/>
          <w:bCs w:val="0"/>
          <w:strike/>
          <w:sz w:val="20"/>
          <w:szCs w:val="20"/>
          <w:lang w:val="hy-AM"/>
        </w:rPr>
        <w:t>ցիպալ) կողմից կնքվելիք N</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t xml:space="preserve">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t xml:space="preserve">  </w:t>
      </w:r>
      <w:r w:rsidRPr="00B75475">
        <w:rPr>
          <w:rStyle w:val="af5"/>
          <w:rFonts w:ascii="GHEA Grapalat" w:hAnsi="GHEA Grapalat"/>
          <w:b w:val="0"/>
          <w:bCs w:val="0"/>
          <w:strike/>
          <w:sz w:val="20"/>
          <w:szCs w:val="20"/>
          <w:lang w:val="hy-AM"/>
        </w:rPr>
        <w:tab/>
        <w:t xml:space="preserve"> </w:t>
      </w:r>
      <w:r w:rsidRPr="00B75475">
        <w:rPr>
          <w:rStyle w:val="af5"/>
          <w:rFonts w:ascii="GHEA Grapalat" w:hAnsi="GHEA Grapalat"/>
          <w:b w:val="0"/>
          <w:bCs w:val="0"/>
          <w:strike/>
          <w:sz w:val="20"/>
          <w:szCs w:val="20"/>
          <w:lang w:val="hy-AM"/>
        </w:rPr>
        <w:tab/>
        <w:t xml:space="preserve">            </w:t>
      </w:r>
      <w:r w:rsidRPr="00B75475">
        <w:rPr>
          <w:rFonts w:ascii="GHEA Grapalat" w:hAnsi="GHEA Grapalat" w:cs="Sylfaen"/>
          <w:strike/>
          <w:vertAlign w:val="superscript"/>
          <w:lang w:val="hy-AM"/>
        </w:rPr>
        <w:t>կնքվելիք պայմանագրի համարը</w:t>
      </w:r>
    </w:p>
    <w:p w14:paraId="1D488145" w14:textId="77777777" w:rsidR="00F70B7C" w:rsidRPr="00B75475" w:rsidRDefault="00F70B7C" w:rsidP="00F70B7C">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0193FBB4" w14:textId="77777777" w:rsidR="00F70B7C" w:rsidRPr="00B75475" w:rsidRDefault="00F70B7C" w:rsidP="00F70B7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2. Երաշխիքով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(այսուհետ՝ երաշխիք տվող </w:t>
      </w:r>
    </w:p>
    <w:p w14:paraId="252BCE62" w14:textId="77777777" w:rsidR="00F70B7C" w:rsidRPr="00B75475" w:rsidRDefault="006D3406" w:rsidP="00F70B7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r>
      <w:r w:rsidRPr="00B75475">
        <w:rPr>
          <w:rStyle w:val="af5"/>
          <w:rFonts w:ascii="GHEA Grapalat" w:hAnsi="GHEA Grapalat"/>
          <w:b w:val="0"/>
          <w:bCs w:val="0"/>
          <w:strike/>
          <w:sz w:val="20"/>
          <w:szCs w:val="20"/>
          <w:lang w:val="hy-AM"/>
        </w:rPr>
        <w:tab/>
        <w:t xml:space="preserve"> </w:t>
      </w:r>
      <w:r w:rsidR="00F70B7C" w:rsidRPr="00B75475">
        <w:rPr>
          <w:rStyle w:val="af5"/>
          <w:rFonts w:ascii="GHEA Grapalat" w:hAnsi="GHEA Grapalat"/>
          <w:b w:val="0"/>
          <w:bCs w:val="0"/>
          <w:strike/>
          <w:sz w:val="20"/>
          <w:szCs w:val="20"/>
          <w:lang w:val="hy-AM"/>
        </w:rPr>
        <w:t xml:space="preserve">  </w:t>
      </w:r>
      <w:r w:rsidR="00F70B7C" w:rsidRPr="00B75475">
        <w:rPr>
          <w:rFonts w:ascii="GHEA Grapalat" w:hAnsi="GHEA Grapalat" w:cs="Sylfaen"/>
          <w:strike/>
          <w:vertAlign w:val="superscript"/>
          <w:lang w:val="hy-AM"/>
        </w:rPr>
        <w:t>երաշխիքը տվող բանկի</w:t>
      </w:r>
      <w:r w:rsidR="002F2AD2" w:rsidRPr="00B75475">
        <w:rPr>
          <w:rFonts w:ascii="GHEA Grapalat" w:hAnsi="GHEA Grapalat" w:cs="Sylfaen"/>
          <w:strike/>
          <w:vertAlign w:val="superscript"/>
          <w:lang w:val="hy-AM"/>
        </w:rPr>
        <w:t xml:space="preserve"> </w:t>
      </w:r>
      <w:r w:rsidR="00F70B7C" w:rsidRPr="00B75475">
        <w:rPr>
          <w:rFonts w:ascii="GHEA Grapalat" w:hAnsi="GHEA Grapalat" w:cs="Sylfaen"/>
          <w:strike/>
          <w:vertAlign w:val="superscript"/>
          <w:lang w:val="hy-AM"/>
        </w:rPr>
        <w:t>անվանումը</w:t>
      </w:r>
    </w:p>
    <w:p w14:paraId="1C993C9A" w14:textId="77777777" w:rsidR="00F70B7C" w:rsidRPr="00B75475" w:rsidRDefault="00F70B7C" w:rsidP="00F70B7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B75475">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t xml:space="preserve">  </w:t>
      </w:r>
    </w:p>
    <w:p w14:paraId="3DB6AB5C" w14:textId="77777777" w:rsidR="00F70B7C" w:rsidRPr="00B75475"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B75475">
        <w:rPr>
          <w:rFonts w:ascii="GHEA Grapalat" w:hAnsi="GHEA Grapalat" w:cs="Sylfaen"/>
          <w:strike/>
          <w:vertAlign w:val="superscript"/>
          <w:lang w:val="hy-AM"/>
        </w:rPr>
        <w:t xml:space="preserve">     գումարը թվերով և տառերով</w:t>
      </w:r>
    </w:p>
    <w:p w14:paraId="23D8CE97" w14:textId="77777777" w:rsidR="00F70B7C" w:rsidRPr="00B75475" w:rsidRDefault="00F70B7C" w:rsidP="00F70B7C">
      <w:pPr>
        <w:pStyle w:val="af4"/>
        <w:shd w:val="clear" w:color="auto" w:fill="FFFFFF"/>
        <w:spacing w:before="0" w:beforeAutospacing="0" w:after="0" w:afterAutospacing="0"/>
        <w:jc w:val="both"/>
        <w:rPr>
          <w:rFonts w:ascii="GHEA Grapalat" w:hAnsi="GHEA Grapalat" w:cs="Arial"/>
          <w:strike/>
          <w:sz w:val="20"/>
          <w:lang w:val="hy-AM"/>
        </w:rPr>
      </w:pPr>
      <w:r w:rsidRPr="00B75475">
        <w:rPr>
          <w:rStyle w:val="af5"/>
          <w:rFonts w:ascii="GHEA Grapalat" w:hAnsi="GHEA Grapalat"/>
          <w:b w:val="0"/>
          <w:bCs w:val="0"/>
          <w:strike/>
          <w:sz w:val="20"/>
          <w:szCs w:val="20"/>
          <w:lang w:val="hy-AM"/>
        </w:rPr>
        <w:t xml:space="preserve">(այսուհետ՝ երաշխիքի գումար)՝ պահանջն ստանալուց </w:t>
      </w:r>
      <w:r w:rsidR="00C8399F" w:rsidRPr="00B75475">
        <w:rPr>
          <w:rStyle w:val="af5"/>
          <w:rFonts w:ascii="GHEA Grapalat" w:hAnsi="GHEA Grapalat"/>
          <w:b w:val="0"/>
          <w:bCs w:val="0"/>
          <w:strike/>
          <w:sz w:val="20"/>
          <w:szCs w:val="20"/>
          <w:lang w:val="hy-AM"/>
        </w:rPr>
        <w:t>հինգ</w:t>
      </w:r>
      <w:r w:rsidRPr="00B75475">
        <w:rPr>
          <w:rStyle w:val="af5"/>
          <w:rFonts w:ascii="GHEA Grapalat" w:hAnsi="GHEA Grapalat"/>
          <w:b w:val="0"/>
          <w:bCs w:val="0"/>
          <w:strike/>
          <w:sz w:val="20"/>
          <w:szCs w:val="20"/>
          <w:lang w:val="hy-AM"/>
        </w:rPr>
        <w:t xml:space="preserve"> աշխատանքային օրվա ընթացքում: </w:t>
      </w:r>
      <w:r w:rsidRPr="00B75475">
        <w:rPr>
          <w:rFonts w:ascii="GHEA Grapalat" w:hAnsi="GHEA Grapalat" w:cs="Arial"/>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F7A30B3" w14:textId="77777777" w:rsidR="00F70B7C" w:rsidRPr="00B75475" w:rsidRDefault="00F70B7C" w:rsidP="00F70B7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B75475">
        <w:rPr>
          <w:rStyle w:val="af5"/>
          <w:rFonts w:ascii="GHEA Grapalat" w:hAnsi="GHEA Grapalat"/>
          <w:b w:val="0"/>
          <w:bCs w:val="0"/>
          <w:strike/>
          <w:sz w:val="20"/>
          <w:szCs w:val="20"/>
          <w:lang w:val="hy-AM"/>
        </w:rPr>
        <w:t xml:space="preserve">  Վճարումը  կատարվում է բենեֆիցիարի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t xml:space="preserve"> </w:t>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u w:val="single"/>
          <w:lang w:val="hy-AM"/>
        </w:rPr>
        <w:tab/>
      </w:r>
      <w:r w:rsidRPr="00B75475">
        <w:rPr>
          <w:rStyle w:val="af5"/>
          <w:rFonts w:ascii="GHEA Grapalat" w:hAnsi="GHEA Grapalat"/>
          <w:b w:val="0"/>
          <w:bCs w:val="0"/>
          <w:strike/>
          <w:sz w:val="20"/>
          <w:szCs w:val="20"/>
          <w:lang w:val="hy-AM"/>
        </w:rPr>
        <w:t xml:space="preserve"> հաշվեհամարին փոխանցման միջոցով:</w:t>
      </w:r>
    </w:p>
    <w:p w14:paraId="1DAB258F" w14:textId="77777777" w:rsidR="00F70B7C" w:rsidRPr="00B75475" w:rsidRDefault="00F70B7C" w:rsidP="00F70B7C">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B75475">
        <w:rPr>
          <w:rFonts w:ascii="GHEA Grapalat" w:hAnsi="GHEA Grapalat" w:cs="Sylfaen"/>
          <w:strike/>
          <w:vertAlign w:val="superscript"/>
          <w:lang w:val="hy-AM"/>
        </w:rPr>
        <w:t xml:space="preserve">                                                                                     հաշվեհամարը  </w:t>
      </w:r>
    </w:p>
    <w:p w14:paraId="49CCB351" w14:textId="77777777" w:rsidR="00F70B7C" w:rsidRPr="00B75475" w:rsidRDefault="00F70B7C" w:rsidP="00F70B7C">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B75475">
        <w:rPr>
          <w:rFonts w:ascii="GHEA Grapalat" w:hAnsi="GHEA Grapalat"/>
          <w:strike/>
          <w:color w:val="000000"/>
          <w:sz w:val="20"/>
          <w:szCs w:val="20"/>
          <w:lang w:val="hy-AM"/>
        </w:rPr>
        <w:t>3. Սույն երաշխիքն անհետկանչելի է:</w:t>
      </w:r>
    </w:p>
    <w:p w14:paraId="4D08187F" w14:textId="77777777" w:rsidR="00F70B7C" w:rsidRPr="00B75475" w:rsidRDefault="00F70B7C" w:rsidP="00F70B7C">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B75475">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AA09375" w14:textId="77777777" w:rsidR="001516D3" w:rsidRPr="00B75475" w:rsidRDefault="00F70B7C" w:rsidP="001516D3">
      <w:pPr>
        <w:pStyle w:val="af4"/>
        <w:shd w:val="clear" w:color="auto" w:fill="FFFFFF"/>
        <w:spacing w:before="0" w:beforeAutospacing="0" w:after="0" w:afterAutospacing="0"/>
        <w:ind w:firstLine="708"/>
        <w:jc w:val="both"/>
        <w:rPr>
          <w:rFonts w:ascii="GHEA Grapalat" w:hAnsi="GHEA Grapalat" w:cs="Sylfaen"/>
          <w:strike/>
          <w:vertAlign w:val="superscript"/>
          <w:lang w:val="hy-AM"/>
        </w:rPr>
      </w:pPr>
      <w:r w:rsidRPr="00B75475">
        <w:rPr>
          <w:rFonts w:ascii="GHEA Grapalat" w:hAnsi="GHEA Grapalat"/>
          <w:strike/>
          <w:color w:val="000000"/>
          <w:sz w:val="20"/>
          <w:szCs w:val="20"/>
          <w:lang w:val="hy-AM"/>
        </w:rPr>
        <w:t xml:space="preserve">5. </w:t>
      </w:r>
      <w:r w:rsidR="001516D3" w:rsidRPr="00B75475">
        <w:rPr>
          <w:rFonts w:ascii="GHEA Grapalat" w:hAnsi="GHEA Grapalat"/>
          <w:strike/>
          <w:color w:val="000000"/>
          <w:sz w:val="20"/>
          <w:szCs w:val="20"/>
          <w:lang w:val="hy-AM"/>
        </w:rPr>
        <w:t>Երաշխիքը գործում է</w:t>
      </w:r>
      <w:r w:rsidR="00C53834" w:rsidRPr="00B75475">
        <w:rPr>
          <w:rFonts w:ascii="GHEA Grapalat" w:hAnsi="GHEA Grapalat"/>
          <w:strike/>
          <w:color w:val="000000"/>
          <w:sz w:val="20"/>
          <w:szCs w:val="20"/>
          <w:lang w:val="hy-AM"/>
        </w:rPr>
        <w:t xml:space="preserve"> թողարկման պահից և ուժի</w:t>
      </w:r>
      <w:r w:rsidR="0095281A" w:rsidRPr="00B75475">
        <w:rPr>
          <w:rFonts w:ascii="GHEA Grapalat" w:hAnsi="GHEA Grapalat"/>
          <w:strike/>
          <w:color w:val="000000"/>
          <w:sz w:val="20"/>
          <w:szCs w:val="20"/>
          <w:lang w:val="hy-AM"/>
        </w:rPr>
        <w:t xml:space="preserve"> </w:t>
      </w:r>
      <w:r w:rsidR="00C53834" w:rsidRPr="00B75475">
        <w:rPr>
          <w:rFonts w:ascii="GHEA Grapalat" w:hAnsi="GHEA Grapalat"/>
          <w:strike/>
          <w:color w:val="000000"/>
          <w:sz w:val="20"/>
          <w:szCs w:val="20"/>
          <w:lang w:val="hy-AM"/>
        </w:rPr>
        <w:t xml:space="preserve">մեջ է </w:t>
      </w:r>
      <w:r w:rsidR="001516D3" w:rsidRPr="00B75475">
        <w:rPr>
          <w:rFonts w:ascii="GHEA Grapalat" w:hAnsi="GHEA Grapalat"/>
          <w:strike/>
          <w:color w:val="000000"/>
          <w:sz w:val="20"/>
          <w:szCs w:val="20"/>
          <w:lang w:val="hy-AM"/>
        </w:rPr>
        <w:t xml:space="preserve"> բենեֆիցիարի և պրինցիպալի միջև N </w:t>
      </w:r>
      <w:r w:rsidR="001516D3" w:rsidRPr="00B75475">
        <w:rPr>
          <w:rFonts w:ascii="GHEA Grapalat" w:hAnsi="GHEA Grapalat"/>
          <w:strike/>
          <w:color w:val="000000"/>
          <w:sz w:val="20"/>
          <w:szCs w:val="20"/>
          <w:u w:val="single"/>
          <w:lang w:val="hy-AM"/>
        </w:rPr>
        <w:tab/>
      </w:r>
      <w:r w:rsidR="001516D3" w:rsidRPr="00B75475">
        <w:rPr>
          <w:rFonts w:ascii="GHEA Grapalat" w:hAnsi="GHEA Grapalat"/>
          <w:strike/>
          <w:color w:val="000000"/>
          <w:sz w:val="20"/>
          <w:szCs w:val="20"/>
          <w:u w:val="single"/>
          <w:lang w:val="hy-AM"/>
        </w:rPr>
        <w:tab/>
      </w:r>
      <w:r w:rsidR="001516D3" w:rsidRPr="00B75475">
        <w:rPr>
          <w:rFonts w:ascii="GHEA Grapalat" w:hAnsi="GHEA Grapalat"/>
          <w:strike/>
          <w:color w:val="000000"/>
          <w:sz w:val="20"/>
          <w:szCs w:val="20"/>
          <w:u w:val="single"/>
          <w:lang w:val="hy-AM"/>
        </w:rPr>
        <w:tab/>
      </w:r>
      <w:r w:rsidR="001516D3" w:rsidRPr="00B75475">
        <w:rPr>
          <w:rFonts w:ascii="GHEA Grapalat" w:hAnsi="GHEA Grapalat"/>
          <w:strike/>
          <w:color w:val="000000"/>
          <w:sz w:val="20"/>
          <w:szCs w:val="20"/>
          <w:u w:val="single"/>
          <w:lang w:val="hy-AM"/>
        </w:rPr>
        <w:tab/>
      </w:r>
      <w:r w:rsidR="001516D3" w:rsidRPr="00B75475">
        <w:rPr>
          <w:rFonts w:ascii="GHEA Grapalat" w:hAnsi="GHEA Grapalat"/>
          <w:strike/>
          <w:color w:val="000000"/>
          <w:sz w:val="20"/>
          <w:szCs w:val="20"/>
          <w:u w:val="single"/>
          <w:lang w:val="hy-AM"/>
        </w:rPr>
        <w:tab/>
      </w:r>
      <w:r w:rsidR="001516D3" w:rsidRPr="00B75475">
        <w:rPr>
          <w:rFonts w:ascii="GHEA Grapalat" w:hAnsi="GHEA Grapalat" w:cs="Sylfaen"/>
          <w:strike/>
          <w:vertAlign w:val="superscript"/>
          <w:lang w:val="hy-AM"/>
        </w:rPr>
        <w:t xml:space="preserve">                               </w:t>
      </w:r>
    </w:p>
    <w:p w14:paraId="0D45C8BF" w14:textId="77777777" w:rsidR="001516D3" w:rsidRPr="00B75475" w:rsidRDefault="001516D3" w:rsidP="001516D3">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B75475">
        <w:rPr>
          <w:rFonts w:ascii="GHEA Grapalat" w:hAnsi="GHEA Grapalat" w:cs="Sylfaen"/>
          <w:strike/>
          <w:vertAlign w:val="superscript"/>
          <w:lang w:val="hy-AM"/>
        </w:rPr>
        <w:t xml:space="preserve">                                                                                                                                             կնքվելիք պայմանագրի համարը </w:t>
      </w:r>
    </w:p>
    <w:p w14:paraId="493307AD" w14:textId="77777777" w:rsidR="001516D3" w:rsidRPr="00B75475" w:rsidRDefault="001516D3" w:rsidP="001516D3">
      <w:pPr>
        <w:pStyle w:val="aff3"/>
        <w:tabs>
          <w:tab w:val="left" w:pos="0"/>
        </w:tabs>
        <w:ind w:left="0"/>
        <w:mirrorIndents/>
        <w:jc w:val="both"/>
        <w:rPr>
          <w:rFonts w:ascii="GHEA Grapalat" w:hAnsi="GHEA Grapalat"/>
          <w:strike/>
          <w:color w:val="000000"/>
          <w:sz w:val="20"/>
          <w:szCs w:val="20"/>
          <w:u w:val="single"/>
          <w:lang w:val="hy-AM"/>
        </w:rPr>
      </w:pPr>
      <w:r w:rsidRPr="00B75475">
        <w:rPr>
          <w:rFonts w:ascii="GHEA Grapalat" w:hAnsi="GHEA Grapalat"/>
          <w:strike/>
          <w:color w:val="000000"/>
          <w:sz w:val="20"/>
          <w:szCs w:val="20"/>
          <w:lang w:val="hy-AM"/>
        </w:rPr>
        <w:t xml:space="preserve">ծածկագրով կնքվելիք պայմանագիրն ուժի մեջ մտնելու օրվանից մինչև </w:t>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cs="Sylfaen"/>
          <w:strike/>
          <w:vertAlign w:val="superscript"/>
          <w:lang w:val="hy-AM"/>
        </w:rPr>
        <w:t>կնքվելիք</w:t>
      </w:r>
      <w:r w:rsidR="00807F72" w:rsidRPr="00B75475">
        <w:rPr>
          <w:rFonts w:ascii="GHEA Grapalat" w:hAnsi="GHEA Grapalat" w:cs="Sylfaen"/>
          <w:strike/>
          <w:vertAlign w:val="superscript"/>
          <w:lang w:val="hy-AM"/>
        </w:rPr>
        <w:t xml:space="preserve"> պայմանագրով նախատեսված </w:t>
      </w:r>
      <w:r w:rsidRPr="00B75475">
        <w:rPr>
          <w:rFonts w:ascii="GHEA Grapalat" w:hAnsi="GHEA Grapalat" w:cs="Sylfaen"/>
          <w:strike/>
          <w:vertAlign w:val="superscript"/>
          <w:lang w:val="hy-AM"/>
        </w:rPr>
        <w:t>աշխատանքի կա</w:t>
      </w:r>
      <w:r w:rsidR="00807F72" w:rsidRPr="00B75475">
        <w:rPr>
          <w:rFonts w:ascii="GHEA Grapalat" w:hAnsi="GHEA Grapalat" w:cs="Sylfaen"/>
          <w:strike/>
          <w:vertAlign w:val="superscript"/>
          <w:lang w:val="hy-AM"/>
        </w:rPr>
        <w:t xml:space="preserve">տարման </w:t>
      </w:r>
      <w:r w:rsidRPr="00B75475">
        <w:rPr>
          <w:rFonts w:ascii="GHEA Grapalat" w:hAnsi="GHEA Grapalat" w:cs="Sylfaen"/>
          <w:strike/>
          <w:vertAlign w:val="superscript"/>
          <w:lang w:val="hy-AM"/>
        </w:rPr>
        <w:t xml:space="preserve"> վերջնաժամկետը,</w:t>
      </w:r>
    </w:p>
    <w:p w14:paraId="45BA4BD8" w14:textId="77777777" w:rsidR="00C53834" w:rsidRPr="00B75475" w:rsidRDefault="001516D3" w:rsidP="00C53834">
      <w:pPr>
        <w:pStyle w:val="aff3"/>
        <w:tabs>
          <w:tab w:val="left" w:pos="0"/>
        </w:tabs>
        <w:ind w:left="0"/>
        <w:mirrorIndents/>
        <w:jc w:val="both"/>
        <w:rPr>
          <w:rFonts w:ascii="GHEA Grapalat" w:eastAsia="Calibri" w:hAnsi="GHEA Grapalat"/>
          <w:strike/>
          <w:color w:val="000000"/>
          <w:sz w:val="20"/>
          <w:szCs w:val="20"/>
          <w:lang w:val="hy-AM"/>
        </w:rPr>
      </w:pPr>
      <w:r w:rsidRPr="00B75475">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sidRPr="00B75475">
        <w:rPr>
          <w:rFonts w:ascii="GHEA Grapalat" w:hAnsi="GHEA Grapalat"/>
          <w:strike/>
          <w:color w:val="000000"/>
          <w:sz w:val="20"/>
          <w:szCs w:val="20"/>
          <w:lang w:val="hy-AM"/>
        </w:rPr>
        <w:t xml:space="preserve">՝-----------------------------------               </w:t>
      </w:r>
    </w:p>
    <w:p w14:paraId="16FC68B3" w14:textId="77777777" w:rsidR="00C53834" w:rsidRPr="00B75475" w:rsidRDefault="00C53834" w:rsidP="00C53834">
      <w:pPr>
        <w:pStyle w:val="aff3"/>
        <w:tabs>
          <w:tab w:val="left" w:pos="0"/>
        </w:tabs>
        <w:ind w:left="0"/>
        <w:mirrorIndents/>
        <w:jc w:val="both"/>
        <w:rPr>
          <w:rFonts w:ascii="GHEA Grapalat" w:hAnsi="GHEA Grapalat"/>
          <w:strike/>
          <w:color w:val="000000"/>
          <w:sz w:val="20"/>
          <w:szCs w:val="20"/>
          <w:lang w:val="hy-AM"/>
        </w:rPr>
      </w:pPr>
      <w:r w:rsidRPr="00B75475">
        <w:rPr>
          <w:rFonts w:ascii="GHEA Grapalat" w:hAnsi="GHEA Grapalat" w:cs="Sylfaen"/>
          <w:strike/>
          <w:vertAlign w:val="superscript"/>
          <w:lang w:val="hy-AM"/>
        </w:rPr>
        <w:t xml:space="preserve">                                                                                                                                          քարտուղարի էլ. փոստի հասցեն</w:t>
      </w:r>
    </w:p>
    <w:p w14:paraId="6C495C96" w14:textId="77777777" w:rsidR="001516D3" w:rsidRPr="00B75475" w:rsidRDefault="001516D3" w:rsidP="001516D3">
      <w:pPr>
        <w:pStyle w:val="aff3"/>
        <w:tabs>
          <w:tab w:val="left" w:pos="0"/>
        </w:tabs>
        <w:ind w:left="0"/>
        <w:mirrorIndents/>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 xml:space="preserve"> էլեկտրոնային փոստի հասցեին։     </w:t>
      </w:r>
    </w:p>
    <w:p w14:paraId="5571E439" w14:textId="77777777" w:rsidR="00F70B7C" w:rsidRPr="00B75475" w:rsidRDefault="00F70B7C" w:rsidP="00807F72">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D4D30C2" w14:textId="77777777" w:rsidR="00F70B7C" w:rsidRPr="00B75475" w:rsidRDefault="00F70B7C" w:rsidP="00F70B7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 xml:space="preserve">1) N </w:t>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lang w:val="hy-AM"/>
        </w:rPr>
        <w:t xml:space="preserve"> ծածկագրով կնքված պայմանագրի, ներառյալ նաև դրանում </w:t>
      </w:r>
    </w:p>
    <w:p w14:paraId="655431FB" w14:textId="77777777" w:rsidR="00F70B7C" w:rsidRPr="00B75475" w:rsidRDefault="00F70B7C" w:rsidP="00F70B7C">
      <w:pPr>
        <w:pStyle w:val="af4"/>
        <w:shd w:val="clear" w:color="auto" w:fill="FFFFFF"/>
        <w:spacing w:before="0" w:beforeAutospacing="0" w:after="0" w:afterAutospacing="0"/>
        <w:rPr>
          <w:rFonts w:ascii="GHEA Grapalat" w:hAnsi="GHEA Grapalat" w:cs="Sylfaen"/>
          <w:strike/>
          <w:vertAlign w:val="superscript"/>
          <w:lang w:val="hy-AM"/>
        </w:rPr>
      </w:pPr>
      <w:r w:rsidRPr="00B75475">
        <w:rPr>
          <w:rFonts w:ascii="GHEA Grapalat" w:hAnsi="GHEA Grapalat" w:cs="Sylfaen"/>
          <w:strike/>
          <w:vertAlign w:val="superscript"/>
          <w:lang w:val="hy-AM"/>
        </w:rPr>
        <w:t xml:space="preserve">                          կնքվելիք պայմանագրի համարը</w:t>
      </w:r>
    </w:p>
    <w:p w14:paraId="6A0E4A2A" w14:textId="77777777" w:rsidR="00F70B7C" w:rsidRPr="00B75475" w:rsidRDefault="00F70B7C" w:rsidP="00F70B7C">
      <w:pPr>
        <w:pStyle w:val="af4"/>
        <w:shd w:val="clear" w:color="auto" w:fill="FFFFFF"/>
        <w:spacing w:before="0" w:beforeAutospacing="0" w:after="0" w:afterAutospacing="0"/>
        <w:rPr>
          <w:rFonts w:ascii="GHEA Grapalat" w:hAnsi="GHEA Grapalat"/>
          <w:strike/>
          <w:color w:val="000000"/>
          <w:sz w:val="20"/>
          <w:szCs w:val="20"/>
          <w:lang w:val="hy-AM"/>
        </w:rPr>
      </w:pPr>
      <w:r w:rsidRPr="00B75475">
        <w:rPr>
          <w:rFonts w:ascii="GHEA Grapalat" w:hAnsi="GHEA Grapalat"/>
          <w:strike/>
          <w:color w:val="000000"/>
          <w:sz w:val="20"/>
          <w:szCs w:val="20"/>
          <w:lang w:val="hy-AM"/>
        </w:rPr>
        <w:t>կատարված փոփոխությունների, լրացուցիչ համաձայնագրերի պատճենները.</w:t>
      </w:r>
    </w:p>
    <w:p w14:paraId="4140213F" w14:textId="77777777" w:rsidR="00F70B7C"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 xml:space="preserve">2) բենեֆիցիարի կողմից պայմանագիրը միակողմանի լուծելու մասին </w:t>
      </w:r>
      <w:r w:rsidR="00DC21A9" w:rsidRPr="00B75475">
        <w:fldChar w:fldCharType="begin"/>
      </w:r>
      <w:r w:rsidR="00DC21A9" w:rsidRPr="00DC21A9">
        <w:rPr>
          <w:strike/>
          <w:lang w:val="hy-AM"/>
          <w:rPrChange w:id="12" w:author="Sergey Shahnazaryan" w:date="2024-02-09T13:10:00Z">
            <w:rPr>
              <w:rFonts w:ascii="Arial LatArm" w:hAnsi="Arial LatArm"/>
              <w:i/>
              <w:sz w:val="20"/>
              <w:szCs w:val="20"/>
              <w:lang w:val="en-AU"/>
            </w:rPr>
          </w:rPrChange>
        </w:rPr>
        <w:instrText xml:space="preserve"> HYPERLINK "http://www.procurement.am" </w:instrText>
      </w:r>
      <w:r w:rsidR="00DC21A9" w:rsidRPr="00B75475">
        <w:fldChar w:fldCharType="separate"/>
      </w:r>
      <w:r w:rsidRPr="00B75475">
        <w:rPr>
          <w:rStyle w:val="a9"/>
          <w:rFonts w:ascii="GHEA Grapalat" w:hAnsi="GHEA Grapalat"/>
          <w:strike/>
          <w:sz w:val="20"/>
          <w:szCs w:val="20"/>
          <w:lang w:val="hy-AM"/>
        </w:rPr>
        <w:t>www.procurement.am</w:t>
      </w:r>
      <w:r w:rsidR="00DC21A9" w:rsidRPr="00B75475">
        <w:rPr>
          <w:rStyle w:val="a9"/>
          <w:rFonts w:ascii="GHEA Grapalat" w:hAnsi="GHEA Grapalat"/>
          <w:strike/>
          <w:sz w:val="20"/>
          <w:szCs w:val="20"/>
          <w:lang w:val="hy-AM"/>
        </w:rPr>
        <w:fldChar w:fldCharType="end"/>
      </w:r>
      <w:r w:rsidRPr="00B75475">
        <w:rPr>
          <w:rFonts w:ascii="GHEA Grapalat" w:hAnsi="GHEA Grapalat"/>
          <w:strike/>
          <w:color w:val="000000"/>
          <w:sz w:val="20"/>
          <w:szCs w:val="20"/>
          <w:lang w:val="hy-AM"/>
        </w:rPr>
        <w:t xml:space="preserve"> հասց</w:t>
      </w:r>
      <w:r w:rsidR="002F2AD2" w:rsidRPr="00B75475">
        <w:rPr>
          <w:rFonts w:ascii="GHEA Grapalat" w:hAnsi="GHEA Grapalat"/>
          <w:strike/>
          <w:color w:val="000000"/>
          <w:sz w:val="20"/>
          <w:szCs w:val="20"/>
          <w:lang w:val="hy-AM"/>
        </w:rPr>
        <w:t>ե</w:t>
      </w:r>
      <w:r w:rsidRPr="00B75475">
        <w:rPr>
          <w:rFonts w:ascii="GHEA Grapalat" w:hAnsi="GHEA Grapalat"/>
          <w:strike/>
          <w:color w:val="000000"/>
          <w:sz w:val="20"/>
          <w:szCs w:val="20"/>
          <w:lang w:val="hy-AM"/>
        </w:rPr>
        <w:t>ով գործող տեղեկագրում հրապարակած ծանուցումը.</w:t>
      </w:r>
    </w:p>
    <w:p w14:paraId="54484E9E" w14:textId="77777777" w:rsidR="00F70B7C"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 xml:space="preserve">3) պայմանագրի շրջանակում </w:t>
      </w:r>
      <w:r w:rsidRPr="00B75475">
        <w:rPr>
          <w:rFonts w:ascii="GHEA Grapalat" w:hAnsi="GHEA Grapalat" w:cs="Arial"/>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4FCF057" w14:textId="77777777" w:rsidR="00F70B7C"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2F2AD2" w:rsidRPr="00B75475">
        <w:rPr>
          <w:rFonts w:ascii="GHEA Grapalat" w:hAnsi="GHEA Grapalat"/>
          <w:strike/>
          <w:color w:val="000000"/>
          <w:sz w:val="20"/>
          <w:szCs w:val="20"/>
          <w:lang w:val="hy-AM"/>
        </w:rPr>
        <w:t>ց</w:t>
      </w:r>
      <w:r w:rsidRPr="00B75475">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69D3DDB" w14:textId="77777777" w:rsidR="00F70B7C" w:rsidRPr="00B75475" w:rsidRDefault="00F70B7C" w:rsidP="00F70B7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8. Երաշխիք տվող անձը մերժում է բենեֆիցիարի պահանջը, եթե`</w:t>
      </w:r>
    </w:p>
    <w:p w14:paraId="795AC4F6" w14:textId="77777777" w:rsidR="00F70B7C"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A42F95F" w14:textId="77777777" w:rsidR="00F70B7C" w:rsidRPr="00B75475" w:rsidRDefault="00F70B7C" w:rsidP="00F70B7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B75475">
        <w:rPr>
          <w:rFonts w:ascii="GHEA Grapalat" w:hAnsi="GHEA Grapalat"/>
          <w:strike/>
          <w:color w:val="000000"/>
          <w:sz w:val="20"/>
          <w:szCs w:val="20"/>
          <w:lang w:val="hy-AM"/>
        </w:rPr>
        <w:t>2) պահանջը ներկայացվել է երաշխիքով սահմանված ժամկետի ավարտից հետո:</w:t>
      </w:r>
    </w:p>
    <w:p w14:paraId="6665697B" w14:textId="77777777" w:rsidR="00F70B7C"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B8C87D2" w14:textId="77777777" w:rsidR="00151E1B"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94371F5" w14:textId="77777777" w:rsidR="00F70B7C" w:rsidRPr="00B75475" w:rsidRDefault="00F70B7C" w:rsidP="00265A5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B77A8B5" w14:textId="77777777" w:rsidR="00F70B7C"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8900663" w14:textId="77777777" w:rsidR="00F70B7C"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B75475">
        <w:rPr>
          <w:rFonts w:ascii="GHEA Grapalat" w:hAnsi="GHEA Grapalat"/>
          <w:strike/>
          <w:color w:val="000000"/>
          <w:sz w:val="20"/>
          <w:szCs w:val="20"/>
          <w:lang w:val="hy-AM"/>
        </w:rPr>
        <w:t xml:space="preserve">Գործադիր մարմնի ղեկավար </w:t>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p>
    <w:p w14:paraId="7851EDB0" w14:textId="77777777" w:rsidR="00F70B7C" w:rsidRPr="00B75475" w:rsidRDefault="00F70B7C" w:rsidP="00F70B7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r w:rsidRPr="00B75475">
        <w:rPr>
          <w:rFonts w:ascii="GHEA Grapalat" w:hAnsi="GHEA Grapalat"/>
          <w:strike/>
          <w:color w:val="000000"/>
          <w:sz w:val="20"/>
          <w:szCs w:val="20"/>
          <w:u w:val="single"/>
          <w:lang w:val="hy-AM"/>
        </w:rPr>
        <w:tab/>
      </w:r>
    </w:p>
    <w:p w14:paraId="7A185E16" w14:textId="77777777" w:rsidR="00F70B7C" w:rsidRPr="00B75475" w:rsidRDefault="00F70B7C" w:rsidP="00F70B7C">
      <w:pPr>
        <w:pStyle w:val="af4"/>
        <w:shd w:val="clear" w:color="auto" w:fill="FFFFFF"/>
        <w:spacing w:before="0" w:beforeAutospacing="0" w:after="0" w:afterAutospacing="0"/>
        <w:rPr>
          <w:rFonts w:ascii="GHEA Grapalat" w:hAnsi="GHEA Grapalat" w:cs="Sylfaen"/>
          <w:strike/>
          <w:vertAlign w:val="superscript"/>
          <w:lang w:val="hy-AM"/>
        </w:rPr>
      </w:pPr>
      <w:r w:rsidRPr="00B75475">
        <w:rPr>
          <w:rFonts w:ascii="GHEA Grapalat" w:hAnsi="GHEA Grapalat" w:cs="Sylfaen"/>
          <w:strike/>
          <w:vertAlign w:val="superscript"/>
          <w:lang w:val="hy-AM"/>
        </w:rPr>
        <w:t xml:space="preserve">                                                        ամիսը, ամսաթիվը, տարեթիվը</w:t>
      </w:r>
    </w:p>
    <w:p w14:paraId="13DE7A97" w14:textId="77777777" w:rsidR="00AB2DA5" w:rsidRPr="00B75475" w:rsidRDefault="00AB2DA5" w:rsidP="00AB2DA5">
      <w:pPr>
        <w:pStyle w:val="af2"/>
        <w:jc w:val="both"/>
        <w:rPr>
          <w:rFonts w:ascii="GHEA Grapalat" w:hAnsi="GHEA Grapalat"/>
          <w:i/>
          <w:strike/>
          <w:sz w:val="16"/>
          <w:szCs w:val="16"/>
          <w:lang w:val="hy-AM"/>
        </w:rPr>
      </w:pPr>
    </w:p>
    <w:p w14:paraId="5911AB6D" w14:textId="77777777" w:rsidR="00AB2DA5" w:rsidRPr="00B75475" w:rsidRDefault="00AB2DA5" w:rsidP="00AB2DA5">
      <w:pPr>
        <w:pStyle w:val="af2"/>
        <w:jc w:val="both"/>
        <w:rPr>
          <w:rFonts w:ascii="GHEA Grapalat" w:hAnsi="GHEA Grapalat"/>
          <w:i/>
          <w:strike/>
          <w:sz w:val="16"/>
          <w:szCs w:val="16"/>
          <w:lang w:val="hy-AM"/>
        </w:rPr>
      </w:pPr>
    </w:p>
    <w:p w14:paraId="15EA53C2" w14:textId="77777777" w:rsidR="00AB2DA5" w:rsidRPr="00B75475" w:rsidRDefault="00AB2DA5" w:rsidP="00AB2DA5">
      <w:pPr>
        <w:pStyle w:val="af2"/>
        <w:jc w:val="both"/>
        <w:rPr>
          <w:rFonts w:ascii="GHEA Grapalat" w:hAnsi="GHEA Grapalat"/>
          <w:i/>
          <w:strike/>
          <w:sz w:val="16"/>
          <w:szCs w:val="16"/>
          <w:lang w:val="hy-AM"/>
        </w:rPr>
      </w:pPr>
    </w:p>
    <w:p w14:paraId="599C072D" w14:textId="77777777" w:rsidR="00AB2DA5" w:rsidRPr="00B75475" w:rsidRDefault="00AB2DA5" w:rsidP="00AB2DA5">
      <w:pPr>
        <w:pStyle w:val="af2"/>
        <w:jc w:val="both"/>
        <w:rPr>
          <w:rFonts w:ascii="GHEA Grapalat" w:hAnsi="GHEA Grapalat"/>
          <w:i/>
          <w:strike/>
          <w:sz w:val="16"/>
          <w:szCs w:val="16"/>
          <w:lang w:val="hy-AM"/>
        </w:rPr>
      </w:pPr>
    </w:p>
    <w:p w14:paraId="51CC310C" w14:textId="77777777" w:rsidR="00AB2DA5" w:rsidRPr="00B75475" w:rsidRDefault="00AB2DA5" w:rsidP="00AB2DA5">
      <w:pPr>
        <w:pStyle w:val="af2"/>
        <w:jc w:val="both"/>
        <w:rPr>
          <w:rFonts w:ascii="GHEA Grapalat" w:hAnsi="GHEA Grapalat"/>
          <w:i/>
          <w:strike/>
          <w:sz w:val="16"/>
          <w:szCs w:val="16"/>
          <w:lang w:val="hy-AM"/>
        </w:rPr>
      </w:pPr>
      <w:r w:rsidRPr="00B75475">
        <w:rPr>
          <w:rFonts w:ascii="GHEA Grapalat" w:hAnsi="GHEA Grapalat"/>
          <w:i/>
          <w:strike/>
          <w:sz w:val="16"/>
          <w:szCs w:val="16"/>
          <w:lang w:val="hy-AM"/>
        </w:rPr>
        <w:t>*լրացվում</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է</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հանձնաժողովի</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քարտուղարի</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կողմից</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մինչև</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հրավերը</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տեղեկագրում</w:t>
      </w:r>
      <w:r w:rsidRPr="00B75475">
        <w:rPr>
          <w:rFonts w:ascii="GHEA Grapalat" w:hAnsi="GHEA Grapalat"/>
          <w:i/>
          <w:strike/>
          <w:sz w:val="16"/>
          <w:szCs w:val="16"/>
          <w:lang w:val="af-ZA"/>
        </w:rPr>
        <w:t xml:space="preserve"> </w:t>
      </w:r>
      <w:r w:rsidRPr="00B75475">
        <w:rPr>
          <w:rFonts w:ascii="GHEA Grapalat" w:hAnsi="GHEA Grapalat"/>
          <w:i/>
          <w:strike/>
          <w:sz w:val="16"/>
          <w:szCs w:val="16"/>
          <w:lang w:val="hy-AM"/>
        </w:rPr>
        <w:t>հրապարակելը:</w:t>
      </w:r>
    </w:p>
    <w:p w14:paraId="21828230" w14:textId="77777777" w:rsidR="007862B1" w:rsidRPr="00015CC3" w:rsidRDefault="00F70B7C" w:rsidP="00F70B7C">
      <w:pPr>
        <w:pStyle w:val="31"/>
        <w:spacing w:line="240" w:lineRule="auto"/>
        <w:jc w:val="right"/>
        <w:rPr>
          <w:rFonts w:ascii="GHEA Grapalat" w:hAnsi="GHEA Grapalat" w:cs="Arial"/>
          <w:b/>
          <w:lang w:val="hy-AM"/>
        </w:rPr>
      </w:pPr>
      <w:r w:rsidRPr="00B75475">
        <w:rPr>
          <w:rFonts w:ascii="GHEA Grapalat" w:hAnsi="GHEA Grapalat"/>
          <w:b/>
          <w:strike/>
          <w:lang w:val="hy-AM"/>
        </w:rPr>
        <w:br w:type="page"/>
      </w:r>
      <w:r w:rsidR="007862B1" w:rsidRPr="00E6597C">
        <w:rPr>
          <w:rFonts w:ascii="GHEA Grapalat" w:hAnsi="GHEA Grapalat" w:cs="Sylfaen"/>
          <w:b/>
          <w:lang w:val="hy-AM"/>
        </w:rPr>
        <w:lastRenderedPageBreak/>
        <w:t>Հավելված</w:t>
      </w:r>
      <w:r w:rsidR="007862B1" w:rsidRPr="00E6597C">
        <w:rPr>
          <w:rFonts w:ascii="GHEA Grapalat" w:hAnsi="GHEA Grapalat" w:cs="Arial"/>
          <w:b/>
          <w:lang w:val="hy-AM"/>
        </w:rPr>
        <w:t xml:space="preserve"> </w:t>
      </w:r>
      <w:r w:rsidR="007862B1" w:rsidRPr="004605D7">
        <w:rPr>
          <w:rFonts w:ascii="GHEA Grapalat" w:hAnsi="GHEA Grapalat" w:cs="Arial"/>
          <w:b/>
          <w:lang w:val="hy-AM"/>
        </w:rPr>
        <w:t>4.</w:t>
      </w:r>
      <w:r w:rsidR="00003DF9" w:rsidRPr="00015CC3">
        <w:rPr>
          <w:rFonts w:ascii="GHEA Grapalat" w:hAnsi="GHEA Grapalat" w:cs="Arial"/>
          <w:b/>
          <w:lang w:val="hy-AM"/>
        </w:rPr>
        <w:t>2</w:t>
      </w:r>
    </w:p>
    <w:p w14:paraId="26C92356" w14:textId="77777777" w:rsidR="00F648CB" w:rsidRPr="0093002B" w:rsidRDefault="00F648CB" w:rsidP="00F648CB">
      <w:pPr>
        <w:pStyle w:val="31"/>
        <w:spacing w:line="240" w:lineRule="auto"/>
        <w:jc w:val="right"/>
        <w:rPr>
          <w:rFonts w:ascii="GHEA Grapalat" w:hAnsi="GHEA Grapalat" w:cs="Arial"/>
          <w:b/>
          <w:lang w:val="hy-AM"/>
        </w:rPr>
      </w:pPr>
      <w:r w:rsidRPr="0093002B">
        <w:rPr>
          <w:rFonts w:ascii="GHEA Grapalat" w:hAnsi="GHEA Grapalat" w:cs="Sylfaen"/>
          <w:b/>
          <w:lang w:val="hy-AM"/>
        </w:rPr>
        <w:t>«</w:t>
      </w:r>
      <w:r w:rsidRPr="005404B0">
        <w:rPr>
          <w:rFonts w:ascii="GHEA Grapalat" w:hAnsi="GHEA Grapalat" w:cs="Sylfaen"/>
          <w:b/>
          <w:bCs/>
          <w:szCs w:val="28"/>
          <w:lang w:val="hy-AM"/>
        </w:rPr>
        <w:t>ԱՄՄՄԴ</w:t>
      </w:r>
      <w:r w:rsidRPr="00DE1AA4">
        <w:rPr>
          <w:rFonts w:ascii="GHEA Grapalat" w:hAnsi="GHEA Grapalat" w:cs="Sylfaen"/>
          <w:b/>
          <w:bCs/>
          <w:szCs w:val="28"/>
          <w:lang w:val="pt-BR"/>
        </w:rPr>
        <w:t xml:space="preserve">- </w:t>
      </w:r>
      <w:r w:rsidRPr="005404B0">
        <w:rPr>
          <w:rFonts w:ascii="GHEA Grapalat" w:hAnsi="GHEA Grapalat" w:cs="Sylfaen"/>
          <w:b/>
          <w:bCs/>
          <w:szCs w:val="28"/>
          <w:lang w:val="hy-AM"/>
        </w:rPr>
        <w:t>ՀԲՄԱՇՁԲ</w:t>
      </w:r>
      <w:r w:rsidRPr="00DE1AA4">
        <w:rPr>
          <w:rFonts w:ascii="GHEA Grapalat" w:hAnsi="GHEA Grapalat" w:cs="Sylfaen"/>
          <w:b/>
          <w:bCs/>
          <w:szCs w:val="28"/>
          <w:lang w:val="pt-BR"/>
        </w:rPr>
        <w:t xml:space="preserve"> -2024/01</w:t>
      </w:r>
      <w:r w:rsidRPr="00DE1AA4">
        <w:rPr>
          <w:rFonts w:ascii="GHEA Grapalat" w:hAnsi="GHEA Grapalat" w:cs="Sylfaen"/>
          <w:szCs w:val="28"/>
          <w:lang w:val="pt-BR"/>
        </w:rPr>
        <w:t xml:space="preserve"> </w:t>
      </w:r>
      <w:r w:rsidRPr="0093002B">
        <w:rPr>
          <w:rFonts w:ascii="GHEA Grapalat" w:hAnsi="GHEA Grapalat" w:cs="Sylfaen"/>
          <w:b/>
          <w:lang w:val="hy-AM"/>
        </w:rPr>
        <w:t>»ծածկագրով</w:t>
      </w:r>
    </w:p>
    <w:p w14:paraId="0D5D610E" w14:textId="77777777" w:rsidR="00F648CB" w:rsidRPr="0093002B" w:rsidRDefault="00F648CB" w:rsidP="00F648CB">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Pr="0093002B">
        <w:rPr>
          <w:rFonts w:ascii="GHEA Grapalat" w:hAnsi="GHEA Grapalat" w:cs="Sylfaen"/>
          <w:b/>
          <w:lang w:val="hy-AM"/>
        </w:rPr>
        <w:t>բաց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5260FC26" w14:textId="77777777" w:rsidR="007862B1" w:rsidRPr="00E6597C" w:rsidRDefault="007862B1" w:rsidP="007862B1">
      <w:pPr>
        <w:pStyle w:val="31"/>
        <w:spacing w:line="240" w:lineRule="auto"/>
        <w:jc w:val="right"/>
        <w:rPr>
          <w:rFonts w:ascii="GHEA Grapalat" w:hAnsi="GHEA Grapalat" w:cs="Sylfaen"/>
          <w:b/>
          <w:lang w:val="hy-AM"/>
        </w:rPr>
      </w:pPr>
    </w:p>
    <w:p w14:paraId="6DB62222"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7F485481"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14DED745"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43F53607" w14:textId="77777777"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0516BE">
        <w:rPr>
          <w:rFonts w:ascii="GHEA Grapalat" w:hAnsi="GHEA Grapalat" w:cs="GHEA Grapalat"/>
          <w:sz w:val="20"/>
          <w:szCs w:val="20"/>
          <w:lang w:val="hy-AM"/>
        </w:rPr>
        <w:t>Արթիկ</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1267AB8" w14:textId="77777777" w:rsidR="007862B1" w:rsidRPr="00E6597C" w:rsidRDefault="007862B1" w:rsidP="007862B1">
      <w:pPr>
        <w:rPr>
          <w:rFonts w:ascii="GHEA Grapalat" w:hAnsi="GHEA Grapalat" w:cs="GHEA Grapalat"/>
          <w:sz w:val="20"/>
          <w:szCs w:val="20"/>
          <w:lang w:val="hy-AM"/>
        </w:rPr>
      </w:pPr>
    </w:p>
    <w:p w14:paraId="2C3EA5F5"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7A717BEC"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EABF75B" w14:textId="77777777" w:rsidR="007862B1" w:rsidRPr="00E6597C" w:rsidRDefault="007862B1" w:rsidP="007862B1">
      <w:pPr>
        <w:ind w:firstLine="708"/>
        <w:jc w:val="both"/>
        <w:rPr>
          <w:rFonts w:ascii="GHEA Grapalat" w:hAnsi="GHEA Grapalat" w:cs="GHEA Grapalat"/>
          <w:sz w:val="20"/>
          <w:szCs w:val="20"/>
          <w:lang w:val="hy-AM"/>
        </w:rPr>
      </w:pPr>
    </w:p>
    <w:p w14:paraId="563D4A2E"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առարկան</w:t>
      </w:r>
    </w:p>
    <w:p w14:paraId="0853A4C0"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BE40BA8" w14:textId="77777777"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469FDE75"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7E2611B5" w14:textId="77777777"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1582397A"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3FE3C660"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03E2E8A"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0C8C198F"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5BD49FA"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79CC0383"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2AFB6FF"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A0C1899"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D1875C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3E6A5497"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103BF8C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7C3AE8D"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Վճարող</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բանկը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վճարման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պահանջագիրը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ստանալուց</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հետո</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2 (</w:t>
      </w:r>
      <w:proofErr w:type="spellStart"/>
      <w:r w:rsidR="007862B1" w:rsidRPr="00E6597C">
        <w:rPr>
          <w:rFonts w:ascii="GHEA Grapalat" w:hAnsi="GHEA Grapalat" w:cs="GHEA Grapalat"/>
          <w:sz w:val="20"/>
          <w:szCs w:val="20"/>
        </w:rPr>
        <w:t>երկու</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աշխատանքային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օրվա</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ընթացքում</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պետք</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տեղեկացնի</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Պատվիրատուին</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գրավոր</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ձևով</w:t>
      </w:r>
      <w:proofErr w:type="spellEnd"/>
      <w:r w:rsidR="007862B1" w:rsidRPr="00E6597C">
        <w:rPr>
          <w:rFonts w:ascii="GHEA Grapalat" w:hAnsi="GHEA Grapalat" w:cs="GHEA Grapalat"/>
          <w:sz w:val="20"/>
          <w:szCs w:val="20"/>
          <w:lang w:val="pt-BR"/>
        </w:rPr>
        <w:t>:</w:t>
      </w:r>
    </w:p>
    <w:p w14:paraId="590C4345"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67D850F" w14:textId="77777777" w:rsidR="007862B1" w:rsidRPr="00E6597C" w:rsidRDefault="007862B1" w:rsidP="007862B1">
      <w:pPr>
        <w:jc w:val="both"/>
        <w:rPr>
          <w:rFonts w:ascii="GHEA Grapalat" w:hAnsi="GHEA Grapalat" w:cs="GHEA Grapalat"/>
          <w:sz w:val="20"/>
          <w:szCs w:val="20"/>
          <w:lang w:val="hy-AM"/>
        </w:rPr>
      </w:pPr>
    </w:p>
    <w:p w14:paraId="586665DE" w14:textId="77777777" w:rsidR="007862B1" w:rsidRPr="00E6597C" w:rsidRDefault="007862B1" w:rsidP="007862B1">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6B5ED22F"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00595213" w:rsidRPr="00E6597C">
        <w:rPr>
          <w:rFonts w:ascii="GHEA Grapalat" w:hAnsi="GHEA Grapalat" w:cs="GHEA Grapalat"/>
          <w:sz w:val="20"/>
          <w:szCs w:val="20"/>
        </w:rPr>
        <w:t>Պատվիրատուի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կողմից</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կնքված</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պայմանագրի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կատարման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արդյունքը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ամբողջական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ընդունվելու</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օրվան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հաջորդող</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քսաներորդ</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աշխատանքային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2FB23B6D"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39EA33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7E8F815"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F821BD1"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D71E0C3" w14:textId="77777777" w:rsidR="007862B1" w:rsidRPr="00E6597C" w:rsidRDefault="007862B1" w:rsidP="007862B1">
      <w:pPr>
        <w:ind w:firstLine="567"/>
        <w:jc w:val="both"/>
        <w:rPr>
          <w:rFonts w:ascii="GHEA Grapalat" w:hAnsi="GHEA Grapalat" w:cs="GHEA Grapalat"/>
          <w:sz w:val="20"/>
          <w:szCs w:val="20"/>
          <w:lang w:val="hy-AM"/>
        </w:rPr>
      </w:pPr>
    </w:p>
    <w:p w14:paraId="74C88FC0"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4D3F9CB4"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1C6B8B38"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64C8B769"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3312FB5"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10FFF03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45AE85E8"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5353FAA9"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7C3F604" w14:textId="77777777" w:rsidR="006E35C3" w:rsidRPr="00E6597C" w:rsidRDefault="006E35C3" w:rsidP="007862B1">
      <w:pPr>
        <w:jc w:val="both"/>
        <w:rPr>
          <w:rFonts w:ascii="GHEA Grapalat" w:hAnsi="GHEA Grapalat"/>
          <w:sz w:val="18"/>
          <w:szCs w:val="18"/>
          <w:u w:val="single"/>
          <w:vertAlign w:val="superscript"/>
          <w:lang w:val="hy-AM"/>
        </w:rPr>
      </w:pPr>
    </w:p>
    <w:p w14:paraId="13C1E261"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10165E6F" w14:textId="77777777" w:rsidR="00334B2F" w:rsidRPr="00E6597C" w:rsidRDefault="00334B2F" w:rsidP="00334B2F">
      <w:pPr>
        <w:jc w:val="both"/>
        <w:rPr>
          <w:rFonts w:ascii="GHEA Grapalat" w:hAnsi="GHEA Grapalat"/>
          <w:sz w:val="20"/>
          <w:szCs w:val="20"/>
          <w:lang w:val="hy-AM"/>
        </w:rPr>
      </w:pPr>
    </w:p>
    <w:p w14:paraId="45318ED5"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1941584C" w14:textId="77777777" w:rsidR="006E35C3" w:rsidRPr="00E6597C" w:rsidRDefault="006E35C3" w:rsidP="007862B1">
      <w:pPr>
        <w:jc w:val="both"/>
        <w:rPr>
          <w:rFonts w:ascii="GHEA Grapalat" w:hAnsi="GHEA Grapalat"/>
          <w:sz w:val="18"/>
          <w:szCs w:val="18"/>
          <w:vertAlign w:val="superscript"/>
          <w:lang w:val="hy-AM"/>
        </w:rPr>
      </w:pPr>
    </w:p>
    <w:p w14:paraId="7AE52A0E" w14:textId="77777777" w:rsidR="007862B1" w:rsidRPr="00E6597C" w:rsidRDefault="007862B1" w:rsidP="007862B1">
      <w:pPr>
        <w:jc w:val="both"/>
        <w:rPr>
          <w:rFonts w:ascii="GHEA Grapalat" w:hAnsi="GHEA Grapalat" w:cs="GHEA Grapalat"/>
          <w:i/>
          <w:sz w:val="18"/>
          <w:szCs w:val="18"/>
          <w:lang w:val="hy-AM"/>
        </w:rPr>
      </w:pPr>
    </w:p>
    <w:p w14:paraId="448B621B"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323F8BF0"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07D9CB1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83FC4" w14:textId="77777777" w:rsidR="00595213" w:rsidRPr="00863DF7" w:rsidRDefault="00595213" w:rsidP="00CB0ADE">
            <w:pPr>
              <w:rPr>
                <w:rFonts w:ascii="GHEA Grapalat" w:hAnsi="GHEA Grapalat" w:cs="Sylfaen"/>
                <w:b/>
                <w:bCs/>
                <w:sz w:val="20"/>
                <w:szCs w:val="20"/>
                <w:lang w:val="hy-AM"/>
              </w:rPr>
            </w:pPr>
            <w:r w:rsidRPr="00863DF7">
              <w:rPr>
                <w:rFonts w:ascii="GHEA Grapalat" w:hAnsi="GHEA Grapalat" w:cs="Sylfaen"/>
                <w:sz w:val="20"/>
                <w:szCs w:val="20"/>
              </w:rPr>
              <w:lastRenderedPageBreak/>
              <w:t xml:space="preserve">1.                                                              </w:t>
            </w:r>
            <w:r w:rsidRPr="00863DF7">
              <w:rPr>
                <w:rFonts w:ascii="GHEA Grapalat" w:hAnsi="GHEA Grapalat" w:cs="Sylfaen"/>
                <w:b/>
                <w:bCs/>
                <w:sz w:val="20"/>
                <w:szCs w:val="20"/>
              </w:rPr>
              <w:t>ՎՃԱՐՄԱՆ</w:t>
            </w:r>
            <w:r w:rsidRPr="00863DF7">
              <w:rPr>
                <w:rFonts w:ascii="GHEA Grapalat" w:hAnsi="GHEA Grapalat" w:cs="Arial"/>
                <w:b/>
                <w:bCs/>
                <w:sz w:val="20"/>
                <w:szCs w:val="20"/>
              </w:rPr>
              <w:t xml:space="preserve"> </w:t>
            </w:r>
            <w:r w:rsidRPr="00863DF7">
              <w:rPr>
                <w:rFonts w:ascii="GHEA Grapalat" w:hAnsi="GHEA Grapalat" w:cs="Sylfaen"/>
                <w:b/>
                <w:bCs/>
                <w:sz w:val="20"/>
                <w:szCs w:val="20"/>
              </w:rPr>
              <w:t xml:space="preserve">ՊԱՀԱՆՋԱԳԻՐ* </w:t>
            </w:r>
          </w:p>
          <w:p w14:paraId="4AE32A47" w14:textId="77777777" w:rsidR="00595213" w:rsidRPr="00863DF7" w:rsidRDefault="00595213" w:rsidP="00CB0ADE">
            <w:pPr>
              <w:jc w:val="center"/>
              <w:rPr>
                <w:rFonts w:ascii="GHEA Grapalat" w:hAnsi="GHEA Grapalat" w:cs="Arial"/>
                <w:bCs/>
                <w:i/>
                <w:sz w:val="20"/>
                <w:szCs w:val="20"/>
              </w:rPr>
            </w:pPr>
          </w:p>
        </w:tc>
      </w:tr>
      <w:tr w:rsidR="00595213" w:rsidRPr="00E6597C" w14:paraId="4E39E65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5147BC" w14:textId="77777777" w:rsidR="00595213" w:rsidRPr="00863DF7" w:rsidRDefault="00595213" w:rsidP="00CB0ADE">
            <w:pPr>
              <w:rPr>
                <w:rFonts w:ascii="GHEA Grapalat" w:hAnsi="GHEA Grapalat" w:cs="Sylfaen"/>
                <w:sz w:val="20"/>
                <w:szCs w:val="20"/>
                <w:lang w:val="hy-AM"/>
              </w:rPr>
            </w:pPr>
            <w:r w:rsidRPr="00863DF7">
              <w:rPr>
                <w:rFonts w:ascii="GHEA Grapalat" w:hAnsi="GHEA Grapalat" w:cs="Sylfaen"/>
                <w:sz w:val="20"/>
                <w:szCs w:val="20"/>
                <w:lang w:val="hy-AM"/>
              </w:rPr>
              <w:t>2</w:t>
            </w:r>
            <w:r w:rsidRPr="00863DF7">
              <w:rPr>
                <w:rFonts w:ascii="GHEA Grapalat" w:hAnsi="GHEA Grapalat" w:cs="Sylfaen"/>
                <w:sz w:val="20"/>
                <w:szCs w:val="20"/>
              </w:rPr>
              <w:t>.</w:t>
            </w:r>
            <w:r w:rsidRPr="00863DF7">
              <w:rPr>
                <w:rFonts w:ascii="GHEA Grapalat" w:hAnsi="GHEA Grapalat" w:cs="Sylfaen"/>
                <w:sz w:val="20"/>
                <w:szCs w:val="20"/>
                <w:lang w:val="hy-AM"/>
              </w:rPr>
              <w:t xml:space="preserve"> Թիվ </w:t>
            </w:r>
          </w:p>
        </w:tc>
      </w:tr>
      <w:tr w:rsidR="00595213" w:rsidRPr="00E6597C" w14:paraId="1094A76A"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678CA"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lang w:val="hy-AM"/>
              </w:rPr>
              <w:t>3</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Ներկայացման</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ամսաթիվը</w:t>
            </w:r>
            <w:proofErr w:type="spellEnd"/>
            <w:r w:rsidRPr="00863DF7">
              <w:rPr>
                <w:rFonts w:ascii="GHEA Grapalat" w:hAnsi="GHEA Grapalat" w:cs="Arial"/>
                <w:sz w:val="20"/>
                <w:szCs w:val="20"/>
              </w:rPr>
              <w:t xml:space="preserve">` </w:t>
            </w:r>
            <w:r w:rsidRPr="00863DF7">
              <w:rPr>
                <w:rFonts w:ascii="GHEA Grapalat" w:hAnsi="GHEA Grapalat" w:cs="Tahoma"/>
                <w:sz w:val="20"/>
                <w:szCs w:val="20"/>
              </w:rPr>
              <w:t xml:space="preserve">"___" </w:t>
            </w:r>
            <w:r w:rsidRPr="00863DF7">
              <w:rPr>
                <w:rFonts w:ascii="GHEA Grapalat" w:hAnsi="GHEA Grapalat" w:cs="Sylfaen"/>
                <w:sz w:val="20"/>
                <w:szCs w:val="20"/>
              </w:rPr>
              <w:t xml:space="preserve">___ </w:t>
            </w:r>
            <w:r w:rsidRPr="00863DF7">
              <w:rPr>
                <w:rFonts w:ascii="GHEA Grapalat" w:hAnsi="GHEA Grapalat" w:cs="Tahoma"/>
                <w:sz w:val="20"/>
                <w:szCs w:val="20"/>
              </w:rPr>
              <w:t>20___</w:t>
            </w:r>
            <w:r w:rsidRPr="00863DF7">
              <w:rPr>
                <w:rFonts w:ascii="GHEA Grapalat" w:hAnsi="GHEA Grapalat" w:cs="Sylfaen"/>
                <w:sz w:val="20"/>
                <w:szCs w:val="20"/>
              </w:rPr>
              <w:t>թ.</w:t>
            </w:r>
          </w:p>
        </w:tc>
      </w:tr>
      <w:tr w:rsidR="00595213" w:rsidRPr="00E6597C" w14:paraId="125B36B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E752AB" w14:textId="79683BA9" w:rsidR="00595213" w:rsidRPr="00863DF7" w:rsidRDefault="00595213" w:rsidP="00CB0ADE">
            <w:pPr>
              <w:rPr>
                <w:rFonts w:ascii="GHEA Grapalat" w:hAnsi="GHEA Grapalat" w:cs="Arial"/>
                <w:sz w:val="20"/>
                <w:szCs w:val="20"/>
                <w:lang w:val="hy-AM"/>
              </w:rPr>
            </w:pPr>
            <w:r w:rsidRPr="00863DF7">
              <w:rPr>
                <w:rFonts w:ascii="GHEA Grapalat" w:hAnsi="GHEA Grapalat" w:cs="Sylfaen"/>
                <w:sz w:val="20"/>
                <w:szCs w:val="20"/>
                <w:lang w:val="hy-AM"/>
              </w:rPr>
              <w:t>4</w:t>
            </w:r>
            <w:r w:rsidRPr="00863DF7">
              <w:rPr>
                <w:rFonts w:ascii="GHEA Grapalat" w:hAnsi="GHEA Grapalat" w:cs="Sylfaen"/>
                <w:sz w:val="20"/>
                <w:szCs w:val="20"/>
              </w:rPr>
              <w:t xml:space="preserve">. </w:t>
            </w:r>
            <w:r w:rsidRPr="00863DF7">
              <w:rPr>
                <w:rFonts w:ascii="GHEA Grapalat" w:hAnsi="GHEA Grapalat" w:cs="Sylfaen"/>
                <w:sz w:val="20"/>
                <w:szCs w:val="20"/>
                <w:lang w:val="hy-AM"/>
              </w:rPr>
              <w:t>Վճարողի անվանումը</w:t>
            </w:r>
            <w:r w:rsidRPr="00863DF7">
              <w:rPr>
                <w:rFonts w:ascii="GHEA Grapalat" w:hAnsi="GHEA Grapalat" w:cs="Sylfaen"/>
                <w:sz w:val="20"/>
                <w:szCs w:val="20"/>
              </w:rPr>
              <w:t>,</w:t>
            </w:r>
            <w:r w:rsidRPr="00863DF7">
              <w:rPr>
                <w:rFonts w:ascii="GHEA Grapalat" w:hAnsi="GHEA Grapalat" w:cs="Sylfaen"/>
                <w:sz w:val="20"/>
                <w:szCs w:val="20"/>
                <w:lang w:val="hy-AM"/>
              </w:rPr>
              <w:t xml:space="preserve"> կամ անուն ազգանուն </w:t>
            </w:r>
            <w:r w:rsidRPr="00863DF7">
              <w:rPr>
                <w:rFonts w:ascii="GHEA Grapalat" w:hAnsi="GHEA Grapalat" w:cs="Sylfaen"/>
                <w:sz w:val="20"/>
                <w:szCs w:val="20"/>
              </w:rPr>
              <w:t>(</w:t>
            </w:r>
            <w:proofErr w:type="spellStart"/>
            <w:r w:rsidRPr="00863DF7">
              <w:rPr>
                <w:rFonts w:ascii="GHEA Grapalat" w:hAnsi="GHEA Grapalat" w:cs="Sylfaen"/>
                <w:sz w:val="20"/>
                <w:szCs w:val="20"/>
              </w:rPr>
              <w:t>Ընկերություն</w:t>
            </w:r>
            <w:proofErr w:type="spellEnd"/>
            <w:r w:rsidRPr="00863DF7">
              <w:rPr>
                <w:rFonts w:ascii="GHEA Grapalat" w:hAnsi="GHEA Grapalat" w:cs="Sylfaen"/>
                <w:sz w:val="20"/>
                <w:szCs w:val="20"/>
              </w:rPr>
              <w:t xml:space="preserve"> </w:t>
            </w:r>
            <w:r w:rsidRPr="00863DF7">
              <w:rPr>
                <w:rFonts w:ascii="GHEA Grapalat" w:hAnsi="GHEA Grapalat" w:cs="Arial"/>
                <w:sz w:val="20"/>
                <w:szCs w:val="20"/>
              </w:rPr>
              <w:t>`</w:t>
            </w:r>
            <w:r w:rsidR="007016F0" w:rsidRPr="00863DF7">
              <w:rPr>
                <w:rFonts w:ascii="GHEA Grapalat" w:hAnsi="GHEA Grapalat" w:cs="Sylfaen"/>
                <w:i/>
                <w:sz w:val="20"/>
                <w:szCs w:val="20"/>
              </w:rPr>
              <w:t xml:space="preserve"> </w:t>
            </w:r>
            <w:r w:rsidR="0082305D" w:rsidRPr="00863DF7">
              <w:rPr>
                <w:rFonts w:ascii="GHEA Grapalat" w:hAnsi="GHEA Grapalat"/>
                <w:b/>
                <w:bCs/>
                <w:i/>
                <w:sz w:val="22"/>
                <w:szCs w:val="22"/>
                <w:lang w:val="af-ZA"/>
              </w:rPr>
              <w:t xml:space="preserve"> </w:t>
            </w:r>
          </w:p>
        </w:tc>
      </w:tr>
      <w:tr w:rsidR="00595213" w:rsidRPr="00E6597C" w14:paraId="6484505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E3CEE" w14:textId="1E434A63"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lang w:val="hy-AM"/>
              </w:rPr>
              <w:t>5</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Վճարողի</w:t>
            </w:r>
            <w:proofErr w:type="spellEnd"/>
            <w:r w:rsidRPr="00863DF7">
              <w:rPr>
                <w:rFonts w:ascii="GHEA Grapalat" w:hAnsi="GHEA Grapalat" w:cs="Sylfaen"/>
                <w:sz w:val="20"/>
                <w:szCs w:val="20"/>
                <w:lang w:val="hy-AM"/>
              </w:rPr>
              <w:t xml:space="preserve">ն սպասարկող Ֆինանսական կազմակերպություն </w:t>
            </w:r>
            <w:r w:rsidRPr="00863DF7">
              <w:rPr>
                <w:rFonts w:ascii="GHEA Grapalat" w:hAnsi="GHEA Grapalat" w:cs="Sylfaen"/>
                <w:sz w:val="20"/>
                <w:szCs w:val="20"/>
              </w:rPr>
              <w:t>(</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բանկ</w:t>
            </w:r>
            <w:proofErr w:type="spellEnd"/>
            <w:r w:rsidRPr="00863DF7">
              <w:rPr>
                <w:rFonts w:ascii="GHEA Grapalat" w:hAnsi="GHEA Grapalat" w:cs="Sylfaen"/>
                <w:sz w:val="20"/>
                <w:szCs w:val="20"/>
              </w:rPr>
              <w:t>)</w:t>
            </w:r>
            <w:r w:rsidRPr="00863DF7">
              <w:rPr>
                <w:rFonts w:ascii="GHEA Grapalat" w:hAnsi="GHEA Grapalat" w:cs="Arial"/>
                <w:sz w:val="20"/>
                <w:szCs w:val="20"/>
              </w:rPr>
              <w:t>`</w:t>
            </w:r>
            <w:r w:rsidR="007016F0" w:rsidRPr="00863DF7">
              <w:rPr>
                <w:rFonts w:ascii="GHEA Grapalat" w:hAnsi="GHEA Grapalat" w:cs="Arial"/>
                <w:sz w:val="20"/>
                <w:szCs w:val="20"/>
              </w:rPr>
              <w:t xml:space="preserve"> </w:t>
            </w:r>
          </w:p>
        </w:tc>
      </w:tr>
      <w:tr w:rsidR="00595213" w:rsidRPr="00E6597C" w14:paraId="49B9DC3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C4B84" w14:textId="77777777" w:rsidR="00595213" w:rsidRPr="00863DF7" w:rsidRDefault="00595213" w:rsidP="0082305D">
            <w:pPr>
              <w:rPr>
                <w:rFonts w:ascii="GHEA Grapalat" w:hAnsi="GHEA Grapalat" w:cs="Arial"/>
                <w:sz w:val="20"/>
                <w:szCs w:val="20"/>
              </w:rPr>
            </w:pPr>
            <w:r w:rsidRPr="00863DF7">
              <w:rPr>
                <w:rFonts w:ascii="GHEA Grapalat" w:hAnsi="GHEA Grapalat" w:cs="Sylfaen"/>
                <w:sz w:val="20"/>
                <w:szCs w:val="20"/>
                <w:lang w:val="hy-AM"/>
              </w:rPr>
              <w:t>6</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Վճարողի</w:t>
            </w:r>
            <w:proofErr w:type="spellEnd"/>
            <w:r w:rsidRPr="00863DF7">
              <w:rPr>
                <w:rFonts w:ascii="GHEA Grapalat" w:hAnsi="GHEA Grapalat" w:cs="Sylfaen"/>
                <w:sz w:val="20"/>
                <w:szCs w:val="20"/>
                <w:lang w:val="hy-AM"/>
              </w:rPr>
              <w:t xml:space="preserve"> </w:t>
            </w:r>
            <w:proofErr w:type="spellStart"/>
            <w:r w:rsidRPr="00863DF7">
              <w:rPr>
                <w:rFonts w:ascii="GHEA Grapalat" w:hAnsi="GHEA Grapalat" w:cs="Sylfaen"/>
                <w:sz w:val="20"/>
                <w:szCs w:val="20"/>
              </w:rPr>
              <w:t>հաշվի</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համարը</w:t>
            </w:r>
            <w:proofErr w:type="spellEnd"/>
            <w:r w:rsidRPr="00863DF7">
              <w:rPr>
                <w:rFonts w:ascii="GHEA Grapalat" w:hAnsi="GHEA Grapalat" w:cs="Arial"/>
                <w:sz w:val="20"/>
                <w:szCs w:val="20"/>
              </w:rPr>
              <w:t>`</w:t>
            </w:r>
            <w:r w:rsidR="007016F0" w:rsidRPr="00863DF7">
              <w:rPr>
                <w:rFonts w:ascii="GHEA Grapalat" w:hAnsi="GHEA Grapalat" w:cs="Arial"/>
                <w:sz w:val="20"/>
                <w:szCs w:val="20"/>
              </w:rPr>
              <w:t xml:space="preserve">   </w:t>
            </w:r>
          </w:p>
        </w:tc>
      </w:tr>
      <w:tr w:rsidR="00595213" w:rsidRPr="00E6597C" w14:paraId="5B69AFE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42454E" w14:textId="77777777" w:rsidR="00595213" w:rsidRPr="00863DF7" w:rsidRDefault="00595213" w:rsidP="0082305D">
            <w:pPr>
              <w:rPr>
                <w:rFonts w:ascii="GHEA Grapalat" w:hAnsi="GHEA Grapalat" w:cs="Arial"/>
                <w:sz w:val="20"/>
                <w:szCs w:val="20"/>
              </w:rPr>
            </w:pPr>
            <w:r w:rsidRPr="00863DF7">
              <w:rPr>
                <w:rFonts w:ascii="GHEA Grapalat" w:hAnsi="GHEA Grapalat" w:cs="Sylfaen"/>
                <w:sz w:val="20"/>
                <w:szCs w:val="20"/>
                <w:lang w:val="hy-AM"/>
              </w:rPr>
              <w:t>7</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Վճարողի</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ՀՎՀՀ</w:t>
            </w:r>
            <w:r w:rsidRPr="00863DF7">
              <w:rPr>
                <w:rFonts w:ascii="GHEA Grapalat" w:hAnsi="GHEA Grapalat" w:cs="Arial"/>
                <w:sz w:val="20"/>
                <w:szCs w:val="20"/>
              </w:rPr>
              <w:t>`</w:t>
            </w:r>
            <w:r w:rsidR="007016F0" w:rsidRPr="00863DF7">
              <w:rPr>
                <w:rFonts w:ascii="GHEA Grapalat" w:hAnsi="GHEA Grapalat" w:cs="Arial"/>
                <w:sz w:val="20"/>
                <w:szCs w:val="20"/>
              </w:rPr>
              <w:t xml:space="preserve">   </w:t>
            </w:r>
          </w:p>
        </w:tc>
      </w:tr>
      <w:tr w:rsidR="00595213" w:rsidRPr="00E6597C" w14:paraId="0D132FE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8F1B33" w14:textId="77777777"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lang w:val="hy-AM"/>
              </w:rPr>
              <w:t>8</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Վճարողի</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ՀԾՀ</w:t>
            </w:r>
            <w:r w:rsidRPr="00863DF7">
              <w:rPr>
                <w:rFonts w:ascii="GHEA Grapalat" w:hAnsi="GHEA Grapalat" w:cs="Arial"/>
                <w:sz w:val="20"/>
                <w:szCs w:val="20"/>
              </w:rPr>
              <w:t>`</w:t>
            </w:r>
          </w:p>
        </w:tc>
      </w:tr>
      <w:tr w:rsidR="00595213" w:rsidRPr="00E6597C" w14:paraId="1F242E2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233A6" w14:textId="101B1102"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lang w:val="hy-AM"/>
              </w:rPr>
              <w:t>9</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Շահառու</w:t>
            </w:r>
            <w:proofErr w:type="spellEnd"/>
            <w:r w:rsidRPr="00863DF7">
              <w:rPr>
                <w:rFonts w:ascii="GHEA Grapalat" w:hAnsi="GHEA Grapalat" w:cs="Sylfaen"/>
                <w:sz w:val="20"/>
                <w:szCs w:val="20"/>
                <w:lang w:val="hy-AM"/>
              </w:rPr>
              <w:t>ի  անվանումը</w:t>
            </w:r>
            <w:r w:rsidRPr="00863DF7">
              <w:rPr>
                <w:rFonts w:ascii="GHEA Grapalat" w:hAnsi="GHEA Grapalat" w:cs="Sylfaen"/>
                <w:sz w:val="20"/>
                <w:szCs w:val="20"/>
              </w:rPr>
              <w:t>,</w:t>
            </w:r>
            <w:r w:rsidRPr="00863DF7">
              <w:rPr>
                <w:rFonts w:ascii="GHEA Grapalat" w:hAnsi="GHEA Grapalat" w:cs="Sylfaen"/>
                <w:sz w:val="20"/>
                <w:szCs w:val="20"/>
                <w:lang w:val="hy-AM"/>
              </w:rPr>
              <w:t xml:space="preserve"> կամ անուն ազգանուն </w:t>
            </w:r>
            <w:r w:rsidRPr="00863DF7">
              <w:rPr>
                <w:rFonts w:ascii="GHEA Grapalat" w:hAnsi="GHEA Grapalat" w:cs="Arial"/>
                <w:sz w:val="20"/>
                <w:szCs w:val="20"/>
              </w:rPr>
              <w:t>`</w:t>
            </w:r>
            <w:r w:rsidR="00863DF7" w:rsidRPr="00863DF7">
              <w:rPr>
                <w:rFonts w:ascii="GHEA Grapalat" w:hAnsi="GHEA Grapalat"/>
                <w:b/>
                <w:bCs/>
                <w:i/>
                <w:sz w:val="22"/>
                <w:szCs w:val="22"/>
                <w:lang w:val="af-ZA"/>
              </w:rPr>
              <w:t xml:space="preserve"> ՄՅԱՍՆԻԿՅԱՆԻ ԱՐԱՅԻ ԱՆՎԱՆ ՄԻՋՆԱԿԱՐԳ ԴՊՐՈՑ </w:t>
            </w:r>
            <w:r w:rsidR="00863DF7" w:rsidRPr="00863DF7">
              <w:rPr>
                <w:rFonts w:ascii="GHEA Grapalat" w:hAnsi="GHEA Grapalat"/>
                <w:b/>
                <w:bCs/>
                <w:sz w:val="22"/>
                <w:szCs w:val="22"/>
                <w:lang w:val="af-ZA"/>
              </w:rPr>
              <w:t>ՊՈԱԿ</w:t>
            </w:r>
          </w:p>
        </w:tc>
      </w:tr>
      <w:tr w:rsidR="00595213" w:rsidRPr="00E6597C" w14:paraId="2E4528A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B4AE6" w14:textId="77777777" w:rsidR="00595213" w:rsidRPr="00863DF7" w:rsidRDefault="00595213" w:rsidP="00CB0ADE">
            <w:pPr>
              <w:rPr>
                <w:rFonts w:ascii="GHEA Grapalat" w:hAnsi="GHEA Grapalat" w:cs="Sylfaen"/>
                <w:sz w:val="20"/>
                <w:szCs w:val="20"/>
                <w:lang w:val="ru-RU"/>
              </w:rPr>
            </w:pPr>
            <w:r w:rsidRPr="00863DF7">
              <w:rPr>
                <w:rFonts w:ascii="GHEA Grapalat" w:hAnsi="GHEA Grapalat" w:cs="Sylfaen"/>
                <w:sz w:val="20"/>
                <w:szCs w:val="20"/>
                <w:lang w:val="ru-RU"/>
              </w:rPr>
              <w:t xml:space="preserve">10. </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Շահառուի</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 xml:space="preserve"> ՀԾՀ</w:t>
            </w:r>
            <w:r w:rsidRPr="00863DF7">
              <w:rPr>
                <w:rFonts w:ascii="GHEA Grapalat" w:hAnsi="GHEA Grapalat" w:cs="Sylfaen"/>
                <w:sz w:val="20"/>
                <w:szCs w:val="20"/>
                <w:lang w:val="ru-RU"/>
              </w:rPr>
              <w:t xml:space="preserve"> (</w:t>
            </w:r>
            <w:r w:rsidRPr="00863DF7">
              <w:rPr>
                <w:rFonts w:ascii="GHEA Grapalat" w:hAnsi="GHEA Grapalat" w:cs="Sylfaen"/>
                <w:sz w:val="20"/>
                <w:szCs w:val="20"/>
                <w:lang w:val="hy-AM"/>
              </w:rPr>
              <w:t>չի լրացվում</w:t>
            </w:r>
            <w:r w:rsidRPr="00863DF7">
              <w:rPr>
                <w:rFonts w:ascii="GHEA Grapalat" w:hAnsi="GHEA Grapalat" w:cs="Sylfaen"/>
                <w:sz w:val="20"/>
                <w:szCs w:val="20"/>
                <w:lang w:val="ru-RU"/>
              </w:rPr>
              <w:t>)</w:t>
            </w:r>
          </w:p>
        </w:tc>
      </w:tr>
      <w:tr w:rsidR="00595213" w:rsidRPr="00E6597C" w14:paraId="41FCACE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4FDE3" w14:textId="366E473D"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lang w:val="hy-AM"/>
              </w:rPr>
              <w:t>11</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Շահառուի</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ՀՎՀՀ</w:t>
            </w:r>
            <w:r w:rsidRPr="00863DF7">
              <w:rPr>
                <w:rFonts w:ascii="GHEA Grapalat" w:hAnsi="GHEA Grapalat" w:cs="Arial"/>
                <w:sz w:val="20"/>
                <w:szCs w:val="20"/>
              </w:rPr>
              <w:t>`</w:t>
            </w:r>
            <w:r w:rsidR="007016F0" w:rsidRPr="00863DF7">
              <w:rPr>
                <w:rFonts w:ascii="GHEA Grapalat" w:hAnsi="GHEA Grapalat" w:cs="Arial"/>
                <w:sz w:val="20"/>
                <w:szCs w:val="20"/>
              </w:rPr>
              <w:t xml:space="preserve">   </w:t>
            </w:r>
            <w:r w:rsidR="00863DF7">
              <w:rPr>
                <w:rFonts w:ascii="GHEA Grapalat" w:hAnsi="GHEA Grapalat" w:cs="Arial"/>
                <w:sz w:val="20"/>
                <w:szCs w:val="20"/>
              </w:rPr>
              <w:t>04602207</w:t>
            </w:r>
          </w:p>
        </w:tc>
      </w:tr>
      <w:tr w:rsidR="00595213" w:rsidRPr="00E6597C" w14:paraId="5CD2059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82FA89" w14:textId="34CB531B"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hy-AM"/>
              </w:rPr>
              <w:t>2</w:t>
            </w:r>
            <w:r w:rsidRPr="00863DF7">
              <w:rPr>
                <w:rFonts w:ascii="GHEA Grapalat" w:hAnsi="GHEA Grapalat" w:cs="Sylfaen"/>
                <w:sz w:val="20"/>
                <w:szCs w:val="20"/>
              </w:rPr>
              <w:t>.</w:t>
            </w:r>
            <w:proofErr w:type="spellStart"/>
            <w:r w:rsidRPr="00863DF7">
              <w:rPr>
                <w:rFonts w:ascii="GHEA Grapalat" w:hAnsi="GHEA Grapalat" w:cs="Sylfaen"/>
                <w:sz w:val="20"/>
                <w:szCs w:val="20"/>
              </w:rPr>
              <w:t>Շահառուի</w:t>
            </w:r>
            <w:proofErr w:type="spellEnd"/>
            <w:r w:rsidRPr="00863DF7">
              <w:rPr>
                <w:rFonts w:ascii="GHEA Grapalat" w:hAnsi="GHEA Grapalat" w:cs="Sylfaen"/>
                <w:sz w:val="20"/>
                <w:szCs w:val="20"/>
                <w:lang w:val="hy-AM"/>
              </w:rPr>
              <w:t>ն</w:t>
            </w:r>
            <w:r w:rsidRPr="00863DF7">
              <w:rPr>
                <w:rFonts w:ascii="GHEA Grapalat" w:hAnsi="GHEA Grapalat" w:cs="Arial"/>
                <w:sz w:val="20"/>
                <w:szCs w:val="20"/>
              </w:rPr>
              <w:t xml:space="preserve"> </w:t>
            </w:r>
            <w:r w:rsidRPr="00863DF7">
              <w:rPr>
                <w:rFonts w:ascii="GHEA Grapalat" w:hAnsi="GHEA Grapalat" w:cs="Sylfaen"/>
                <w:sz w:val="20"/>
                <w:szCs w:val="20"/>
                <w:lang w:val="hy-AM"/>
              </w:rPr>
              <w:t xml:space="preserve"> սպասարկող Ֆինանսական կազմակերպություն</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բանկ</w:t>
            </w:r>
            <w:proofErr w:type="spellEnd"/>
            <w:r w:rsidRPr="00863DF7">
              <w:rPr>
                <w:rFonts w:ascii="GHEA Grapalat" w:hAnsi="GHEA Grapalat" w:cs="Sylfaen"/>
                <w:sz w:val="20"/>
                <w:szCs w:val="20"/>
              </w:rPr>
              <w:t>)</w:t>
            </w:r>
            <w:r w:rsidRPr="00863DF7">
              <w:rPr>
                <w:rFonts w:ascii="GHEA Grapalat" w:hAnsi="GHEA Grapalat" w:cs="Arial"/>
                <w:sz w:val="20"/>
                <w:szCs w:val="20"/>
              </w:rPr>
              <w:t>`</w:t>
            </w:r>
            <w:r w:rsidR="00863DF7" w:rsidRPr="00863DF7">
              <w:rPr>
                <w:rFonts w:ascii="GHEA Grapalat" w:hAnsi="GHEA Grapalat" w:cs="Arial"/>
                <w:sz w:val="20"/>
                <w:szCs w:val="20"/>
              </w:rPr>
              <w:t xml:space="preserve"> </w:t>
            </w:r>
            <w:proofErr w:type="spellStart"/>
            <w:r w:rsidR="00863DF7" w:rsidRPr="00863DF7">
              <w:rPr>
                <w:rFonts w:ascii="GHEA Grapalat" w:hAnsi="GHEA Grapalat" w:cs="Arial"/>
                <w:sz w:val="20"/>
                <w:szCs w:val="20"/>
              </w:rPr>
              <w:t>Կենտրոնական</w:t>
            </w:r>
            <w:proofErr w:type="spellEnd"/>
            <w:r w:rsidR="00863DF7" w:rsidRPr="00863DF7">
              <w:rPr>
                <w:rFonts w:ascii="GHEA Grapalat" w:hAnsi="GHEA Grapalat" w:cs="Arial"/>
                <w:sz w:val="20"/>
                <w:szCs w:val="20"/>
              </w:rPr>
              <w:t xml:space="preserve"> </w:t>
            </w:r>
            <w:proofErr w:type="spellStart"/>
            <w:r w:rsidR="00863DF7" w:rsidRPr="00863DF7">
              <w:rPr>
                <w:rFonts w:ascii="GHEA Grapalat" w:hAnsi="GHEA Grapalat" w:cs="Arial"/>
                <w:sz w:val="20"/>
                <w:szCs w:val="20"/>
              </w:rPr>
              <w:t>գանձապետական</w:t>
            </w:r>
            <w:proofErr w:type="spellEnd"/>
            <w:r w:rsidR="00863DF7" w:rsidRPr="00863DF7">
              <w:rPr>
                <w:rFonts w:ascii="GHEA Grapalat" w:hAnsi="GHEA Grapalat" w:cs="Arial"/>
                <w:sz w:val="20"/>
                <w:szCs w:val="20"/>
              </w:rPr>
              <w:t xml:space="preserve"> </w:t>
            </w:r>
            <w:proofErr w:type="spellStart"/>
            <w:r w:rsidR="00863DF7" w:rsidRPr="00863DF7">
              <w:rPr>
                <w:rFonts w:ascii="GHEA Grapalat" w:hAnsi="GHEA Grapalat" w:cs="Arial"/>
                <w:sz w:val="20"/>
                <w:szCs w:val="20"/>
              </w:rPr>
              <w:t>բածանմունք</w:t>
            </w:r>
            <w:proofErr w:type="spellEnd"/>
          </w:p>
        </w:tc>
      </w:tr>
      <w:tr w:rsidR="00595213" w:rsidRPr="00E6597C" w14:paraId="777B457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2DC8C1" w14:textId="0FE8847A"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hy-AM"/>
              </w:rPr>
              <w:t>3</w:t>
            </w:r>
            <w:r w:rsidRPr="00863DF7">
              <w:rPr>
                <w:rFonts w:ascii="GHEA Grapalat" w:hAnsi="GHEA Grapalat" w:cs="Sylfaen"/>
                <w:sz w:val="20"/>
                <w:szCs w:val="20"/>
              </w:rPr>
              <w:t>.</w:t>
            </w:r>
            <w:proofErr w:type="spellStart"/>
            <w:r w:rsidRPr="00863DF7">
              <w:rPr>
                <w:rFonts w:ascii="GHEA Grapalat" w:hAnsi="GHEA Grapalat" w:cs="Sylfaen"/>
                <w:sz w:val="20"/>
                <w:szCs w:val="20"/>
              </w:rPr>
              <w:t>Շահառուի</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հաշվի</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համարը</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հշ</w:t>
            </w:r>
            <w:r w:rsidRPr="00863DF7">
              <w:rPr>
                <w:rFonts w:ascii="GHEA Grapalat" w:hAnsi="GHEA Grapalat" w:cs="Arial"/>
                <w:sz w:val="20"/>
                <w:szCs w:val="20"/>
              </w:rPr>
              <w:t>.N</w:t>
            </w:r>
            <w:proofErr w:type="spellEnd"/>
            <w:r w:rsidRPr="00863DF7">
              <w:rPr>
                <w:rFonts w:ascii="GHEA Grapalat" w:hAnsi="GHEA Grapalat" w:cs="Arial"/>
                <w:sz w:val="20"/>
                <w:szCs w:val="20"/>
              </w:rPr>
              <w:t>)</w:t>
            </w:r>
            <w:r w:rsidR="00863DF7">
              <w:rPr>
                <w:rFonts w:ascii="GHEA Grapalat" w:hAnsi="GHEA Grapalat" w:cs="Arial"/>
                <w:sz w:val="20"/>
                <w:szCs w:val="20"/>
              </w:rPr>
              <w:t xml:space="preserve"> 900478000012</w:t>
            </w:r>
          </w:p>
        </w:tc>
      </w:tr>
      <w:tr w:rsidR="00595213" w:rsidRPr="00E6597C" w14:paraId="766FB6E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5C126" w14:textId="77777777"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hy-AM"/>
              </w:rPr>
              <w:t>4</w:t>
            </w:r>
            <w:r w:rsidRPr="00863DF7">
              <w:rPr>
                <w:rFonts w:ascii="GHEA Grapalat" w:hAnsi="GHEA Grapalat" w:cs="Sylfaen"/>
                <w:sz w:val="20"/>
                <w:szCs w:val="20"/>
              </w:rPr>
              <w:t>.</w:t>
            </w:r>
            <w:proofErr w:type="spellStart"/>
            <w:r w:rsidRPr="00863DF7">
              <w:rPr>
                <w:rFonts w:ascii="GHEA Grapalat" w:hAnsi="GHEA Grapalat" w:cs="Sylfaen"/>
                <w:sz w:val="20"/>
                <w:szCs w:val="20"/>
              </w:rPr>
              <w:t>Գումարը</w:t>
            </w:r>
            <w:proofErr w:type="spellEnd"/>
            <w:r w:rsidRPr="00863DF7">
              <w:rPr>
                <w:rFonts w:ascii="GHEA Grapalat" w:hAnsi="GHEA Grapalat" w:cs="Arial"/>
                <w:sz w:val="20"/>
                <w:szCs w:val="20"/>
              </w:rPr>
              <w:t xml:space="preserve"> </w:t>
            </w:r>
            <w:r w:rsidRPr="00863DF7">
              <w:rPr>
                <w:rFonts w:ascii="GHEA Grapalat" w:hAnsi="GHEA Grapalat" w:cs="Arial"/>
                <w:sz w:val="20"/>
                <w:szCs w:val="20"/>
                <w:lang w:val="ru-RU"/>
              </w:rPr>
              <w:t>(</w:t>
            </w:r>
            <w:proofErr w:type="spellStart"/>
            <w:r w:rsidRPr="00863DF7">
              <w:rPr>
                <w:rFonts w:ascii="GHEA Grapalat" w:hAnsi="GHEA Grapalat" w:cs="Sylfaen"/>
                <w:sz w:val="20"/>
                <w:szCs w:val="20"/>
              </w:rPr>
              <w:t>թվերով</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և</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բառերով</w:t>
            </w:r>
            <w:proofErr w:type="spellEnd"/>
            <w:r w:rsidRPr="00863DF7">
              <w:rPr>
                <w:rFonts w:ascii="GHEA Grapalat" w:hAnsi="GHEA Grapalat" w:cs="Sylfaen"/>
                <w:sz w:val="20"/>
                <w:szCs w:val="20"/>
                <w:lang w:val="ru-RU"/>
              </w:rPr>
              <w:t>)</w:t>
            </w:r>
            <w:r w:rsidRPr="00863DF7">
              <w:rPr>
                <w:rFonts w:ascii="GHEA Grapalat" w:hAnsi="GHEA Grapalat" w:cs="Arial"/>
                <w:sz w:val="20"/>
                <w:szCs w:val="20"/>
              </w:rPr>
              <w:t>`</w:t>
            </w:r>
          </w:p>
        </w:tc>
      </w:tr>
      <w:tr w:rsidR="00595213" w:rsidRPr="00E6597C" w14:paraId="275F5EA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C7BB0B"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t xml:space="preserve">15. </w:t>
            </w:r>
            <w:r w:rsidRPr="00863DF7">
              <w:rPr>
                <w:rFonts w:ascii="GHEA Grapalat" w:hAnsi="GHEA Grapalat" w:cs="Sylfaen"/>
                <w:sz w:val="20"/>
                <w:szCs w:val="20"/>
                <w:lang w:val="hy-AM"/>
              </w:rPr>
              <w:t xml:space="preserve">Ակցեպտավորված գումարը՝ </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թվերով</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և</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բառերով</w:t>
            </w:r>
            <w:proofErr w:type="spellEnd"/>
            <w:r w:rsidRPr="00863DF7">
              <w:rPr>
                <w:rFonts w:ascii="GHEA Grapalat" w:hAnsi="GHEA Grapalat" w:cs="Sylfaen"/>
                <w:sz w:val="20"/>
                <w:szCs w:val="20"/>
              </w:rPr>
              <w:t>)</w:t>
            </w:r>
            <w:r w:rsidRPr="00863DF7">
              <w:rPr>
                <w:rFonts w:ascii="GHEA Grapalat" w:hAnsi="GHEA Grapalat" w:cs="Sylfaen"/>
                <w:sz w:val="20"/>
                <w:szCs w:val="20"/>
                <w:lang w:val="hy-AM"/>
              </w:rPr>
              <w:t xml:space="preserve">  </w:t>
            </w:r>
            <w:r w:rsidRPr="00863DF7">
              <w:rPr>
                <w:rFonts w:ascii="GHEA Grapalat" w:hAnsi="GHEA Grapalat" w:cs="Sylfaen"/>
                <w:sz w:val="20"/>
                <w:szCs w:val="20"/>
              </w:rPr>
              <w:t>(</w:t>
            </w:r>
            <w:r w:rsidRPr="00863DF7">
              <w:rPr>
                <w:rFonts w:ascii="GHEA Grapalat" w:hAnsi="GHEA Grapalat" w:cs="Sylfaen"/>
                <w:sz w:val="20"/>
                <w:szCs w:val="20"/>
                <w:lang w:val="hy-AM"/>
              </w:rPr>
              <w:t>նախատեսված է նշված գումարի մասնակի ակցեպտի համար, որը չի կիրառվում</w:t>
            </w:r>
            <w:r w:rsidRPr="00863DF7">
              <w:rPr>
                <w:rFonts w:ascii="GHEA Grapalat" w:hAnsi="GHEA Grapalat" w:cs="Sylfaen"/>
                <w:sz w:val="20"/>
                <w:szCs w:val="20"/>
              </w:rPr>
              <w:t>)</w:t>
            </w:r>
          </w:p>
        </w:tc>
      </w:tr>
      <w:tr w:rsidR="00595213" w:rsidRPr="00E6597C" w14:paraId="08D738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EF55A" w14:textId="77777777"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ru-RU"/>
              </w:rPr>
              <w:t>6</w:t>
            </w:r>
            <w:r w:rsidRPr="00863DF7">
              <w:rPr>
                <w:rFonts w:ascii="GHEA Grapalat" w:hAnsi="GHEA Grapalat" w:cs="Sylfaen"/>
                <w:sz w:val="20"/>
                <w:szCs w:val="20"/>
              </w:rPr>
              <w:t>.</w:t>
            </w:r>
            <w:proofErr w:type="spellStart"/>
            <w:r w:rsidRPr="00863DF7">
              <w:rPr>
                <w:rFonts w:ascii="GHEA Grapalat" w:hAnsi="GHEA Grapalat" w:cs="Sylfaen"/>
                <w:sz w:val="20"/>
                <w:szCs w:val="20"/>
              </w:rPr>
              <w:t>Արժույթը</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բառերով</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և</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կոդով</w:t>
            </w:r>
            <w:proofErr w:type="spellEnd"/>
            <w:r w:rsidRPr="00863DF7">
              <w:rPr>
                <w:rFonts w:ascii="GHEA Grapalat" w:hAnsi="GHEA Grapalat" w:cs="Arial"/>
                <w:sz w:val="20"/>
                <w:szCs w:val="20"/>
              </w:rPr>
              <w:t>)`</w:t>
            </w:r>
          </w:p>
        </w:tc>
      </w:tr>
      <w:tr w:rsidR="00595213" w:rsidRPr="00E6597C" w14:paraId="68E02DB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9FE9FB" w14:textId="77777777" w:rsidR="00595213" w:rsidRPr="00863DF7" w:rsidRDefault="00595213" w:rsidP="00CB0ADE">
            <w:pPr>
              <w:rPr>
                <w:rFonts w:ascii="GHEA Grapalat" w:hAnsi="GHEA Grapalat" w:cs="Arial"/>
                <w:sz w:val="20"/>
                <w:szCs w:val="20"/>
                <w:lang w:val="hy-AM"/>
              </w:rPr>
            </w:pPr>
            <w:r w:rsidRPr="00863DF7">
              <w:rPr>
                <w:rFonts w:ascii="GHEA Grapalat" w:hAnsi="GHEA Grapalat" w:cs="Sylfaen"/>
                <w:sz w:val="20"/>
                <w:szCs w:val="20"/>
              </w:rPr>
              <w:t>1</w:t>
            </w:r>
            <w:r w:rsidRPr="00863DF7">
              <w:rPr>
                <w:rFonts w:ascii="GHEA Grapalat" w:hAnsi="GHEA Grapalat" w:cs="Sylfaen"/>
                <w:sz w:val="20"/>
                <w:szCs w:val="20"/>
                <w:lang w:val="hy-AM"/>
              </w:rPr>
              <w:t>7</w:t>
            </w:r>
            <w:r w:rsidRPr="00863DF7">
              <w:rPr>
                <w:rFonts w:ascii="GHEA Grapalat" w:hAnsi="GHEA Grapalat" w:cs="Sylfaen"/>
                <w:sz w:val="20"/>
                <w:szCs w:val="20"/>
              </w:rPr>
              <w:t>.</w:t>
            </w:r>
            <w:proofErr w:type="spellStart"/>
            <w:r w:rsidRPr="00863DF7">
              <w:rPr>
                <w:rFonts w:ascii="GHEA Grapalat" w:hAnsi="GHEA Grapalat" w:cs="Sylfaen"/>
                <w:sz w:val="20"/>
                <w:szCs w:val="20"/>
              </w:rPr>
              <w:t>Գործարքի</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վճարման</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նպատակը</w:t>
            </w:r>
            <w:proofErr w:type="spellEnd"/>
            <w:r w:rsidRPr="00863DF7">
              <w:rPr>
                <w:rFonts w:ascii="GHEA Grapalat" w:hAnsi="GHEA Grapalat" w:cs="Arial"/>
                <w:sz w:val="20"/>
                <w:szCs w:val="20"/>
              </w:rPr>
              <w:t>`</w:t>
            </w:r>
            <w:r w:rsidRPr="00863DF7">
              <w:rPr>
                <w:rFonts w:ascii="GHEA Grapalat" w:hAnsi="GHEA Grapalat" w:cs="Arial"/>
                <w:sz w:val="20"/>
                <w:szCs w:val="20"/>
                <w:lang w:val="hy-AM"/>
              </w:rPr>
              <w:t xml:space="preserve">  </w:t>
            </w:r>
            <w:r w:rsidRPr="00863DF7">
              <w:rPr>
                <w:rFonts w:ascii="GHEA Grapalat" w:hAnsi="GHEA Grapalat" w:cs="Sylfaen"/>
                <w:bCs/>
                <w:i/>
                <w:sz w:val="20"/>
                <w:szCs w:val="20"/>
              </w:rPr>
              <w:t>(</w:t>
            </w:r>
            <w:proofErr w:type="spellStart"/>
            <w:r w:rsidR="00631658" w:rsidRPr="00863DF7">
              <w:rPr>
                <w:rFonts w:ascii="GHEA Grapalat" w:hAnsi="GHEA Grapalat" w:cs="Sylfaen"/>
                <w:bCs/>
                <w:i/>
                <w:sz w:val="20"/>
                <w:szCs w:val="20"/>
              </w:rPr>
              <w:t>որակավորման</w:t>
            </w:r>
            <w:proofErr w:type="spellEnd"/>
            <w:r w:rsidR="00631658" w:rsidRPr="00863DF7">
              <w:rPr>
                <w:rFonts w:ascii="GHEA Grapalat" w:hAnsi="GHEA Grapalat" w:cs="Sylfaen"/>
                <w:bCs/>
                <w:i/>
                <w:sz w:val="20"/>
                <w:szCs w:val="20"/>
              </w:rPr>
              <w:t xml:space="preserve"> </w:t>
            </w:r>
            <w:proofErr w:type="spellStart"/>
            <w:r w:rsidR="00631658" w:rsidRPr="00863DF7">
              <w:rPr>
                <w:rFonts w:ascii="GHEA Grapalat" w:hAnsi="GHEA Grapalat" w:cs="Sylfaen"/>
                <w:bCs/>
                <w:i/>
                <w:sz w:val="20"/>
                <w:szCs w:val="20"/>
              </w:rPr>
              <w:t>ա</w:t>
            </w:r>
            <w:r w:rsidRPr="00863DF7">
              <w:rPr>
                <w:rFonts w:ascii="GHEA Grapalat" w:hAnsi="GHEA Grapalat" w:cs="Sylfaen"/>
                <w:bCs/>
                <w:i/>
                <w:sz w:val="20"/>
                <w:szCs w:val="20"/>
              </w:rPr>
              <w:t>պահովմ</w:t>
            </w:r>
            <w:proofErr w:type="spellEnd"/>
            <w:r w:rsidRPr="00863DF7">
              <w:rPr>
                <w:rFonts w:ascii="GHEA Grapalat" w:hAnsi="GHEA Grapalat" w:cs="Sylfaen"/>
                <w:bCs/>
                <w:i/>
                <w:sz w:val="20"/>
                <w:szCs w:val="20"/>
                <w:lang w:val="hy-AM"/>
              </w:rPr>
              <w:t>ան համար</w:t>
            </w:r>
            <w:r w:rsidRPr="00863DF7">
              <w:rPr>
                <w:rFonts w:ascii="GHEA Grapalat" w:hAnsi="GHEA Grapalat" w:cs="Sylfaen"/>
                <w:bCs/>
                <w:i/>
                <w:sz w:val="20"/>
                <w:szCs w:val="20"/>
              </w:rPr>
              <w:t>)</w:t>
            </w:r>
          </w:p>
        </w:tc>
      </w:tr>
      <w:tr w:rsidR="00595213" w:rsidRPr="00E6597C" w14:paraId="63BE67A5"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B464554" w14:textId="77777777" w:rsidR="00595213" w:rsidRPr="00863DF7" w:rsidRDefault="00595213"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hy-AM"/>
              </w:rPr>
              <w:t>8</w:t>
            </w:r>
            <w:r w:rsidRPr="00863DF7">
              <w:rPr>
                <w:rFonts w:ascii="GHEA Grapalat" w:hAnsi="GHEA Grapalat" w:cs="Sylfaen"/>
                <w:sz w:val="20"/>
                <w:szCs w:val="20"/>
              </w:rPr>
              <w:t xml:space="preserve">. </w:t>
            </w:r>
            <w:r w:rsidRPr="00863DF7">
              <w:rPr>
                <w:rFonts w:ascii="GHEA Grapalat" w:hAnsi="GHEA Grapalat" w:cs="Sylfaen"/>
                <w:sz w:val="20"/>
                <w:szCs w:val="20"/>
                <w:lang w:val="hy-AM"/>
              </w:rPr>
              <w:t xml:space="preserve">Վճարման կատարման հիմքերը՝ </w:t>
            </w:r>
            <w:r w:rsidRPr="00863DF7">
              <w:rPr>
                <w:rFonts w:ascii="GHEA Grapalat" w:hAnsi="GHEA Grapalat" w:cs="Sylfaen"/>
                <w:sz w:val="20"/>
                <w:szCs w:val="20"/>
              </w:rPr>
              <w:t>(</w:t>
            </w:r>
            <w:r w:rsidRPr="00863DF7">
              <w:rPr>
                <w:rFonts w:ascii="GHEA Grapalat" w:hAnsi="GHEA Grapalat" w:cs="Sylfaen"/>
                <w:sz w:val="20"/>
                <w:szCs w:val="20"/>
                <w:lang w:val="hy-AM"/>
              </w:rPr>
              <w:t>Փաստաթղթերի</w:t>
            </w:r>
            <w:r w:rsidRPr="00863DF7">
              <w:rPr>
                <w:rFonts w:ascii="GHEA Grapalat" w:hAnsi="GHEA Grapalat" w:cs="Arial"/>
                <w:sz w:val="20"/>
                <w:szCs w:val="20"/>
                <w:lang w:val="hy-AM"/>
              </w:rPr>
              <w:t xml:space="preserve"> անվանումը</w:t>
            </w:r>
            <w:r w:rsidRPr="00863DF7">
              <w:rPr>
                <w:rFonts w:ascii="GHEA Grapalat" w:hAnsi="GHEA Grapalat" w:cs="Arial"/>
                <w:sz w:val="20"/>
                <w:szCs w:val="20"/>
              </w:rPr>
              <w:t>,</w:t>
            </w:r>
            <w:r w:rsidRPr="00863DF7">
              <w:rPr>
                <w:rFonts w:ascii="GHEA Grapalat" w:hAnsi="GHEA Grapalat" w:cs="Arial"/>
                <w:sz w:val="20"/>
                <w:szCs w:val="20"/>
                <w:lang w:val="hy-AM"/>
              </w:rPr>
              <w:t xml:space="preserve"> այդ թվում՝ տուժանքի մասին համաձայնագիրը, </w:t>
            </w:r>
            <w:r w:rsidRPr="00863DF7">
              <w:rPr>
                <w:rFonts w:ascii="GHEA Grapalat" w:hAnsi="GHEA Grapalat" w:cs="Sylfaen"/>
                <w:sz w:val="20"/>
                <w:szCs w:val="20"/>
                <w:lang w:val="hy-AM"/>
              </w:rPr>
              <w:t>դրանց</w:t>
            </w:r>
            <w:r w:rsidRPr="00863DF7">
              <w:rPr>
                <w:rFonts w:ascii="GHEA Grapalat" w:hAnsi="GHEA Grapalat" w:cs="Arial"/>
                <w:sz w:val="20"/>
                <w:szCs w:val="20"/>
                <w:lang w:val="hy-AM"/>
              </w:rPr>
              <w:t xml:space="preserve"> </w:t>
            </w:r>
            <w:r w:rsidRPr="00863DF7">
              <w:rPr>
                <w:rFonts w:ascii="GHEA Grapalat" w:hAnsi="GHEA Grapalat" w:cs="Sylfaen"/>
                <w:sz w:val="20"/>
                <w:szCs w:val="20"/>
                <w:lang w:val="hy-AM"/>
              </w:rPr>
              <w:t>համարները</w:t>
            </w:r>
            <w:r w:rsidRPr="00863DF7">
              <w:rPr>
                <w:rFonts w:ascii="GHEA Grapalat" w:hAnsi="GHEA Grapalat" w:cs="Arial"/>
                <w:sz w:val="20"/>
                <w:szCs w:val="20"/>
                <w:lang w:val="hy-AM"/>
              </w:rPr>
              <w:t>,</w:t>
            </w:r>
            <w:r w:rsidRPr="00863DF7">
              <w:rPr>
                <w:rFonts w:ascii="GHEA Grapalat" w:hAnsi="GHEA Grapalat" w:cs="Arial"/>
                <w:sz w:val="20"/>
                <w:szCs w:val="20"/>
              </w:rPr>
              <w:t xml:space="preserve"> </w:t>
            </w:r>
            <w:r w:rsidRPr="00863DF7">
              <w:rPr>
                <w:rFonts w:ascii="GHEA Grapalat" w:hAnsi="GHEA Grapalat" w:cs="Sylfaen"/>
                <w:sz w:val="20"/>
                <w:szCs w:val="20"/>
                <w:lang w:val="hy-AM"/>
              </w:rPr>
              <w:t>պ</w:t>
            </w:r>
            <w:proofErr w:type="spellStart"/>
            <w:r w:rsidRPr="00863DF7">
              <w:rPr>
                <w:rFonts w:ascii="GHEA Grapalat" w:hAnsi="GHEA Grapalat" w:cs="Sylfaen"/>
                <w:sz w:val="20"/>
                <w:szCs w:val="20"/>
              </w:rPr>
              <w:t>այմանագրի</w:t>
            </w:r>
            <w:proofErr w:type="spellEnd"/>
            <w:r w:rsidRPr="00863DF7">
              <w:rPr>
                <w:rFonts w:ascii="GHEA Grapalat" w:hAnsi="GHEA Grapalat" w:cs="Sylfaen"/>
                <w:sz w:val="20"/>
                <w:szCs w:val="20"/>
              </w:rPr>
              <w:t xml:space="preserve"> </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ծածկագիրը</w:t>
            </w:r>
            <w:proofErr w:type="spellEnd"/>
            <w:r w:rsidRPr="00863DF7">
              <w:rPr>
                <w:rFonts w:ascii="GHEA Grapalat" w:hAnsi="GHEA Grapalat" w:cs="Arial"/>
                <w:sz w:val="20"/>
                <w:szCs w:val="20"/>
                <w:lang w:val="hy-AM"/>
              </w:rPr>
              <w:t xml:space="preserve"> որի հիման վրա կատարվում է  գանձումը</w:t>
            </w:r>
            <w:r w:rsidRPr="00863DF7">
              <w:rPr>
                <w:rFonts w:ascii="GHEA Grapalat" w:hAnsi="GHEA Grapalat" w:cs="Arial"/>
                <w:sz w:val="20"/>
                <w:szCs w:val="20"/>
              </w:rPr>
              <w:t>)</w:t>
            </w:r>
            <w:r w:rsidRPr="00863DF7">
              <w:rPr>
                <w:rFonts w:ascii="GHEA Grapalat" w:hAnsi="GHEA Grapalat" w:cs="Sylfaen"/>
                <w:sz w:val="20"/>
                <w:szCs w:val="20"/>
              </w:rPr>
              <w:t>`</w:t>
            </w:r>
          </w:p>
          <w:p w14:paraId="51DE99C8" w14:textId="77777777" w:rsidR="00595213" w:rsidRPr="00863DF7" w:rsidRDefault="00595213" w:rsidP="00CB0ADE">
            <w:pPr>
              <w:rPr>
                <w:rFonts w:ascii="GHEA Grapalat" w:hAnsi="GHEA Grapalat" w:cs="Arial"/>
                <w:sz w:val="20"/>
                <w:szCs w:val="20"/>
              </w:rPr>
            </w:pPr>
          </w:p>
        </w:tc>
      </w:tr>
      <w:tr w:rsidR="00595213" w:rsidRPr="00E6597C" w14:paraId="480A665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A9B048D" w14:textId="77777777" w:rsidR="00595213" w:rsidRPr="00863DF7" w:rsidRDefault="00595213" w:rsidP="00CB0ADE">
            <w:pPr>
              <w:rPr>
                <w:rFonts w:ascii="GHEA Grapalat" w:hAnsi="GHEA Grapalat" w:cs="Arial"/>
                <w:sz w:val="20"/>
                <w:szCs w:val="20"/>
                <w:lang w:val="hy-AM"/>
              </w:rPr>
            </w:pPr>
          </w:p>
        </w:tc>
      </w:tr>
      <w:tr w:rsidR="00595213" w:rsidRPr="00E6597C" w14:paraId="30C18F6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06197C" w14:textId="77777777" w:rsidR="00595213" w:rsidRPr="00863DF7" w:rsidRDefault="00595213" w:rsidP="00CB0ADE">
            <w:pPr>
              <w:rPr>
                <w:rFonts w:ascii="GHEA Grapalat" w:hAnsi="GHEA Grapalat" w:cs="Sylfaen"/>
                <w:sz w:val="20"/>
                <w:szCs w:val="20"/>
                <w:lang w:val="hy-AM"/>
              </w:rPr>
            </w:pPr>
            <w:r w:rsidRPr="00863DF7">
              <w:rPr>
                <w:rFonts w:ascii="GHEA Grapalat" w:hAnsi="GHEA Grapalat" w:cs="Sylfaen"/>
                <w:sz w:val="20"/>
                <w:szCs w:val="20"/>
                <w:lang w:val="hy-AM"/>
              </w:rPr>
              <w:t>19. Վճարման պայմանները՝                                &lt;ակցեպտավորված վճարում&gt;</w:t>
            </w:r>
          </w:p>
          <w:p w14:paraId="4F0C951E" w14:textId="77777777" w:rsidR="00595213" w:rsidRPr="00863DF7" w:rsidRDefault="00595213" w:rsidP="00CB0ADE">
            <w:pPr>
              <w:rPr>
                <w:rFonts w:ascii="GHEA Grapalat" w:hAnsi="GHEA Grapalat" w:cs="Sylfaen"/>
                <w:sz w:val="20"/>
                <w:szCs w:val="20"/>
                <w:lang w:val="ru-RU"/>
              </w:rPr>
            </w:pPr>
          </w:p>
        </w:tc>
      </w:tr>
      <w:tr w:rsidR="00595213" w:rsidRPr="00E6597C" w14:paraId="5CFDCEE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A6D3F6"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lang w:val="hy-AM"/>
              </w:rPr>
              <w:t xml:space="preserve">20. Առդիր էջերի քանակը՝    </w:t>
            </w:r>
            <w:r w:rsidRPr="00863DF7">
              <w:rPr>
                <w:rFonts w:ascii="GHEA Grapalat" w:hAnsi="GHEA Grapalat" w:cs="Arial"/>
                <w:sz w:val="20"/>
                <w:szCs w:val="20"/>
              </w:rPr>
              <w:t xml:space="preserve">--- </w:t>
            </w:r>
            <w:r w:rsidRPr="00863DF7">
              <w:rPr>
                <w:rFonts w:ascii="GHEA Grapalat" w:hAnsi="GHEA Grapalat" w:cs="Arial"/>
                <w:sz w:val="20"/>
                <w:szCs w:val="20"/>
                <w:lang w:val="hy-AM"/>
              </w:rPr>
              <w:t xml:space="preserve">    </w:t>
            </w:r>
            <w:proofErr w:type="spellStart"/>
            <w:r w:rsidRPr="00863DF7">
              <w:rPr>
                <w:rFonts w:ascii="GHEA Grapalat" w:hAnsi="GHEA Grapalat" w:cs="Sylfaen"/>
                <w:sz w:val="20"/>
                <w:szCs w:val="20"/>
              </w:rPr>
              <w:t>էջ</w:t>
            </w:r>
            <w:proofErr w:type="spellEnd"/>
          </w:p>
          <w:p w14:paraId="771E35AB" w14:textId="77777777" w:rsidR="00595213" w:rsidRPr="00863DF7" w:rsidRDefault="00595213" w:rsidP="00CB0ADE">
            <w:pPr>
              <w:rPr>
                <w:rFonts w:ascii="GHEA Grapalat" w:hAnsi="GHEA Grapalat" w:cs="Sylfaen"/>
                <w:sz w:val="20"/>
                <w:szCs w:val="20"/>
                <w:lang w:val="hy-AM"/>
              </w:rPr>
            </w:pPr>
          </w:p>
        </w:tc>
      </w:tr>
      <w:tr w:rsidR="00595213" w:rsidRPr="00E6597C" w14:paraId="5DA8E5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FF6DEB7" w14:textId="77777777" w:rsidR="00595213" w:rsidRPr="00863DF7" w:rsidRDefault="00595213" w:rsidP="00CB0ADE">
            <w:pPr>
              <w:rPr>
                <w:rFonts w:ascii="GHEA Grapalat" w:hAnsi="GHEA Grapalat" w:cs="Sylfaen"/>
                <w:sz w:val="20"/>
                <w:szCs w:val="20"/>
              </w:rPr>
            </w:pPr>
            <w:r w:rsidRPr="00863DF7">
              <w:rPr>
                <w:rFonts w:ascii="Courier New" w:hAnsi="Courier New" w:cs="Courier New"/>
                <w:sz w:val="20"/>
                <w:szCs w:val="20"/>
              </w:rPr>
              <w:t> </w:t>
            </w:r>
            <w:r w:rsidRPr="00863DF7">
              <w:rPr>
                <w:rFonts w:ascii="GHEA Grapalat" w:hAnsi="GHEA Grapalat" w:cs="Arial"/>
                <w:sz w:val="20"/>
                <w:szCs w:val="20"/>
                <w:lang w:val="hy-AM"/>
              </w:rPr>
              <w:t>22</w:t>
            </w:r>
            <w:r w:rsidRPr="00863DF7">
              <w:rPr>
                <w:rFonts w:ascii="GHEA Grapalat" w:hAnsi="GHEA Grapalat" w:cs="Arial"/>
                <w:sz w:val="20"/>
                <w:szCs w:val="20"/>
              </w:rPr>
              <w:t>.</w:t>
            </w:r>
            <w:r w:rsidRPr="00863DF7">
              <w:rPr>
                <w:rFonts w:ascii="GHEA Grapalat" w:hAnsi="GHEA Grapalat" w:cs="Sylfaen"/>
                <w:sz w:val="20"/>
                <w:szCs w:val="20"/>
              </w:rPr>
              <w:t xml:space="preserve">ա. </w:t>
            </w:r>
            <w:proofErr w:type="spellStart"/>
            <w:r w:rsidRPr="00863DF7">
              <w:rPr>
                <w:rFonts w:ascii="GHEA Grapalat" w:hAnsi="GHEA Grapalat" w:cs="Sylfaen"/>
                <w:sz w:val="20"/>
                <w:szCs w:val="20"/>
              </w:rPr>
              <w:t>Շահառուի</w:t>
            </w:r>
            <w:proofErr w:type="spellEnd"/>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ստորագրությունները</w:t>
            </w:r>
            <w:proofErr w:type="spellEnd"/>
          </w:p>
          <w:p w14:paraId="0CCADCD0" w14:textId="77777777" w:rsidR="00595213" w:rsidRPr="00863DF7" w:rsidRDefault="00595213" w:rsidP="00CB0ADE">
            <w:pPr>
              <w:rPr>
                <w:rFonts w:ascii="GHEA Grapalat" w:hAnsi="GHEA Grapalat" w:cs="Sylfaen"/>
                <w:sz w:val="20"/>
                <w:szCs w:val="20"/>
              </w:rPr>
            </w:pPr>
          </w:p>
          <w:p w14:paraId="5D85D23B" w14:textId="77777777" w:rsidR="00595213" w:rsidRPr="00863DF7" w:rsidRDefault="00595213" w:rsidP="00CB0ADE">
            <w:pPr>
              <w:jc w:val="right"/>
              <w:rPr>
                <w:rFonts w:ascii="GHEA Grapalat" w:hAnsi="GHEA Grapalat" w:cs="Tahoma"/>
                <w:sz w:val="20"/>
                <w:szCs w:val="20"/>
              </w:rPr>
            </w:pPr>
            <w:r w:rsidRPr="00863DF7">
              <w:rPr>
                <w:rFonts w:ascii="GHEA Grapalat" w:hAnsi="GHEA Grapalat" w:cs="Tahoma"/>
                <w:sz w:val="20"/>
                <w:szCs w:val="20"/>
              </w:rPr>
              <w:t>/____________________/</w:t>
            </w:r>
          </w:p>
          <w:p w14:paraId="71DF03E3" w14:textId="77777777" w:rsidR="00595213" w:rsidRPr="00863DF7" w:rsidRDefault="00595213" w:rsidP="00CB0ADE">
            <w:pPr>
              <w:rPr>
                <w:rFonts w:ascii="GHEA Grapalat" w:hAnsi="GHEA Grapalat" w:cs="Tahoma"/>
                <w:sz w:val="20"/>
                <w:szCs w:val="20"/>
              </w:rPr>
            </w:pPr>
          </w:p>
          <w:p w14:paraId="13A50F3B" w14:textId="77777777" w:rsidR="00595213" w:rsidRPr="00863DF7" w:rsidRDefault="00595213" w:rsidP="00CB0ADE">
            <w:pPr>
              <w:rPr>
                <w:rFonts w:ascii="GHEA Grapalat" w:hAnsi="GHEA Grapalat" w:cs="Sylfaen"/>
                <w:sz w:val="20"/>
                <w:szCs w:val="20"/>
              </w:rPr>
            </w:pPr>
          </w:p>
          <w:p w14:paraId="3E461656" w14:textId="77777777" w:rsidR="00595213" w:rsidRPr="00863DF7" w:rsidRDefault="00595213" w:rsidP="00CB0ADE">
            <w:pPr>
              <w:jc w:val="right"/>
              <w:rPr>
                <w:rFonts w:ascii="GHEA Grapalat" w:hAnsi="GHEA Grapalat" w:cs="Sylfaen"/>
                <w:sz w:val="20"/>
                <w:szCs w:val="20"/>
              </w:rPr>
            </w:pPr>
            <w:r w:rsidRPr="00863DF7">
              <w:rPr>
                <w:rFonts w:ascii="GHEA Grapalat" w:hAnsi="GHEA Grapalat" w:cs="Tahoma"/>
                <w:sz w:val="20"/>
                <w:szCs w:val="20"/>
              </w:rPr>
              <w:t>/____________________/</w:t>
            </w:r>
          </w:p>
          <w:p w14:paraId="21D3BB29" w14:textId="77777777" w:rsidR="00595213" w:rsidRPr="00863DF7" w:rsidRDefault="00595213" w:rsidP="00CB0ADE">
            <w:pPr>
              <w:rPr>
                <w:rFonts w:ascii="GHEA Grapalat" w:hAnsi="GHEA Grapalat" w:cs="Sylfaen"/>
                <w:sz w:val="20"/>
                <w:szCs w:val="20"/>
              </w:rPr>
            </w:pPr>
          </w:p>
          <w:p w14:paraId="52BFC62C"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lang w:val="hy-AM"/>
              </w:rPr>
              <w:t>22</w:t>
            </w:r>
            <w:r w:rsidRPr="00863DF7">
              <w:rPr>
                <w:rFonts w:ascii="GHEA Grapalat" w:hAnsi="GHEA Grapalat" w:cs="Sylfaen"/>
                <w:sz w:val="20"/>
                <w:szCs w:val="20"/>
              </w:rPr>
              <w:t>.բ.</w:t>
            </w:r>
          </w:p>
          <w:p w14:paraId="22225B41"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t xml:space="preserve">                                                                             Կ.Տ.</w:t>
            </w:r>
          </w:p>
          <w:p w14:paraId="1B139B37" w14:textId="77777777" w:rsidR="00595213" w:rsidRPr="00863DF7"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A365536" w14:textId="77777777" w:rsidR="00595213" w:rsidRPr="00863DF7" w:rsidRDefault="00595213" w:rsidP="00CB0ADE">
            <w:pPr>
              <w:rPr>
                <w:rFonts w:ascii="GHEA Grapalat" w:hAnsi="GHEA Grapalat" w:cs="Sylfaen"/>
                <w:sz w:val="20"/>
                <w:szCs w:val="20"/>
              </w:rPr>
            </w:pPr>
            <w:r w:rsidRPr="00863DF7">
              <w:rPr>
                <w:rFonts w:ascii="GHEA Grapalat" w:hAnsi="GHEA Grapalat" w:cs="Arial"/>
                <w:sz w:val="20"/>
                <w:szCs w:val="20"/>
                <w:lang w:val="hy-AM"/>
              </w:rPr>
              <w:t>2</w:t>
            </w:r>
            <w:r w:rsidRPr="00863DF7">
              <w:rPr>
                <w:rFonts w:ascii="GHEA Grapalat" w:hAnsi="GHEA Grapalat" w:cs="Arial"/>
                <w:sz w:val="20"/>
                <w:szCs w:val="20"/>
              </w:rPr>
              <w:t>1.</w:t>
            </w:r>
            <w:r w:rsidRPr="00863DF7">
              <w:rPr>
                <w:rFonts w:ascii="GHEA Grapalat" w:hAnsi="GHEA Grapalat" w:cs="Sylfaen"/>
                <w:sz w:val="20"/>
                <w:szCs w:val="20"/>
              </w:rPr>
              <w:t xml:space="preserve">ա. </w:t>
            </w:r>
            <w:r w:rsidRPr="00863DF7">
              <w:rPr>
                <w:rFonts w:ascii="Courier New" w:hAnsi="Courier New" w:cs="Courier New"/>
                <w:sz w:val="20"/>
                <w:szCs w:val="20"/>
              </w:rPr>
              <w:t> </w:t>
            </w:r>
            <w:proofErr w:type="spellStart"/>
            <w:r w:rsidRPr="00863DF7">
              <w:rPr>
                <w:rFonts w:ascii="GHEA Grapalat" w:hAnsi="GHEA Grapalat" w:cs="Sylfaen"/>
                <w:sz w:val="20"/>
                <w:szCs w:val="20"/>
              </w:rPr>
              <w:t>Վճարողի</w:t>
            </w:r>
            <w:proofErr w:type="spellEnd"/>
            <w:r w:rsidRPr="00863DF7">
              <w:rPr>
                <w:rFonts w:ascii="GHEA Grapalat" w:hAnsi="GHEA Grapalat" w:cs="Sylfaen"/>
                <w:sz w:val="20"/>
                <w:szCs w:val="20"/>
              </w:rPr>
              <w:t xml:space="preserve"> ստորագրությունները`</w:t>
            </w:r>
          </w:p>
          <w:p w14:paraId="716FD65A" w14:textId="77777777" w:rsidR="00595213" w:rsidRPr="00863DF7" w:rsidRDefault="00595213" w:rsidP="00CB0ADE">
            <w:pPr>
              <w:jc w:val="right"/>
              <w:rPr>
                <w:rFonts w:ascii="GHEA Grapalat" w:hAnsi="GHEA Grapalat" w:cs="Sylfaen"/>
                <w:sz w:val="20"/>
                <w:szCs w:val="20"/>
              </w:rPr>
            </w:pPr>
          </w:p>
          <w:p w14:paraId="6A7F1D73" w14:textId="77777777" w:rsidR="00595213" w:rsidRPr="00863DF7" w:rsidRDefault="00595213" w:rsidP="00CB0ADE">
            <w:pPr>
              <w:rPr>
                <w:rFonts w:ascii="GHEA Grapalat" w:hAnsi="GHEA Grapalat" w:cs="Sylfaen"/>
                <w:sz w:val="20"/>
                <w:szCs w:val="20"/>
              </w:rPr>
            </w:pPr>
            <w:r w:rsidRPr="00863DF7">
              <w:rPr>
                <w:rFonts w:ascii="GHEA Grapalat" w:hAnsi="GHEA Grapalat" w:cs="Tahoma"/>
                <w:sz w:val="20"/>
                <w:szCs w:val="20"/>
              </w:rPr>
              <w:t xml:space="preserve">                                               /____________________/</w:t>
            </w:r>
          </w:p>
          <w:p w14:paraId="2999AE34" w14:textId="77777777" w:rsidR="00595213" w:rsidRPr="00863DF7" w:rsidRDefault="00595213" w:rsidP="00CB0ADE">
            <w:pPr>
              <w:jc w:val="right"/>
              <w:rPr>
                <w:rFonts w:ascii="GHEA Grapalat" w:hAnsi="GHEA Grapalat" w:cs="Tahoma"/>
                <w:sz w:val="20"/>
                <w:szCs w:val="20"/>
              </w:rPr>
            </w:pPr>
          </w:p>
          <w:p w14:paraId="07BCCA2D" w14:textId="77777777" w:rsidR="00595213" w:rsidRPr="00863DF7" w:rsidRDefault="00595213" w:rsidP="00CB0ADE">
            <w:pPr>
              <w:jc w:val="right"/>
              <w:rPr>
                <w:rFonts w:ascii="GHEA Grapalat" w:hAnsi="GHEA Grapalat" w:cs="Tahoma"/>
                <w:sz w:val="20"/>
                <w:szCs w:val="20"/>
              </w:rPr>
            </w:pPr>
          </w:p>
          <w:p w14:paraId="70A4C62F" w14:textId="77777777" w:rsidR="00595213" w:rsidRPr="00863DF7" w:rsidRDefault="00595213" w:rsidP="00CB0ADE">
            <w:pPr>
              <w:jc w:val="right"/>
              <w:rPr>
                <w:rFonts w:ascii="GHEA Grapalat" w:hAnsi="GHEA Grapalat" w:cs="Sylfaen"/>
                <w:sz w:val="20"/>
                <w:szCs w:val="20"/>
              </w:rPr>
            </w:pPr>
            <w:r w:rsidRPr="00863DF7">
              <w:rPr>
                <w:rFonts w:ascii="GHEA Grapalat" w:hAnsi="GHEA Grapalat" w:cs="Tahoma"/>
                <w:sz w:val="20"/>
                <w:szCs w:val="20"/>
              </w:rPr>
              <w:t>/____________________/</w:t>
            </w:r>
          </w:p>
          <w:p w14:paraId="7C53EEDC" w14:textId="77777777" w:rsidR="00595213" w:rsidRPr="00863DF7" w:rsidRDefault="00595213" w:rsidP="00CB0ADE">
            <w:pPr>
              <w:jc w:val="right"/>
              <w:rPr>
                <w:rFonts w:ascii="GHEA Grapalat" w:hAnsi="GHEA Grapalat" w:cs="Sylfaen"/>
                <w:sz w:val="20"/>
                <w:szCs w:val="20"/>
              </w:rPr>
            </w:pPr>
          </w:p>
          <w:p w14:paraId="3AFF5C71" w14:textId="77777777" w:rsidR="00595213" w:rsidRPr="00863DF7" w:rsidRDefault="00595213" w:rsidP="00CB0ADE">
            <w:pPr>
              <w:jc w:val="right"/>
              <w:rPr>
                <w:rFonts w:ascii="GHEA Grapalat" w:hAnsi="GHEA Grapalat" w:cs="Sylfaen"/>
                <w:sz w:val="20"/>
                <w:szCs w:val="20"/>
              </w:rPr>
            </w:pPr>
            <w:r w:rsidRPr="00863DF7">
              <w:rPr>
                <w:rFonts w:ascii="GHEA Grapalat" w:hAnsi="GHEA Grapalat" w:cs="Sylfaen"/>
                <w:sz w:val="20"/>
                <w:szCs w:val="20"/>
                <w:lang w:val="hy-AM"/>
              </w:rPr>
              <w:t>2</w:t>
            </w:r>
            <w:r w:rsidRPr="00863DF7">
              <w:rPr>
                <w:rFonts w:ascii="GHEA Grapalat" w:hAnsi="GHEA Grapalat" w:cs="Sylfaen"/>
                <w:sz w:val="20"/>
                <w:szCs w:val="20"/>
              </w:rPr>
              <w:t>1.բ.                                                                    Կ.Տ.</w:t>
            </w:r>
          </w:p>
          <w:p w14:paraId="718A31E4" w14:textId="77777777" w:rsidR="00595213" w:rsidRPr="00863DF7" w:rsidRDefault="00595213" w:rsidP="00CB0ADE">
            <w:pPr>
              <w:jc w:val="right"/>
              <w:rPr>
                <w:rFonts w:ascii="GHEA Grapalat" w:hAnsi="GHEA Grapalat" w:cs="Sylfaen"/>
                <w:sz w:val="20"/>
                <w:szCs w:val="20"/>
              </w:rPr>
            </w:pPr>
          </w:p>
        </w:tc>
      </w:tr>
      <w:tr w:rsidR="00595213" w:rsidRPr="00E6597C" w14:paraId="46806744"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37FDC6A" w14:textId="77777777" w:rsidR="00595213" w:rsidRPr="00863DF7" w:rsidRDefault="00595213" w:rsidP="00CB0ADE">
            <w:pPr>
              <w:rPr>
                <w:rFonts w:ascii="GHEA Grapalat" w:hAnsi="GHEA Grapalat" w:cs="Tahoma"/>
                <w:sz w:val="20"/>
                <w:szCs w:val="20"/>
              </w:rPr>
            </w:pPr>
            <w:r w:rsidRPr="00863DF7">
              <w:rPr>
                <w:rFonts w:ascii="GHEA Grapalat" w:hAnsi="GHEA Grapalat" w:cs="Tahoma"/>
                <w:sz w:val="20"/>
                <w:szCs w:val="20"/>
              </w:rPr>
              <w:t>2</w:t>
            </w:r>
            <w:r w:rsidRPr="00863DF7">
              <w:rPr>
                <w:rFonts w:ascii="GHEA Grapalat" w:hAnsi="GHEA Grapalat" w:cs="Tahoma"/>
                <w:sz w:val="20"/>
                <w:szCs w:val="20"/>
                <w:lang w:val="hy-AM"/>
              </w:rPr>
              <w:t>4</w:t>
            </w:r>
            <w:r w:rsidRPr="00863DF7">
              <w:rPr>
                <w:rFonts w:ascii="GHEA Grapalat" w:hAnsi="GHEA Grapalat" w:cs="Tahoma"/>
                <w:sz w:val="20"/>
                <w:szCs w:val="20"/>
              </w:rPr>
              <w:t xml:space="preserve">.ա.   </w:t>
            </w:r>
            <w:r w:rsidRPr="00863DF7">
              <w:rPr>
                <w:rFonts w:ascii="GHEA Grapalat" w:hAnsi="GHEA Grapalat" w:cs="Tahoma"/>
                <w:sz w:val="20"/>
                <w:szCs w:val="20"/>
                <w:lang w:val="hy-AM"/>
              </w:rPr>
              <w:t>Շահառուին  սպասարկող ֆինանսական կազմակերպություն</w:t>
            </w:r>
            <w:r w:rsidRPr="00863DF7">
              <w:rPr>
                <w:rFonts w:ascii="GHEA Grapalat" w:hAnsi="GHEA Grapalat" w:cs="Tahoma"/>
                <w:sz w:val="20"/>
                <w:szCs w:val="20"/>
              </w:rPr>
              <w:t xml:space="preserve"> </w:t>
            </w:r>
          </w:p>
          <w:p w14:paraId="4B379BAF" w14:textId="77777777" w:rsidR="00595213" w:rsidRPr="00863DF7" w:rsidRDefault="00595213" w:rsidP="00CB0ADE">
            <w:pPr>
              <w:rPr>
                <w:rFonts w:ascii="GHEA Grapalat" w:hAnsi="GHEA Grapalat" w:cs="Tahoma"/>
                <w:sz w:val="20"/>
                <w:szCs w:val="20"/>
                <w:lang w:val="hy-AM"/>
              </w:rPr>
            </w:pPr>
            <w:r w:rsidRPr="00863DF7">
              <w:rPr>
                <w:rFonts w:ascii="GHEA Grapalat" w:hAnsi="GHEA Grapalat" w:cs="Tahoma"/>
                <w:sz w:val="20"/>
                <w:szCs w:val="20"/>
              </w:rPr>
              <w:t xml:space="preserve">                             </w:t>
            </w:r>
            <w:r w:rsidRPr="00863DF7">
              <w:rPr>
                <w:rFonts w:ascii="GHEA Grapalat" w:hAnsi="GHEA Grapalat" w:cs="Tahoma"/>
                <w:sz w:val="20"/>
                <w:szCs w:val="20"/>
                <w:lang w:val="hy-AM"/>
              </w:rPr>
              <w:t xml:space="preserve">                 </w:t>
            </w:r>
          </w:p>
          <w:p w14:paraId="2F5C65DC" w14:textId="77777777" w:rsidR="00595213" w:rsidRPr="00863DF7" w:rsidRDefault="00595213" w:rsidP="00CB0ADE">
            <w:pPr>
              <w:rPr>
                <w:rFonts w:ascii="GHEA Grapalat" w:hAnsi="GHEA Grapalat" w:cs="Tahoma"/>
                <w:sz w:val="20"/>
                <w:szCs w:val="20"/>
              </w:rPr>
            </w:pPr>
            <w:r w:rsidRPr="00863DF7">
              <w:rPr>
                <w:rFonts w:ascii="GHEA Grapalat" w:hAnsi="GHEA Grapalat" w:cs="Tahoma"/>
                <w:sz w:val="20"/>
                <w:szCs w:val="20"/>
                <w:lang w:val="hy-AM"/>
              </w:rPr>
              <w:t xml:space="preserve">                                                 </w:t>
            </w:r>
            <w:r w:rsidRPr="00863DF7">
              <w:rPr>
                <w:rFonts w:ascii="GHEA Grapalat" w:hAnsi="GHEA Grapalat" w:cs="Tahoma"/>
                <w:sz w:val="20"/>
                <w:szCs w:val="20"/>
              </w:rPr>
              <w:t xml:space="preserve">   /____________________/</w:t>
            </w:r>
          </w:p>
          <w:p w14:paraId="06BC883C"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t xml:space="preserve">  </w:t>
            </w:r>
          </w:p>
          <w:p w14:paraId="09C31B13"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ստորագրություն</w:t>
            </w:r>
            <w:proofErr w:type="spellEnd"/>
            <w:r w:rsidRPr="00863DF7">
              <w:rPr>
                <w:rFonts w:ascii="GHEA Grapalat" w:hAnsi="GHEA Grapalat" w:cs="Sylfaen"/>
                <w:sz w:val="20"/>
                <w:szCs w:val="20"/>
              </w:rPr>
              <w:t>/</w:t>
            </w:r>
          </w:p>
          <w:p w14:paraId="1CF26100" w14:textId="77777777" w:rsidR="00595213" w:rsidRPr="00863DF7" w:rsidRDefault="00595213" w:rsidP="00CB0ADE">
            <w:pPr>
              <w:rPr>
                <w:rFonts w:ascii="GHEA Grapalat" w:hAnsi="GHEA Grapalat" w:cs="Tahoma"/>
                <w:sz w:val="20"/>
                <w:szCs w:val="20"/>
              </w:rPr>
            </w:pPr>
          </w:p>
          <w:p w14:paraId="19800037" w14:textId="77777777" w:rsidR="00595213" w:rsidRPr="00863DF7"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E94EED5" w14:textId="77777777" w:rsidR="00595213" w:rsidRPr="00863DF7" w:rsidRDefault="00595213" w:rsidP="00CB0ADE">
            <w:pPr>
              <w:rPr>
                <w:rFonts w:ascii="GHEA Grapalat" w:hAnsi="GHEA Grapalat" w:cs="Tahoma"/>
                <w:sz w:val="20"/>
                <w:szCs w:val="20"/>
              </w:rPr>
            </w:pPr>
            <w:r w:rsidRPr="00863DF7">
              <w:rPr>
                <w:rFonts w:ascii="GHEA Grapalat" w:hAnsi="GHEA Grapalat" w:cs="Tahoma"/>
                <w:sz w:val="20"/>
                <w:szCs w:val="20"/>
              </w:rPr>
              <w:t>2</w:t>
            </w:r>
            <w:r w:rsidRPr="00863DF7">
              <w:rPr>
                <w:rFonts w:ascii="GHEA Grapalat" w:hAnsi="GHEA Grapalat" w:cs="Tahoma"/>
                <w:sz w:val="20"/>
                <w:szCs w:val="20"/>
                <w:lang w:val="hy-AM"/>
              </w:rPr>
              <w:t>3</w:t>
            </w:r>
            <w:r w:rsidRPr="00863DF7">
              <w:rPr>
                <w:rFonts w:ascii="GHEA Grapalat" w:hAnsi="GHEA Grapalat" w:cs="Tahoma"/>
                <w:sz w:val="20"/>
                <w:szCs w:val="20"/>
              </w:rPr>
              <w:t xml:space="preserve">.ա.   </w:t>
            </w:r>
            <w:r w:rsidRPr="00863DF7">
              <w:rPr>
                <w:rFonts w:ascii="GHEA Grapalat" w:hAnsi="GHEA Grapalat" w:cs="Tahoma"/>
                <w:sz w:val="20"/>
                <w:szCs w:val="20"/>
                <w:lang w:val="hy-AM"/>
              </w:rPr>
              <w:t>Վճարողին  սպասարկող ֆինանսական կազմակերպություն</w:t>
            </w:r>
            <w:r w:rsidRPr="00863DF7">
              <w:rPr>
                <w:rFonts w:ascii="GHEA Grapalat" w:hAnsi="GHEA Grapalat" w:cs="Tahoma"/>
                <w:sz w:val="20"/>
                <w:szCs w:val="20"/>
              </w:rPr>
              <w:t xml:space="preserve"> </w:t>
            </w:r>
          </w:p>
          <w:p w14:paraId="129B4BB5" w14:textId="77777777" w:rsidR="00595213" w:rsidRPr="00863DF7" w:rsidRDefault="00595213" w:rsidP="00CB0ADE">
            <w:pPr>
              <w:jc w:val="right"/>
              <w:rPr>
                <w:rFonts w:ascii="GHEA Grapalat" w:hAnsi="GHEA Grapalat" w:cs="Tahoma"/>
                <w:sz w:val="20"/>
                <w:szCs w:val="20"/>
              </w:rPr>
            </w:pPr>
          </w:p>
          <w:p w14:paraId="6AB40890" w14:textId="77777777" w:rsidR="00595213" w:rsidRPr="00863DF7" w:rsidRDefault="00595213" w:rsidP="00CB0ADE">
            <w:pPr>
              <w:jc w:val="right"/>
              <w:rPr>
                <w:rFonts w:ascii="GHEA Grapalat" w:hAnsi="GHEA Grapalat" w:cs="Tahoma"/>
                <w:sz w:val="20"/>
                <w:szCs w:val="20"/>
              </w:rPr>
            </w:pPr>
          </w:p>
          <w:p w14:paraId="17B963CB" w14:textId="77777777" w:rsidR="00595213" w:rsidRPr="00863DF7" w:rsidRDefault="00595213" w:rsidP="00CB0ADE">
            <w:pPr>
              <w:jc w:val="right"/>
              <w:rPr>
                <w:rFonts w:ascii="GHEA Grapalat" w:hAnsi="GHEA Grapalat" w:cs="Tahoma"/>
                <w:sz w:val="20"/>
                <w:szCs w:val="20"/>
              </w:rPr>
            </w:pPr>
            <w:r w:rsidRPr="00863DF7">
              <w:rPr>
                <w:rFonts w:ascii="GHEA Grapalat" w:hAnsi="GHEA Grapalat" w:cs="Tahoma"/>
                <w:sz w:val="20"/>
                <w:szCs w:val="20"/>
              </w:rPr>
              <w:t>/____________________/</w:t>
            </w:r>
          </w:p>
          <w:p w14:paraId="3E36104E" w14:textId="77777777" w:rsidR="00595213" w:rsidRPr="00863DF7" w:rsidRDefault="00595213" w:rsidP="00CB0ADE">
            <w:pPr>
              <w:jc w:val="center"/>
              <w:rPr>
                <w:rFonts w:ascii="GHEA Grapalat" w:hAnsi="GHEA Grapalat" w:cs="Sylfaen"/>
                <w:sz w:val="20"/>
                <w:szCs w:val="20"/>
              </w:rPr>
            </w:pPr>
            <w:r w:rsidRPr="00863DF7">
              <w:rPr>
                <w:rFonts w:ascii="GHEA Grapalat" w:hAnsi="GHEA Grapalat" w:cs="Tahoma"/>
                <w:sz w:val="20"/>
                <w:szCs w:val="20"/>
              </w:rPr>
              <w:t xml:space="preserve">                                                   </w:t>
            </w:r>
            <w:r w:rsidRPr="00863DF7">
              <w:rPr>
                <w:rFonts w:ascii="GHEA Grapalat" w:hAnsi="GHEA Grapalat" w:cs="Sylfaen"/>
                <w:sz w:val="20"/>
                <w:szCs w:val="20"/>
              </w:rPr>
              <w:t>/</w:t>
            </w:r>
            <w:proofErr w:type="spellStart"/>
            <w:r w:rsidRPr="00863DF7">
              <w:rPr>
                <w:rFonts w:ascii="GHEA Grapalat" w:hAnsi="GHEA Grapalat" w:cs="Sylfaen"/>
                <w:sz w:val="20"/>
                <w:szCs w:val="20"/>
              </w:rPr>
              <w:t>ստորագրություն</w:t>
            </w:r>
            <w:proofErr w:type="spellEnd"/>
            <w:r w:rsidRPr="00863DF7">
              <w:rPr>
                <w:rFonts w:ascii="GHEA Grapalat" w:hAnsi="GHEA Grapalat" w:cs="Sylfaen"/>
                <w:sz w:val="20"/>
                <w:szCs w:val="20"/>
              </w:rPr>
              <w:t>/</w:t>
            </w:r>
          </w:p>
          <w:p w14:paraId="3B1C4499" w14:textId="77777777" w:rsidR="00595213" w:rsidRPr="00863DF7" w:rsidRDefault="00595213" w:rsidP="00CB0ADE">
            <w:pPr>
              <w:jc w:val="right"/>
              <w:rPr>
                <w:rFonts w:ascii="GHEA Grapalat" w:hAnsi="GHEA Grapalat" w:cs="Arial"/>
                <w:sz w:val="20"/>
                <w:szCs w:val="20"/>
                <w:lang w:val="hy-AM"/>
              </w:rPr>
            </w:pPr>
          </w:p>
        </w:tc>
      </w:tr>
      <w:tr w:rsidR="00595213" w:rsidRPr="00E6597C" w14:paraId="23D2A54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70672B2"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lastRenderedPageBreak/>
              <w:t>24.բ.                                                       Կ.Տ.</w:t>
            </w:r>
          </w:p>
          <w:p w14:paraId="5D6AEC15" w14:textId="77777777" w:rsidR="00595213" w:rsidRPr="00863DF7" w:rsidRDefault="00595213" w:rsidP="00CB0ADE">
            <w:pPr>
              <w:rPr>
                <w:rFonts w:ascii="GHEA Grapalat" w:hAnsi="GHEA Grapalat" w:cs="Sylfaen"/>
                <w:sz w:val="20"/>
                <w:szCs w:val="20"/>
              </w:rPr>
            </w:pPr>
          </w:p>
          <w:p w14:paraId="69EFBE2A" w14:textId="77777777" w:rsidR="00595213" w:rsidRPr="00863DF7" w:rsidRDefault="00595213" w:rsidP="00CB0ADE">
            <w:pPr>
              <w:rPr>
                <w:rFonts w:ascii="GHEA Grapalat" w:hAnsi="GHEA Grapalat" w:cs="Sylfaen"/>
                <w:sz w:val="20"/>
                <w:szCs w:val="20"/>
              </w:rPr>
            </w:pPr>
          </w:p>
          <w:p w14:paraId="2D5F379C" w14:textId="77777777" w:rsidR="00595213" w:rsidRPr="00863DF7" w:rsidRDefault="00595213" w:rsidP="00CB0ADE">
            <w:pPr>
              <w:rPr>
                <w:rFonts w:ascii="GHEA Grapalat" w:hAnsi="GHEA Grapalat" w:cs="Sylfaen"/>
                <w:sz w:val="20"/>
                <w:szCs w:val="20"/>
              </w:rPr>
            </w:pPr>
            <w:r w:rsidRPr="00863DF7">
              <w:rPr>
                <w:rFonts w:ascii="GHEA Grapalat" w:hAnsi="GHEA Grapalat" w:cs="Tahoma"/>
                <w:sz w:val="20"/>
                <w:szCs w:val="20"/>
              </w:rPr>
              <w:t xml:space="preserve"> </w:t>
            </w:r>
            <w:r w:rsidRPr="00863DF7">
              <w:rPr>
                <w:rFonts w:ascii="GHEA Grapalat" w:hAnsi="GHEA Grapalat" w:cs="Sylfaen"/>
                <w:sz w:val="20"/>
                <w:szCs w:val="20"/>
              </w:rPr>
              <w:t>2</w:t>
            </w:r>
            <w:r w:rsidRPr="00863DF7">
              <w:rPr>
                <w:rFonts w:ascii="GHEA Grapalat" w:hAnsi="GHEA Grapalat" w:cs="Sylfaen"/>
                <w:sz w:val="20"/>
                <w:szCs w:val="20"/>
                <w:lang w:val="hy-AM"/>
              </w:rPr>
              <w:t>4</w:t>
            </w:r>
            <w:r w:rsidRPr="00863DF7">
              <w:rPr>
                <w:rFonts w:ascii="GHEA Grapalat" w:hAnsi="GHEA Grapalat" w:cs="Sylfaen"/>
                <w:sz w:val="20"/>
                <w:szCs w:val="20"/>
              </w:rPr>
              <w:t>.</w:t>
            </w:r>
            <w:r w:rsidRPr="00863DF7">
              <w:rPr>
                <w:rFonts w:ascii="GHEA Grapalat" w:hAnsi="GHEA Grapalat" w:cs="Sylfaen"/>
                <w:sz w:val="20"/>
                <w:szCs w:val="20"/>
                <w:lang w:val="hy-AM"/>
              </w:rPr>
              <w:t>գ</w:t>
            </w:r>
            <w:r w:rsidRPr="00863DF7">
              <w:rPr>
                <w:rFonts w:ascii="GHEA Grapalat" w:hAnsi="GHEA Grapalat" w:cs="Tahoma"/>
                <w:sz w:val="20"/>
                <w:szCs w:val="20"/>
              </w:rPr>
              <w:t xml:space="preserve">                                                 "___" </w:t>
            </w:r>
            <w:r w:rsidRPr="00863DF7">
              <w:rPr>
                <w:rFonts w:ascii="GHEA Grapalat" w:hAnsi="GHEA Grapalat" w:cs="Sylfaen"/>
                <w:sz w:val="20"/>
                <w:szCs w:val="20"/>
              </w:rPr>
              <w:t xml:space="preserve">___ </w:t>
            </w:r>
            <w:r w:rsidRPr="00863DF7">
              <w:rPr>
                <w:rFonts w:ascii="GHEA Grapalat" w:hAnsi="GHEA Grapalat" w:cs="Tahoma"/>
                <w:sz w:val="20"/>
                <w:szCs w:val="20"/>
              </w:rPr>
              <w:t xml:space="preserve">20___ </w:t>
            </w:r>
            <w:r w:rsidRPr="00863DF7">
              <w:rPr>
                <w:rFonts w:ascii="GHEA Grapalat" w:hAnsi="GHEA Grapalat" w:cs="Sylfaen"/>
                <w:sz w:val="20"/>
                <w:szCs w:val="20"/>
              </w:rPr>
              <w:t xml:space="preserve">թ. </w:t>
            </w:r>
          </w:p>
          <w:p w14:paraId="38E53A28" w14:textId="77777777" w:rsidR="00595213" w:rsidRPr="00863DF7" w:rsidRDefault="00595213" w:rsidP="00CB0ADE">
            <w:pPr>
              <w:rPr>
                <w:rFonts w:ascii="GHEA Grapalat" w:hAnsi="GHEA Grapalat" w:cs="Sylfaen"/>
                <w:sz w:val="20"/>
                <w:szCs w:val="20"/>
              </w:rPr>
            </w:pPr>
          </w:p>
          <w:p w14:paraId="4CF4EC3E"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t xml:space="preserve">  </w:t>
            </w:r>
          </w:p>
          <w:p w14:paraId="6B17ECF3" w14:textId="77777777" w:rsidR="00595213" w:rsidRPr="00863DF7"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FEA0BBC"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t xml:space="preserve">23.բ.                                                                 Կ.Տ.    </w:t>
            </w:r>
          </w:p>
          <w:p w14:paraId="20D0DCAD" w14:textId="77777777" w:rsidR="00595213" w:rsidRPr="00863DF7" w:rsidRDefault="00595213" w:rsidP="00CB0ADE">
            <w:pPr>
              <w:rPr>
                <w:rFonts w:ascii="GHEA Grapalat" w:hAnsi="GHEA Grapalat" w:cs="Sylfaen"/>
                <w:sz w:val="20"/>
                <w:szCs w:val="20"/>
              </w:rPr>
            </w:pPr>
          </w:p>
          <w:p w14:paraId="07AEA73A"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t xml:space="preserve">                     </w:t>
            </w:r>
          </w:p>
          <w:p w14:paraId="52520F65" w14:textId="77777777" w:rsidR="00595213" w:rsidRPr="00863DF7" w:rsidRDefault="00595213" w:rsidP="00CB0ADE">
            <w:pPr>
              <w:rPr>
                <w:rFonts w:ascii="GHEA Grapalat" w:hAnsi="GHEA Grapalat" w:cs="Sylfaen"/>
                <w:sz w:val="20"/>
                <w:szCs w:val="20"/>
              </w:rPr>
            </w:pPr>
            <w:r w:rsidRPr="00863DF7">
              <w:rPr>
                <w:rFonts w:ascii="GHEA Grapalat" w:hAnsi="GHEA Grapalat" w:cs="Sylfaen"/>
                <w:sz w:val="20"/>
                <w:szCs w:val="20"/>
              </w:rPr>
              <w:t>23.</w:t>
            </w:r>
            <w:r w:rsidRPr="00863DF7">
              <w:rPr>
                <w:rFonts w:ascii="GHEA Grapalat" w:hAnsi="GHEA Grapalat" w:cs="Sylfaen"/>
                <w:sz w:val="20"/>
                <w:szCs w:val="20"/>
                <w:lang w:val="hy-AM"/>
              </w:rPr>
              <w:t>գ</w:t>
            </w:r>
            <w:r w:rsidRPr="00863DF7">
              <w:rPr>
                <w:rFonts w:ascii="GHEA Grapalat" w:hAnsi="GHEA Grapalat" w:cs="Sylfaen"/>
                <w:sz w:val="20"/>
                <w:szCs w:val="20"/>
              </w:rPr>
              <w:t>.</w:t>
            </w:r>
            <w:proofErr w:type="spellStart"/>
            <w:r w:rsidRPr="00863DF7">
              <w:rPr>
                <w:rFonts w:ascii="GHEA Grapalat" w:hAnsi="GHEA Grapalat" w:cs="Sylfaen"/>
                <w:sz w:val="20"/>
                <w:szCs w:val="20"/>
              </w:rPr>
              <w:t>Կատարման</w:t>
            </w:r>
            <w:proofErr w:type="spellEnd"/>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ամսաթիվը</w:t>
            </w:r>
            <w:proofErr w:type="spellEnd"/>
            <w:r w:rsidRPr="00863DF7">
              <w:rPr>
                <w:rFonts w:ascii="GHEA Grapalat" w:hAnsi="GHEA Grapalat" w:cs="Sylfaen"/>
                <w:sz w:val="20"/>
                <w:szCs w:val="20"/>
              </w:rPr>
              <w:t xml:space="preserve">`           </w:t>
            </w:r>
            <w:r w:rsidRPr="00863DF7">
              <w:rPr>
                <w:rFonts w:ascii="GHEA Grapalat" w:hAnsi="GHEA Grapalat" w:cs="Tahoma"/>
                <w:sz w:val="20"/>
                <w:szCs w:val="20"/>
              </w:rPr>
              <w:t xml:space="preserve">"___" </w:t>
            </w:r>
            <w:r w:rsidRPr="00863DF7">
              <w:rPr>
                <w:rFonts w:ascii="GHEA Grapalat" w:hAnsi="GHEA Grapalat" w:cs="Sylfaen"/>
                <w:sz w:val="20"/>
                <w:szCs w:val="20"/>
              </w:rPr>
              <w:t xml:space="preserve">___ </w:t>
            </w:r>
            <w:r w:rsidRPr="00863DF7">
              <w:rPr>
                <w:rFonts w:ascii="GHEA Grapalat" w:hAnsi="GHEA Grapalat" w:cs="Tahoma"/>
                <w:sz w:val="20"/>
                <w:szCs w:val="20"/>
              </w:rPr>
              <w:t>20___</w:t>
            </w:r>
            <w:r w:rsidRPr="00863DF7">
              <w:rPr>
                <w:rFonts w:ascii="GHEA Grapalat" w:hAnsi="GHEA Grapalat" w:cs="Sylfaen"/>
                <w:sz w:val="20"/>
                <w:szCs w:val="20"/>
              </w:rPr>
              <w:t>թ.</w:t>
            </w:r>
          </w:p>
          <w:p w14:paraId="31257FCB" w14:textId="77777777" w:rsidR="00595213" w:rsidRPr="00863DF7" w:rsidRDefault="00595213" w:rsidP="00CB0ADE">
            <w:pPr>
              <w:rPr>
                <w:rFonts w:ascii="GHEA Grapalat" w:hAnsi="GHEA Grapalat" w:cs="Sylfaen"/>
                <w:sz w:val="20"/>
                <w:szCs w:val="20"/>
              </w:rPr>
            </w:pPr>
          </w:p>
          <w:p w14:paraId="06A44A05" w14:textId="77777777" w:rsidR="00595213" w:rsidRPr="00863DF7" w:rsidRDefault="00595213" w:rsidP="00CB0ADE">
            <w:pPr>
              <w:rPr>
                <w:rFonts w:ascii="GHEA Grapalat" w:hAnsi="GHEA Grapalat" w:cs="Sylfaen"/>
                <w:sz w:val="20"/>
                <w:szCs w:val="20"/>
              </w:rPr>
            </w:pPr>
          </w:p>
          <w:p w14:paraId="67B848ED" w14:textId="77777777" w:rsidR="00595213" w:rsidRPr="00863DF7" w:rsidRDefault="00595213" w:rsidP="00CB0ADE">
            <w:pPr>
              <w:jc w:val="right"/>
              <w:rPr>
                <w:rFonts w:ascii="GHEA Grapalat" w:hAnsi="GHEA Grapalat" w:cs="Arial"/>
                <w:sz w:val="20"/>
                <w:szCs w:val="20"/>
              </w:rPr>
            </w:pPr>
          </w:p>
        </w:tc>
      </w:tr>
    </w:tbl>
    <w:p w14:paraId="631AA3CD"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0ACC9D"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584E0C"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B6DFE1"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B7731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C6DD40"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392293F4"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tbl>
      <w:tblPr>
        <w:tblpPr w:leftFromText="180" w:rightFromText="180" w:vertAnchor="text" w:horzAnchor="page" w:tblpX="678" w:tblpY="262"/>
        <w:tblW w:w="10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306B" w:rsidRPr="00E6597C" w14:paraId="094B8F7F" w14:textId="77777777" w:rsidTr="0002306B">
        <w:tc>
          <w:tcPr>
            <w:tcW w:w="720" w:type="dxa"/>
            <w:tcBorders>
              <w:top w:val="single" w:sz="4" w:space="0" w:color="auto"/>
              <w:left w:val="single" w:sz="4" w:space="0" w:color="auto"/>
              <w:bottom w:val="single" w:sz="4" w:space="0" w:color="auto"/>
              <w:right w:val="single" w:sz="4" w:space="0" w:color="auto"/>
            </w:tcBorders>
          </w:tcPr>
          <w:p w14:paraId="7E92B7DA" w14:textId="77777777" w:rsidR="0002306B" w:rsidRPr="00E6597C" w:rsidRDefault="0002306B" w:rsidP="0002306B">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A41995" w14:textId="77777777" w:rsidR="0002306B" w:rsidRPr="00E6597C" w:rsidRDefault="0002306B" w:rsidP="0002306B">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765ED7" w14:textId="77777777" w:rsidR="0002306B" w:rsidRPr="00E6597C" w:rsidRDefault="0002306B" w:rsidP="0002306B">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072145A9" w14:textId="77777777" w:rsidR="0002306B" w:rsidRPr="00E6597C" w:rsidRDefault="0002306B" w:rsidP="0002306B">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27A1912" w14:textId="77777777" w:rsidR="0002306B" w:rsidRPr="00E6597C" w:rsidRDefault="0002306B" w:rsidP="0002306B">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4120959D" w14:textId="77777777" w:rsidR="0002306B" w:rsidRPr="00E6597C" w:rsidRDefault="0002306B" w:rsidP="0002306B">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188C38" w14:textId="77777777" w:rsidR="0002306B" w:rsidRPr="00E6597C" w:rsidRDefault="0002306B" w:rsidP="0002306B">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3AC7EE33" w14:textId="77777777" w:rsidR="0002306B" w:rsidRPr="00E6597C" w:rsidRDefault="0002306B" w:rsidP="0002306B">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309FAAA" w14:textId="77777777" w:rsidR="0002306B" w:rsidRPr="00E6597C" w:rsidRDefault="0002306B" w:rsidP="0002306B">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50E200F5" w14:textId="77777777" w:rsidR="0002306B" w:rsidRPr="00E6597C" w:rsidRDefault="0002306B" w:rsidP="0002306B">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02306B" w:rsidRPr="00E6597C" w14:paraId="0F32FE7E" w14:textId="77777777" w:rsidTr="0002306B">
        <w:tc>
          <w:tcPr>
            <w:tcW w:w="720" w:type="dxa"/>
            <w:tcBorders>
              <w:top w:val="single" w:sz="4" w:space="0" w:color="auto"/>
              <w:left w:val="single" w:sz="4" w:space="0" w:color="auto"/>
              <w:bottom w:val="single" w:sz="4" w:space="0" w:color="auto"/>
              <w:right w:val="single" w:sz="4" w:space="0" w:color="auto"/>
            </w:tcBorders>
          </w:tcPr>
          <w:p w14:paraId="32CCC278" w14:textId="77777777" w:rsidR="0002306B" w:rsidRPr="00E6597C" w:rsidRDefault="0002306B" w:rsidP="0002306B">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44D4C6F" w14:textId="77777777" w:rsidR="0002306B" w:rsidRPr="00E6597C" w:rsidRDefault="0002306B" w:rsidP="0002306B">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47A2C2B" w14:textId="77777777" w:rsidR="0002306B" w:rsidRPr="00E6597C" w:rsidRDefault="0002306B" w:rsidP="0002306B">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FD528C" w14:textId="77777777" w:rsidR="0002306B" w:rsidRPr="00E6597C" w:rsidRDefault="0002306B" w:rsidP="0002306B">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A54B867" w14:textId="77777777" w:rsidR="0002306B" w:rsidRPr="00E6597C" w:rsidRDefault="0002306B" w:rsidP="0002306B">
            <w:pPr>
              <w:jc w:val="center"/>
              <w:rPr>
                <w:rFonts w:ascii="GHEA Grapalat" w:hAnsi="GHEA Grapalat"/>
                <w:b/>
                <w:sz w:val="20"/>
                <w:szCs w:val="20"/>
              </w:rPr>
            </w:pPr>
            <w:r w:rsidRPr="00E6597C">
              <w:rPr>
                <w:rFonts w:ascii="GHEA Grapalat" w:hAnsi="GHEA Grapalat"/>
                <w:b/>
                <w:sz w:val="20"/>
                <w:szCs w:val="20"/>
              </w:rPr>
              <w:t>5</w:t>
            </w:r>
          </w:p>
        </w:tc>
      </w:tr>
      <w:tr w:rsidR="0002306B" w:rsidRPr="00E6597C" w14:paraId="7C84A005" w14:textId="77777777" w:rsidTr="0002306B">
        <w:tc>
          <w:tcPr>
            <w:tcW w:w="720" w:type="dxa"/>
            <w:tcBorders>
              <w:top w:val="single" w:sz="4" w:space="0" w:color="auto"/>
              <w:left w:val="single" w:sz="4" w:space="0" w:color="auto"/>
              <w:bottom w:val="single" w:sz="4" w:space="0" w:color="auto"/>
              <w:right w:val="single" w:sz="4" w:space="0" w:color="auto"/>
            </w:tcBorders>
          </w:tcPr>
          <w:p w14:paraId="3259EEA8"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25766D"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B3D13CF"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DA85F"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A0F285"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02306B" w:rsidRPr="00E6597C" w14:paraId="3AB348C6" w14:textId="77777777" w:rsidTr="0002306B">
        <w:tc>
          <w:tcPr>
            <w:tcW w:w="720" w:type="dxa"/>
            <w:tcBorders>
              <w:top w:val="single" w:sz="4" w:space="0" w:color="auto"/>
              <w:left w:val="single" w:sz="4" w:space="0" w:color="auto"/>
              <w:bottom w:val="single" w:sz="4" w:space="0" w:color="auto"/>
              <w:right w:val="single" w:sz="4" w:space="0" w:color="auto"/>
            </w:tcBorders>
          </w:tcPr>
          <w:p w14:paraId="06FBD981" w14:textId="77777777" w:rsidR="0002306B" w:rsidRPr="00E6597C" w:rsidRDefault="0002306B" w:rsidP="0002306B">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6D3DCBE" w14:textId="77777777" w:rsidR="0002306B" w:rsidRPr="00E6597C" w:rsidRDefault="0002306B" w:rsidP="0002306B">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C82551"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C4210"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8F04A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02306B" w:rsidRPr="00E6597C" w14:paraId="223CDD1D" w14:textId="77777777" w:rsidTr="0002306B">
        <w:tc>
          <w:tcPr>
            <w:tcW w:w="720" w:type="dxa"/>
            <w:tcBorders>
              <w:top w:val="single" w:sz="4" w:space="0" w:color="auto"/>
              <w:left w:val="single" w:sz="4" w:space="0" w:color="auto"/>
              <w:bottom w:val="single" w:sz="4" w:space="0" w:color="auto"/>
              <w:right w:val="single" w:sz="4" w:space="0" w:color="auto"/>
            </w:tcBorders>
          </w:tcPr>
          <w:p w14:paraId="0AFBB6C3" w14:textId="77777777" w:rsidR="0002306B" w:rsidRPr="00E6597C" w:rsidRDefault="0002306B" w:rsidP="0002306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59F20B7" w14:textId="77777777" w:rsidR="0002306B" w:rsidRPr="00E6597C" w:rsidRDefault="0002306B" w:rsidP="0002306B">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4B7106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FE20DB"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093F43C2" w14:textId="77777777" w:rsidR="0002306B" w:rsidRPr="00E6597C" w:rsidRDefault="0002306B" w:rsidP="000230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B1726EB" w14:textId="77777777" w:rsidR="0002306B" w:rsidRPr="00E6597C" w:rsidRDefault="0002306B" w:rsidP="0002306B">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02306B" w:rsidRPr="00E6597C" w14:paraId="7D193CFC" w14:textId="77777777" w:rsidTr="0002306B">
        <w:tc>
          <w:tcPr>
            <w:tcW w:w="720" w:type="dxa"/>
            <w:tcBorders>
              <w:top w:val="single" w:sz="4" w:space="0" w:color="auto"/>
              <w:left w:val="single" w:sz="4" w:space="0" w:color="auto"/>
              <w:bottom w:val="single" w:sz="4" w:space="0" w:color="auto"/>
              <w:right w:val="single" w:sz="4" w:space="0" w:color="auto"/>
            </w:tcBorders>
          </w:tcPr>
          <w:p w14:paraId="13FB6FEA" w14:textId="77777777" w:rsidR="0002306B" w:rsidRPr="00E6597C" w:rsidRDefault="0002306B" w:rsidP="0002306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0011756" w14:textId="77777777" w:rsidR="0002306B" w:rsidRPr="00E6597C" w:rsidRDefault="0002306B" w:rsidP="0002306B">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4E901FA"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DB57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526F09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1E9B033" w14:textId="77777777" w:rsidR="0002306B" w:rsidRPr="00E6597C" w:rsidRDefault="0002306B" w:rsidP="0002306B">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02306B" w:rsidRPr="00E6597C" w14:paraId="6848D011" w14:textId="77777777" w:rsidTr="0002306B">
        <w:tc>
          <w:tcPr>
            <w:tcW w:w="720" w:type="dxa"/>
            <w:tcBorders>
              <w:top w:val="single" w:sz="4" w:space="0" w:color="auto"/>
              <w:left w:val="single" w:sz="4" w:space="0" w:color="auto"/>
              <w:bottom w:val="single" w:sz="4" w:space="0" w:color="auto"/>
              <w:right w:val="single" w:sz="4" w:space="0" w:color="auto"/>
            </w:tcBorders>
          </w:tcPr>
          <w:p w14:paraId="4C45930C"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4271BB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B5FD61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A5CFB4"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21E1CEF"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02306B" w:rsidRPr="00E6597C" w14:paraId="23C4CE1F" w14:textId="77777777" w:rsidTr="0002306B">
        <w:tc>
          <w:tcPr>
            <w:tcW w:w="720" w:type="dxa"/>
            <w:tcBorders>
              <w:top w:val="single" w:sz="4" w:space="0" w:color="auto"/>
              <w:left w:val="single" w:sz="4" w:space="0" w:color="auto"/>
              <w:bottom w:val="single" w:sz="4" w:space="0" w:color="auto"/>
              <w:right w:val="single" w:sz="4" w:space="0" w:color="auto"/>
            </w:tcBorders>
          </w:tcPr>
          <w:p w14:paraId="4C6314CF"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02233FA"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B30AB15"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1FED0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4D488A0"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8A1141"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02306B" w:rsidRPr="00E6597C" w14:paraId="229D19F3" w14:textId="77777777" w:rsidTr="0002306B">
        <w:tc>
          <w:tcPr>
            <w:tcW w:w="720" w:type="dxa"/>
            <w:tcBorders>
              <w:top w:val="single" w:sz="4" w:space="0" w:color="auto"/>
              <w:left w:val="single" w:sz="4" w:space="0" w:color="auto"/>
              <w:bottom w:val="single" w:sz="4" w:space="0" w:color="auto"/>
              <w:right w:val="single" w:sz="4" w:space="0" w:color="auto"/>
            </w:tcBorders>
          </w:tcPr>
          <w:p w14:paraId="50243721"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863CBDA"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7901C06"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8FE3FF"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12ABB5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F614B94"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02306B" w:rsidRPr="00E6597C" w14:paraId="20430E53" w14:textId="77777777" w:rsidTr="0002306B">
        <w:tc>
          <w:tcPr>
            <w:tcW w:w="720" w:type="dxa"/>
            <w:tcBorders>
              <w:top w:val="single" w:sz="4" w:space="0" w:color="auto"/>
              <w:left w:val="single" w:sz="4" w:space="0" w:color="auto"/>
              <w:bottom w:val="single" w:sz="4" w:space="0" w:color="auto"/>
              <w:right w:val="single" w:sz="4" w:space="0" w:color="auto"/>
            </w:tcBorders>
          </w:tcPr>
          <w:p w14:paraId="7FF9470E"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927E4B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A7EFBDB"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90C830"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15CCC28"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010D188"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02306B" w:rsidRPr="00E6597C" w14:paraId="74E784E4" w14:textId="77777777" w:rsidTr="0002306B">
        <w:tc>
          <w:tcPr>
            <w:tcW w:w="720" w:type="dxa"/>
            <w:tcBorders>
              <w:top w:val="single" w:sz="4" w:space="0" w:color="auto"/>
              <w:left w:val="single" w:sz="4" w:space="0" w:color="auto"/>
              <w:bottom w:val="single" w:sz="4" w:space="0" w:color="auto"/>
              <w:right w:val="single" w:sz="4" w:space="0" w:color="auto"/>
            </w:tcBorders>
          </w:tcPr>
          <w:p w14:paraId="4789374E"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61B98C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BC1FF2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65B58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F3129A"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C1D8E4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02306B" w:rsidRPr="00E6597C" w14:paraId="116A2E77" w14:textId="77777777" w:rsidTr="0002306B">
        <w:tc>
          <w:tcPr>
            <w:tcW w:w="720" w:type="dxa"/>
            <w:tcBorders>
              <w:top w:val="single" w:sz="4" w:space="0" w:color="auto"/>
              <w:left w:val="single" w:sz="4" w:space="0" w:color="auto"/>
              <w:bottom w:val="single" w:sz="4" w:space="0" w:color="auto"/>
              <w:right w:val="single" w:sz="4" w:space="0" w:color="auto"/>
            </w:tcBorders>
          </w:tcPr>
          <w:p w14:paraId="70E215E3"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C6E976F"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9B43B71"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5927C9"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157F34E" w14:textId="77777777" w:rsidR="0002306B" w:rsidRPr="00E6597C" w:rsidRDefault="0002306B" w:rsidP="0002306B">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1DD467" w14:textId="77777777" w:rsidR="0002306B" w:rsidRPr="00E6597C" w:rsidRDefault="0002306B" w:rsidP="0002306B">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02306B" w:rsidRPr="00E6597C" w14:paraId="4658224C" w14:textId="77777777" w:rsidTr="0002306B">
        <w:tc>
          <w:tcPr>
            <w:tcW w:w="720" w:type="dxa"/>
            <w:tcBorders>
              <w:top w:val="single" w:sz="4" w:space="0" w:color="auto"/>
              <w:left w:val="single" w:sz="4" w:space="0" w:color="auto"/>
              <w:bottom w:val="single" w:sz="4" w:space="0" w:color="auto"/>
              <w:right w:val="single" w:sz="4" w:space="0" w:color="auto"/>
            </w:tcBorders>
          </w:tcPr>
          <w:p w14:paraId="318543CD"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086EEA1"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37D8A8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392AEC"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6308890"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EF3B448"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02306B" w:rsidRPr="00E6597C" w14:paraId="2DD97670" w14:textId="77777777" w:rsidTr="0002306B">
        <w:tc>
          <w:tcPr>
            <w:tcW w:w="720" w:type="dxa"/>
            <w:tcBorders>
              <w:top w:val="single" w:sz="4" w:space="0" w:color="auto"/>
              <w:left w:val="single" w:sz="4" w:space="0" w:color="auto"/>
              <w:bottom w:val="single" w:sz="4" w:space="0" w:color="auto"/>
              <w:right w:val="single" w:sz="4" w:space="0" w:color="auto"/>
            </w:tcBorders>
          </w:tcPr>
          <w:p w14:paraId="3E2885EA"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A646B6"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CF392C1"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51B965"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5425C3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02306B" w:rsidRPr="00E6597C" w14:paraId="673EA11F" w14:textId="77777777" w:rsidTr="0002306B">
        <w:tc>
          <w:tcPr>
            <w:tcW w:w="720" w:type="dxa"/>
            <w:tcBorders>
              <w:top w:val="single" w:sz="4" w:space="0" w:color="auto"/>
              <w:left w:val="single" w:sz="4" w:space="0" w:color="auto"/>
              <w:bottom w:val="single" w:sz="4" w:space="0" w:color="auto"/>
              <w:right w:val="single" w:sz="4" w:space="0" w:color="auto"/>
            </w:tcBorders>
          </w:tcPr>
          <w:p w14:paraId="0AA17E35"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07370B9"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B84F4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C5801B"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7D03936"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0A2FCFAC"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02306B" w:rsidRPr="00E6597C" w14:paraId="3D602E24" w14:textId="77777777" w:rsidTr="0002306B">
        <w:tc>
          <w:tcPr>
            <w:tcW w:w="720" w:type="dxa"/>
            <w:tcBorders>
              <w:top w:val="single" w:sz="4" w:space="0" w:color="auto"/>
              <w:left w:val="single" w:sz="4" w:space="0" w:color="auto"/>
              <w:bottom w:val="single" w:sz="4" w:space="0" w:color="auto"/>
              <w:right w:val="single" w:sz="4" w:space="0" w:color="auto"/>
            </w:tcBorders>
          </w:tcPr>
          <w:p w14:paraId="68B7FF78"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5D09D4B"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F2F4C5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19162"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F833145"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70607A5" w14:textId="77777777" w:rsidR="0002306B" w:rsidRPr="00E6597C" w:rsidRDefault="0002306B" w:rsidP="0002306B">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02306B" w:rsidRPr="00B834DD" w14:paraId="13DFE533" w14:textId="77777777" w:rsidTr="0002306B">
        <w:tc>
          <w:tcPr>
            <w:tcW w:w="720" w:type="dxa"/>
            <w:tcBorders>
              <w:top w:val="single" w:sz="4" w:space="0" w:color="auto"/>
              <w:left w:val="single" w:sz="4" w:space="0" w:color="auto"/>
              <w:bottom w:val="single" w:sz="4" w:space="0" w:color="auto"/>
              <w:right w:val="single" w:sz="4" w:space="0" w:color="auto"/>
            </w:tcBorders>
          </w:tcPr>
          <w:p w14:paraId="2DD6F5D1"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AA12B7E"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40E4F14" w14:textId="77777777" w:rsidR="0002306B" w:rsidRPr="00E6597C" w:rsidRDefault="0002306B" w:rsidP="0002306B">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FC5EA0"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73C6E7FA"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BE6971"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02306B" w:rsidRPr="00E6597C" w14:paraId="100A5178" w14:textId="77777777" w:rsidTr="0002306B">
        <w:tc>
          <w:tcPr>
            <w:tcW w:w="720" w:type="dxa"/>
            <w:tcBorders>
              <w:top w:val="single" w:sz="4" w:space="0" w:color="auto"/>
              <w:left w:val="single" w:sz="4" w:space="0" w:color="auto"/>
              <w:bottom w:val="single" w:sz="4" w:space="0" w:color="auto"/>
              <w:right w:val="single" w:sz="4" w:space="0" w:color="auto"/>
            </w:tcBorders>
          </w:tcPr>
          <w:p w14:paraId="0F68A481"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C7BAD9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FBEA988"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7AAB0A"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D005002"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02306B" w:rsidRPr="00B834DD" w14:paraId="1CB383DB" w14:textId="77777777" w:rsidTr="0002306B">
        <w:tc>
          <w:tcPr>
            <w:tcW w:w="720" w:type="dxa"/>
            <w:tcBorders>
              <w:top w:val="single" w:sz="4" w:space="0" w:color="auto"/>
              <w:left w:val="single" w:sz="4" w:space="0" w:color="auto"/>
              <w:bottom w:val="single" w:sz="4" w:space="0" w:color="auto"/>
              <w:right w:val="single" w:sz="4" w:space="0" w:color="auto"/>
            </w:tcBorders>
          </w:tcPr>
          <w:p w14:paraId="76E42775"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9CA9C8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CE4C089"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B3683" w14:textId="77777777" w:rsidR="0002306B" w:rsidRPr="00E6597C" w:rsidRDefault="0002306B" w:rsidP="0002306B">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F272B42"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02306B" w:rsidRPr="00E6597C" w14:paraId="32B2367D" w14:textId="77777777" w:rsidTr="0002306B">
        <w:tc>
          <w:tcPr>
            <w:tcW w:w="720" w:type="dxa"/>
            <w:tcBorders>
              <w:top w:val="single" w:sz="4" w:space="0" w:color="auto"/>
              <w:left w:val="single" w:sz="4" w:space="0" w:color="auto"/>
              <w:bottom w:val="single" w:sz="4" w:space="0" w:color="auto"/>
              <w:right w:val="single" w:sz="4" w:space="0" w:color="auto"/>
            </w:tcBorders>
          </w:tcPr>
          <w:p w14:paraId="2DD62C38"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C6B3B03" w14:textId="77777777" w:rsidR="0002306B" w:rsidRPr="00E6597C" w:rsidRDefault="0002306B" w:rsidP="0002306B">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8C38D54"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17B9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BE88C0"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690F920" w14:textId="77777777" w:rsidR="0002306B" w:rsidRPr="00E6597C" w:rsidRDefault="0002306B" w:rsidP="0002306B">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02306B" w:rsidRPr="00B834DD" w14:paraId="15883694" w14:textId="77777777" w:rsidTr="0002306B">
        <w:tc>
          <w:tcPr>
            <w:tcW w:w="720" w:type="dxa"/>
            <w:tcBorders>
              <w:top w:val="single" w:sz="4" w:space="0" w:color="auto"/>
              <w:left w:val="single" w:sz="4" w:space="0" w:color="auto"/>
              <w:bottom w:val="single" w:sz="4" w:space="0" w:color="auto"/>
              <w:right w:val="single" w:sz="4" w:space="0" w:color="auto"/>
            </w:tcBorders>
          </w:tcPr>
          <w:p w14:paraId="79E1289B" w14:textId="77777777" w:rsidR="0002306B" w:rsidRPr="00E6597C" w:rsidDel="0010680B" w:rsidRDefault="0002306B" w:rsidP="0002306B">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DDFC249" w14:textId="77777777" w:rsidR="0002306B" w:rsidRPr="00E6597C" w:rsidRDefault="0002306B" w:rsidP="0002306B">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C2D4DA7"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08BF0F" w14:textId="77777777" w:rsidR="0002306B" w:rsidRPr="00E6597C" w:rsidRDefault="0002306B" w:rsidP="0002306B">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17966F8E" w14:textId="77777777" w:rsidR="0002306B" w:rsidRPr="00E6597C" w:rsidRDefault="0002306B" w:rsidP="0002306B">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01424A8B"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7327390"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02306B" w:rsidRPr="00E6597C" w14:paraId="47ABD18C" w14:textId="77777777" w:rsidTr="0002306B">
        <w:tc>
          <w:tcPr>
            <w:tcW w:w="720" w:type="dxa"/>
            <w:tcBorders>
              <w:top w:val="single" w:sz="4" w:space="0" w:color="auto"/>
              <w:left w:val="single" w:sz="4" w:space="0" w:color="auto"/>
              <w:bottom w:val="single" w:sz="4" w:space="0" w:color="auto"/>
              <w:right w:val="single" w:sz="4" w:space="0" w:color="auto"/>
            </w:tcBorders>
          </w:tcPr>
          <w:p w14:paraId="25A293D9"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0EBBA1"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540FA7C"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D64F92"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0B77CD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0A3E088C"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DAA9AC"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02306B" w:rsidRPr="00B834DD" w14:paraId="71B8FEAC" w14:textId="77777777" w:rsidTr="0002306B">
        <w:tc>
          <w:tcPr>
            <w:tcW w:w="720" w:type="dxa"/>
            <w:tcBorders>
              <w:top w:val="single" w:sz="4" w:space="0" w:color="auto"/>
              <w:left w:val="single" w:sz="4" w:space="0" w:color="auto"/>
              <w:bottom w:val="single" w:sz="4" w:space="0" w:color="auto"/>
              <w:right w:val="single" w:sz="4" w:space="0" w:color="auto"/>
            </w:tcBorders>
          </w:tcPr>
          <w:p w14:paraId="2592CC31"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BB02F99"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11EB21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A3B87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0E93E7F" w14:textId="77777777" w:rsidR="0002306B" w:rsidRPr="00E6597C" w:rsidRDefault="0002306B" w:rsidP="0002306B">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F0F5E20" w14:textId="77777777" w:rsidR="0002306B" w:rsidRPr="00E6597C" w:rsidRDefault="0002306B" w:rsidP="000230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B9AB476"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6909ED9A"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3CED2BE0" w14:textId="77777777" w:rsidR="0002306B" w:rsidRPr="00E6597C" w:rsidRDefault="0002306B" w:rsidP="0002306B">
            <w:pPr>
              <w:jc w:val="center"/>
              <w:rPr>
                <w:rFonts w:ascii="GHEA Grapalat" w:hAnsi="GHEA Grapalat"/>
                <w:sz w:val="20"/>
                <w:szCs w:val="20"/>
                <w:lang w:val="hy-AM"/>
              </w:rPr>
            </w:pPr>
          </w:p>
        </w:tc>
      </w:tr>
      <w:tr w:rsidR="0002306B" w:rsidRPr="00B834DD" w14:paraId="22455C27" w14:textId="77777777" w:rsidTr="0002306B">
        <w:tc>
          <w:tcPr>
            <w:tcW w:w="720" w:type="dxa"/>
            <w:tcBorders>
              <w:top w:val="single" w:sz="4" w:space="0" w:color="auto"/>
              <w:left w:val="single" w:sz="4" w:space="0" w:color="auto"/>
              <w:bottom w:val="single" w:sz="4" w:space="0" w:color="auto"/>
              <w:right w:val="single" w:sz="4" w:space="0" w:color="auto"/>
            </w:tcBorders>
            <w:vAlign w:val="center"/>
          </w:tcPr>
          <w:p w14:paraId="610F0591" w14:textId="77777777" w:rsidR="0002306B" w:rsidRPr="00E6597C" w:rsidRDefault="0002306B" w:rsidP="0002306B">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85579E6"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232277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37C6"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4088E54" w14:textId="77777777" w:rsidR="0002306B" w:rsidRPr="00E6597C" w:rsidRDefault="0002306B" w:rsidP="0002306B">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7491FD5"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0B56F6C3"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02306B" w:rsidRPr="00E6597C" w14:paraId="7C39A927" w14:textId="77777777" w:rsidTr="0002306B">
        <w:tc>
          <w:tcPr>
            <w:tcW w:w="720" w:type="dxa"/>
            <w:tcBorders>
              <w:top w:val="single" w:sz="4" w:space="0" w:color="auto"/>
              <w:left w:val="single" w:sz="4" w:space="0" w:color="auto"/>
              <w:bottom w:val="single" w:sz="4" w:space="0" w:color="auto"/>
              <w:right w:val="single" w:sz="4" w:space="0" w:color="auto"/>
            </w:tcBorders>
          </w:tcPr>
          <w:p w14:paraId="59ECF851"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2FF2572"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14C8771"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F4CBC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5D3B3177"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2E592B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02306B" w:rsidRPr="00E6597C" w14:paraId="53BE3FEF" w14:textId="77777777" w:rsidTr="0002306B">
        <w:tc>
          <w:tcPr>
            <w:tcW w:w="720" w:type="dxa"/>
            <w:tcBorders>
              <w:top w:val="single" w:sz="4" w:space="0" w:color="auto"/>
              <w:left w:val="single" w:sz="4" w:space="0" w:color="auto"/>
              <w:bottom w:val="single" w:sz="4" w:space="0" w:color="auto"/>
              <w:right w:val="single" w:sz="4" w:space="0" w:color="auto"/>
            </w:tcBorders>
            <w:vAlign w:val="center"/>
          </w:tcPr>
          <w:p w14:paraId="4B1B2BFD" w14:textId="77777777" w:rsidR="0002306B" w:rsidRPr="00E6597C" w:rsidRDefault="0002306B" w:rsidP="0002306B">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735542"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9AC8B4"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126175"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C318498"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2B892D0" w14:textId="77777777" w:rsidR="0002306B" w:rsidRPr="00E6597C" w:rsidRDefault="0002306B" w:rsidP="0002306B">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7DE4F5FF"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02306B" w:rsidRPr="00E6597C" w14:paraId="0E11CE5D" w14:textId="77777777" w:rsidTr="0002306B">
        <w:tc>
          <w:tcPr>
            <w:tcW w:w="720" w:type="dxa"/>
            <w:tcBorders>
              <w:top w:val="single" w:sz="4" w:space="0" w:color="auto"/>
              <w:left w:val="single" w:sz="4" w:space="0" w:color="auto"/>
              <w:bottom w:val="single" w:sz="4" w:space="0" w:color="auto"/>
              <w:right w:val="single" w:sz="4" w:space="0" w:color="auto"/>
            </w:tcBorders>
          </w:tcPr>
          <w:p w14:paraId="44A78DD0"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F8442B"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15C1D22"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D67066"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EA2EB19"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B21E317" w14:textId="77777777" w:rsidR="0002306B" w:rsidRPr="00E6597C" w:rsidRDefault="0002306B" w:rsidP="0002306B">
            <w:pPr>
              <w:jc w:val="center"/>
              <w:rPr>
                <w:rFonts w:ascii="GHEA Grapalat" w:hAnsi="GHEA Grapalat"/>
                <w:sz w:val="20"/>
                <w:szCs w:val="20"/>
              </w:rPr>
            </w:pPr>
          </w:p>
        </w:tc>
      </w:tr>
      <w:tr w:rsidR="0002306B" w:rsidRPr="00E6597C" w14:paraId="47C14433" w14:textId="77777777" w:rsidTr="0002306B">
        <w:tc>
          <w:tcPr>
            <w:tcW w:w="720" w:type="dxa"/>
            <w:tcBorders>
              <w:top w:val="single" w:sz="4" w:space="0" w:color="auto"/>
              <w:left w:val="single" w:sz="4" w:space="0" w:color="auto"/>
              <w:bottom w:val="single" w:sz="4" w:space="0" w:color="auto"/>
              <w:right w:val="single" w:sz="4" w:space="0" w:color="auto"/>
            </w:tcBorders>
            <w:vAlign w:val="center"/>
          </w:tcPr>
          <w:p w14:paraId="5C267391" w14:textId="77777777" w:rsidR="0002306B" w:rsidRPr="00E6597C" w:rsidRDefault="0002306B" w:rsidP="0002306B">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2C5AD7"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A5C9CA"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3B227F"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0A7535A"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358F24" w14:textId="77777777" w:rsidR="0002306B" w:rsidRPr="00E6597C" w:rsidRDefault="0002306B" w:rsidP="0002306B">
            <w:pPr>
              <w:jc w:val="center"/>
              <w:rPr>
                <w:rFonts w:ascii="GHEA Grapalat" w:hAnsi="GHEA Grapalat"/>
                <w:sz w:val="20"/>
                <w:szCs w:val="20"/>
              </w:rPr>
            </w:pPr>
          </w:p>
        </w:tc>
      </w:tr>
      <w:tr w:rsidR="0002306B" w:rsidRPr="00E6597C" w14:paraId="6CEAE5AE" w14:textId="77777777" w:rsidTr="0002306B">
        <w:tc>
          <w:tcPr>
            <w:tcW w:w="720" w:type="dxa"/>
            <w:tcBorders>
              <w:top w:val="single" w:sz="4" w:space="0" w:color="auto"/>
              <w:left w:val="single" w:sz="4" w:space="0" w:color="auto"/>
              <w:bottom w:val="single" w:sz="4" w:space="0" w:color="auto"/>
              <w:right w:val="single" w:sz="4" w:space="0" w:color="auto"/>
            </w:tcBorders>
          </w:tcPr>
          <w:p w14:paraId="5C62367C"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ED12AB5" w14:textId="77777777" w:rsidR="0002306B" w:rsidRPr="00E6597C" w:rsidRDefault="0002306B" w:rsidP="0002306B">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9603EA9"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0E296"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61184CF"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920DDD4" w14:textId="77777777" w:rsidR="0002306B" w:rsidRPr="00E6597C" w:rsidRDefault="0002306B" w:rsidP="0002306B">
            <w:pPr>
              <w:jc w:val="center"/>
              <w:rPr>
                <w:rFonts w:ascii="GHEA Grapalat" w:hAnsi="GHEA Grapalat"/>
                <w:sz w:val="20"/>
                <w:szCs w:val="20"/>
              </w:rPr>
            </w:pPr>
          </w:p>
        </w:tc>
      </w:tr>
      <w:tr w:rsidR="0002306B" w:rsidRPr="00E6597C" w14:paraId="7D27DD65" w14:textId="77777777" w:rsidTr="0002306B">
        <w:tc>
          <w:tcPr>
            <w:tcW w:w="720" w:type="dxa"/>
            <w:tcBorders>
              <w:top w:val="single" w:sz="4" w:space="0" w:color="auto"/>
              <w:left w:val="single" w:sz="4" w:space="0" w:color="auto"/>
              <w:bottom w:val="single" w:sz="4" w:space="0" w:color="auto"/>
              <w:right w:val="single" w:sz="4" w:space="0" w:color="auto"/>
            </w:tcBorders>
          </w:tcPr>
          <w:p w14:paraId="0A7A31FC"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CDC4812"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C5A4DD"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52B9AF"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6AA2ABE"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68F65" w14:textId="77777777" w:rsidR="0002306B" w:rsidRPr="00E6597C" w:rsidRDefault="0002306B" w:rsidP="0002306B">
            <w:pPr>
              <w:jc w:val="center"/>
              <w:rPr>
                <w:rFonts w:ascii="GHEA Grapalat" w:hAnsi="GHEA Grapalat"/>
                <w:sz w:val="20"/>
                <w:szCs w:val="20"/>
              </w:rPr>
            </w:pPr>
          </w:p>
        </w:tc>
      </w:tr>
      <w:tr w:rsidR="0002306B" w:rsidRPr="00E6597C" w14:paraId="0EF12B8B" w14:textId="77777777" w:rsidTr="0002306B">
        <w:tc>
          <w:tcPr>
            <w:tcW w:w="720" w:type="dxa"/>
            <w:tcBorders>
              <w:top w:val="single" w:sz="4" w:space="0" w:color="auto"/>
              <w:left w:val="single" w:sz="4" w:space="0" w:color="auto"/>
              <w:bottom w:val="single" w:sz="4" w:space="0" w:color="auto"/>
              <w:right w:val="single" w:sz="4" w:space="0" w:color="auto"/>
            </w:tcBorders>
          </w:tcPr>
          <w:p w14:paraId="7D65655F"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5EEED1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0B5843"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5DD4E"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6347C071"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2AE975A" w14:textId="77777777" w:rsidR="0002306B" w:rsidRPr="00E6597C" w:rsidRDefault="0002306B" w:rsidP="0002306B">
            <w:pPr>
              <w:jc w:val="center"/>
              <w:rPr>
                <w:rFonts w:ascii="GHEA Grapalat" w:hAnsi="GHEA Grapalat"/>
                <w:sz w:val="20"/>
                <w:szCs w:val="20"/>
              </w:rPr>
            </w:pPr>
          </w:p>
        </w:tc>
      </w:tr>
      <w:tr w:rsidR="0002306B" w:rsidRPr="00E6597C" w14:paraId="429C7ACC" w14:textId="77777777" w:rsidTr="0002306B">
        <w:tc>
          <w:tcPr>
            <w:tcW w:w="720" w:type="dxa"/>
            <w:tcBorders>
              <w:top w:val="single" w:sz="4" w:space="0" w:color="auto"/>
              <w:left w:val="single" w:sz="4" w:space="0" w:color="auto"/>
              <w:bottom w:val="single" w:sz="4" w:space="0" w:color="auto"/>
              <w:right w:val="single" w:sz="4" w:space="0" w:color="auto"/>
            </w:tcBorders>
          </w:tcPr>
          <w:p w14:paraId="552030C9"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EFC7F30"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7A82B0E" w14:textId="77777777" w:rsidR="0002306B" w:rsidRPr="00E6597C" w:rsidRDefault="0002306B" w:rsidP="0002306B">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889107"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7308453" w14:textId="77777777" w:rsidR="0002306B" w:rsidRPr="00E6597C" w:rsidRDefault="0002306B" w:rsidP="0002306B">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512245" w14:textId="77777777" w:rsidR="0002306B" w:rsidRPr="00E6597C" w:rsidRDefault="0002306B" w:rsidP="0002306B">
            <w:pPr>
              <w:jc w:val="center"/>
              <w:rPr>
                <w:rFonts w:ascii="GHEA Grapalat" w:hAnsi="GHEA Grapalat"/>
                <w:sz w:val="20"/>
                <w:szCs w:val="20"/>
              </w:rPr>
            </w:pPr>
          </w:p>
        </w:tc>
      </w:tr>
    </w:tbl>
    <w:p w14:paraId="081FB3C3" w14:textId="77777777" w:rsidR="00631658" w:rsidRPr="00E6597C" w:rsidRDefault="00631658" w:rsidP="00631658">
      <w:pPr>
        <w:jc w:val="center"/>
        <w:rPr>
          <w:rFonts w:ascii="GHEA Grapalat" w:hAnsi="GHEA Grapalat"/>
          <w:b/>
          <w:sz w:val="22"/>
          <w:szCs w:val="22"/>
          <w:lang w:val="nl-NL"/>
        </w:rPr>
      </w:pPr>
    </w:p>
    <w:p w14:paraId="433FF68A" w14:textId="77777777" w:rsidR="00631658" w:rsidRPr="00E6597C" w:rsidRDefault="00631658" w:rsidP="00631658">
      <w:pPr>
        <w:pStyle w:val="a3"/>
        <w:jc w:val="right"/>
        <w:rPr>
          <w:rFonts w:ascii="GHEA Grapalat" w:hAnsi="GHEA Grapalat" w:cs="Sylfaen"/>
          <w:i w:val="0"/>
          <w:lang w:val="en-US"/>
        </w:rPr>
      </w:pPr>
    </w:p>
    <w:p w14:paraId="07E1D68A" w14:textId="77777777" w:rsidR="00631658" w:rsidRPr="00E6597C" w:rsidRDefault="00631658" w:rsidP="00631658">
      <w:pPr>
        <w:pStyle w:val="a3"/>
        <w:jc w:val="right"/>
        <w:rPr>
          <w:rFonts w:ascii="GHEA Grapalat" w:hAnsi="GHEA Grapalat" w:cs="Sylfaen"/>
          <w:i w:val="0"/>
          <w:lang w:val="en-US"/>
        </w:rPr>
      </w:pPr>
    </w:p>
    <w:p w14:paraId="7DF02DC4" w14:textId="77777777" w:rsidR="00631658" w:rsidRPr="00E6597C" w:rsidRDefault="00631658" w:rsidP="00631658">
      <w:pPr>
        <w:pStyle w:val="a3"/>
        <w:jc w:val="right"/>
        <w:rPr>
          <w:rFonts w:ascii="GHEA Grapalat" w:hAnsi="GHEA Grapalat" w:cs="Sylfaen"/>
          <w:i w:val="0"/>
          <w:lang w:val="en-US"/>
        </w:rPr>
      </w:pPr>
    </w:p>
    <w:p w14:paraId="0218BCE8" w14:textId="77777777" w:rsidR="00631658" w:rsidRPr="00E6597C" w:rsidRDefault="00631658" w:rsidP="00631658">
      <w:pPr>
        <w:pStyle w:val="a3"/>
        <w:jc w:val="right"/>
        <w:rPr>
          <w:rFonts w:ascii="GHEA Grapalat" w:hAnsi="GHEA Grapalat" w:cs="Sylfaen"/>
          <w:i w:val="0"/>
          <w:lang w:val="en-US"/>
        </w:rPr>
      </w:pPr>
    </w:p>
    <w:p w14:paraId="0A13B7C6" w14:textId="77777777" w:rsidR="00631658" w:rsidRPr="00E6597C" w:rsidRDefault="00631658" w:rsidP="00631658">
      <w:pPr>
        <w:pStyle w:val="a3"/>
        <w:jc w:val="right"/>
        <w:rPr>
          <w:rFonts w:ascii="GHEA Grapalat" w:hAnsi="GHEA Grapalat" w:cs="Sylfaen"/>
          <w:i w:val="0"/>
          <w:lang w:val="en-US"/>
        </w:rPr>
      </w:pPr>
    </w:p>
    <w:p w14:paraId="317DCFD8" w14:textId="77777777" w:rsidR="00091EBC" w:rsidRPr="000516BE" w:rsidRDefault="00631658" w:rsidP="00265A5A">
      <w:pPr>
        <w:pStyle w:val="31"/>
        <w:spacing w:line="240" w:lineRule="auto"/>
        <w:ind w:firstLine="0"/>
        <w:jc w:val="right"/>
        <w:rPr>
          <w:rFonts w:ascii="GHEA Grapalat" w:hAnsi="GHEA Grapalat" w:cs="Arial"/>
          <w:b/>
          <w:strike/>
          <w:lang w:val="hy-AM"/>
        </w:rPr>
      </w:pPr>
      <w:r w:rsidRPr="00E6597C">
        <w:rPr>
          <w:rFonts w:ascii="GHEA Grapalat" w:hAnsi="GHEA Grapalat"/>
          <w:b/>
          <w:lang w:val="hy-AM"/>
        </w:rPr>
        <w:br w:type="page"/>
      </w:r>
      <w:r w:rsidR="00091EBC" w:rsidRPr="000516BE">
        <w:rPr>
          <w:rFonts w:ascii="GHEA Grapalat" w:hAnsi="GHEA Grapalat" w:cs="Sylfaen"/>
          <w:b/>
          <w:strike/>
          <w:lang w:val="hy-AM"/>
        </w:rPr>
        <w:lastRenderedPageBreak/>
        <w:t>Հավելված</w:t>
      </w:r>
      <w:r w:rsidR="00091EBC" w:rsidRPr="000516BE">
        <w:rPr>
          <w:rFonts w:ascii="GHEA Grapalat" w:hAnsi="GHEA Grapalat" w:cs="Arial"/>
          <w:b/>
          <w:strike/>
          <w:lang w:val="hy-AM"/>
        </w:rPr>
        <w:t xml:space="preserve"> </w:t>
      </w:r>
      <w:r w:rsidR="00BF7D70" w:rsidRPr="000516BE">
        <w:rPr>
          <w:rFonts w:ascii="GHEA Grapalat" w:hAnsi="GHEA Grapalat" w:cs="Arial"/>
          <w:b/>
          <w:strike/>
          <w:lang w:val="hy-AM"/>
        </w:rPr>
        <w:t>5</w:t>
      </w:r>
    </w:p>
    <w:p w14:paraId="429B62AF" w14:textId="77777777" w:rsidR="0082305D" w:rsidRPr="0082305D" w:rsidRDefault="0082305D" w:rsidP="0082305D">
      <w:pPr>
        <w:pStyle w:val="31"/>
        <w:spacing w:line="240" w:lineRule="auto"/>
        <w:jc w:val="right"/>
        <w:rPr>
          <w:rFonts w:ascii="GHEA Grapalat" w:hAnsi="GHEA Grapalat" w:cs="Sylfaen"/>
          <w:b/>
          <w:strike/>
          <w:lang w:val="hy-AM"/>
        </w:rPr>
      </w:pPr>
      <w:r w:rsidRPr="0082305D">
        <w:rPr>
          <w:rFonts w:ascii="GHEA Grapalat" w:hAnsi="GHEA Grapalat" w:cs="Sylfaen"/>
          <w:b/>
          <w:strike/>
          <w:lang w:val="hy-AM"/>
        </w:rPr>
        <w:t>«</w:t>
      </w:r>
      <w:r w:rsidRPr="0082305D">
        <w:rPr>
          <w:rFonts w:ascii="GHEA Grapalat" w:hAnsi="GHEA Grapalat" w:cs="Sylfaen"/>
          <w:b/>
          <w:bCs/>
          <w:strike/>
          <w:szCs w:val="28"/>
          <w:lang w:val="hy-AM"/>
        </w:rPr>
        <w:t>ԱՄՄՄԴ</w:t>
      </w:r>
      <w:r w:rsidRPr="0082305D">
        <w:rPr>
          <w:rFonts w:ascii="GHEA Grapalat" w:hAnsi="GHEA Grapalat" w:cs="Sylfaen"/>
          <w:b/>
          <w:bCs/>
          <w:strike/>
          <w:szCs w:val="28"/>
          <w:lang w:val="pt-BR"/>
        </w:rPr>
        <w:t xml:space="preserve">- </w:t>
      </w:r>
      <w:r w:rsidRPr="0082305D">
        <w:rPr>
          <w:rFonts w:ascii="GHEA Grapalat" w:hAnsi="GHEA Grapalat" w:cs="Sylfaen"/>
          <w:b/>
          <w:bCs/>
          <w:strike/>
          <w:szCs w:val="28"/>
          <w:lang w:val="hy-AM"/>
        </w:rPr>
        <w:t>ՀԲՄԱՇՁԲ</w:t>
      </w:r>
      <w:r w:rsidRPr="0082305D">
        <w:rPr>
          <w:rFonts w:ascii="GHEA Grapalat" w:hAnsi="GHEA Grapalat" w:cs="Sylfaen"/>
          <w:b/>
          <w:bCs/>
          <w:strike/>
          <w:szCs w:val="28"/>
          <w:lang w:val="pt-BR"/>
        </w:rPr>
        <w:t xml:space="preserve"> -2024/01</w:t>
      </w:r>
      <w:r w:rsidRPr="0082305D">
        <w:rPr>
          <w:rFonts w:ascii="GHEA Grapalat" w:hAnsi="GHEA Grapalat" w:cs="Sylfaen"/>
          <w:strike/>
          <w:szCs w:val="28"/>
          <w:lang w:val="pt-BR"/>
        </w:rPr>
        <w:t xml:space="preserve"> </w:t>
      </w:r>
      <w:r w:rsidRPr="0082305D">
        <w:rPr>
          <w:rFonts w:ascii="GHEA Grapalat" w:hAnsi="GHEA Grapalat" w:cs="Sylfaen"/>
          <w:b/>
          <w:strike/>
          <w:lang w:val="hy-AM"/>
        </w:rPr>
        <w:t>»ծածկագրով</w:t>
      </w:r>
    </w:p>
    <w:p w14:paraId="5E259A44" w14:textId="77777777" w:rsidR="0082305D" w:rsidRPr="0082305D" w:rsidRDefault="0082305D" w:rsidP="0082305D">
      <w:pPr>
        <w:pStyle w:val="31"/>
        <w:spacing w:line="240" w:lineRule="auto"/>
        <w:jc w:val="right"/>
        <w:rPr>
          <w:rFonts w:ascii="GHEA Grapalat" w:hAnsi="GHEA Grapalat" w:cs="Sylfaen"/>
          <w:b/>
          <w:strike/>
          <w:lang w:val="hy-AM"/>
        </w:rPr>
      </w:pPr>
      <w:r w:rsidRPr="0082305D">
        <w:rPr>
          <w:rFonts w:ascii="GHEA Grapalat" w:hAnsi="GHEA Grapalat" w:cs="Sylfaen"/>
          <w:b/>
          <w:strike/>
          <w:lang w:val="hy-AM"/>
        </w:rPr>
        <w:t>Հրատապ բաց մրցույթի հրավերի</w:t>
      </w:r>
    </w:p>
    <w:p w14:paraId="639C1E2F" w14:textId="77777777" w:rsidR="00091EBC" w:rsidRPr="000516BE" w:rsidRDefault="00091EBC" w:rsidP="00091EBC">
      <w:pPr>
        <w:pStyle w:val="31"/>
        <w:spacing w:line="240" w:lineRule="auto"/>
        <w:jc w:val="right"/>
        <w:rPr>
          <w:rFonts w:ascii="GHEA Grapalat" w:hAnsi="GHEA Grapalat" w:cs="Sylfaen"/>
          <w:b/>
          <w:strike/>
          <w:lang w:val="hy-AM"/>
        </w:rPr>
      </w:pPr>
    </w:p>
    <w:p w14:paraId="773ED819" w14:textId="77777777" w:rsidR="00091EBC" w:rsidRPr="000516BE"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0516BE">
        <w:rPr>
          <w:rStyle w:val="af5"/>
          <w:rFonts w:ascii="GHEA Grapalat" w:hAnsi="GHEA Grapalat"/>
          <w:strike/>
          <w:color w:val="000000"/>
          <w:sz w:val="20"/>
          <w:szCs w:val="20"/>
          <w:lang w:val="hy-AM"/>
        </w:rPr>
        <w:t>ԵՐԱՇԽԻՔ N __________</w:t>
      </w:r>
    </w:p>
    <w:p w14:paraId="40F52DEB" w14:textId="77777777" w:rsidR="001C7C1A" w:rsidRPr="000516BE" w:rsidRDefault="001C7C1A" w:rsidP="001C7C1A">
      <w:pPr>
        <w:jc w:val="center"/>
        <w:rPr>
          <w:rFonts w:ascii="GHEA Grapalat" w:hAnsi="GHEA Grapalat" w:cs="GHEA Grapalat"/>
          <w:b/>
          <w:strike/>
          <w:sz w:val="20"/>
          <w:szCs w:val="20"/>
          <w:lang w:val="hy-AM"/>
        </w:rPr>
      </w:pPr>
      <w:r w:rsidRPr="000516BE">
        <w:rPr>
          <w:rFonts w:ascii="GHEA Grapalat" w:hAnsi="GHEA Grapalat" w:cs="GHEA Grapalat"/>
          <w:b/>
          <w:strike/>
          <w:sz w:val="18"/>
          <w:szCs w:val="18"/>
          <w:lang w:val="hy-AM"/>
        </w:rPr>
        <w:t xml:space="preserve">         (պայմանագրի ապահովում)</w:t>
      </w:r>
    </w:p>
    <w:p w14:paraId="18EF6D82" w14:textId="77777777" w:rsidR="00091EBC" w:rsidRPr="000516BE" w:rsidRDefault="00091EBC" w:rsidP="00091EBC">
      <w:pPr>
        <w:pStyle w:val="af4"/>
        <w:shd w:val="clear" w:color="auto" w:fill="FFFFFF"/>
        <w:spacing w:before="0" w:beforeAutospacing="0" w:after="0" w:afterAutospacing="0"/>
        <w:ind w:firstLine="375"/>
        <w:rPr>
          <w:rStyle w:val="af5"/>
          <w:strike/>
          <w:lang w:val="hy-AM"/>
        </w:rPr>
      </w:pPr>
    </w:p>
    <w:p w14:paraId="3448E59A" w14:textId="77777777" w:rsidR="00091EBC" w:rsidRPr="000516BE"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0516BE">
        <w:rPr>
          <w:rStyle w:val="af5"/>
          <w:rFonts w:ascii="GHEA Grapalat" w:hAnsi="GHEA Grapalat"/>
          <w:b w:val="0"/>
          <w:bCs w:val="0"/>
          <w:strike/>
          <w:sz w:val="20"/>
          <w:szCs w:val="20"/>
          <w:lang w:val="hy-AM"/>
        </w:rPr>
        <w:tab/>
        <w:t xml:space="preserve">1.Սույն երաշխիքը (այսուհետ՝ երաշխիք) հանդիսանում է </w:t>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p>
    <w:p w14:paraId="6B9D0276" w14:textId="77777777" w:rsidR="00091EBC" w:rsidRPr="000516BE" w:rsidRDefault="00091EBC" w:rsidP="00091EBC">
      <w:pPr>
        <w:pStyle w:val="af4"/>
        <w:shd w:val="clear" w:color="auto" w:fill="FFFFFF"/>
        <w:spacing w:before="0" w:beforeAutospacing="0" w:after="0" w:afterAutospacing="0"/>
        <w:ind w:left="5664" w:firstLine="708"/>
        <w:rPr>
          <w:rStyle w:val="af5"/>
          <w:strike/>
          <w:lang w:val="hy-AM"/>
        </w:rPr>
      </w:pPr>
      <w:r w:rsidRPr="000516BE">
        <w:rPr>
          <w:rFonts w:ascii="GHEA Grapalat" w:hAnsi="GHEA Grapalat" w:cs="Sylfaen"/>
          <w:strike/>
          <w:vertAlign w:val="superscript"/>
          <w:lang w:val="hy-AM"/>
        </w:rPr>
        <w:t xml:space="preserve">          պատվիրատուի անվանումը</w:t>
      </w:r>
    </w:p>
    <w:p w14:paraId="01744795" w14:textId="77777777" w:rsidR="00091EBC" w:rsidRPr="000516BE" w:rsidRDefault="00091EBC" w:rsidP="007A5E2D">
      <w:pPr>
        <w:pStyle w:val="af4"/>
        <w:shd w:val="clear" w:color="auto" w:fill="FFFFFF"/>
        <w:spacing w:before="0" w:beforeAutospacing="0" w:after="0" w:afterAutospacing="0"/>
        <w:rPr>
          <w:rFonts w:ascii="GHEA Grapalat" w:hAnsi="GHEA Grapalat" w:cs="Sylfaen"/>
          <w:strike/>
          <w:vertAlign w:val="superscript"/>
          <w:lang w:val="hy-AM"/>
        </w:rPr>
      </w:pPr>
      <w:r w:rsidRPr="000516BE">
        <w:rPr>
          <w:rStyle w:val="af5"/>
          <w:rFonts w:ascii="GHEA Grapalat" w:hAnsi="GHEA Grapalat"/>
          <w:b w:val="0"/>
          <w:bCs w:val="0"/>
          <w:strike/>
          <w:sz w:val="20"/>
          <w:szCs w:val="20"/>
          <w:lang w:val="hy-AM"/>
        </w:rPr>
        <w:t xml:space="preserve">(այսուհետ՝ բենեֆիցիար) և </w:t>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00265A5A" w:rsidRPr="000516BE">
        <w:rPr>
          <w:rStyle w:val="af5"/>
          <w:rFonts w:ascii="GHEA Grapalat" w:hAnsi="GHEA Grapalat"/>
          <w:b w:val="0"/>
          <w:bCs w:val="0"/>
          <w:strike/>
          <w:sz w:val="20"/>
          <w:szCs w:val="20"/>
          <w:u w:val="single"/>
          <w:lang w:val="hy-AM"/>
        </w:rPr>
        <w:t xml:space="preserve"> </w:t>
      </w:r>
      <w:r w:rsidR="0034164E" w:rsidRPr="000516BE">
        <w:rPr>
          <w:rStyle w:val="af5"/>
          <w:rFonts w:ascii="GHEA Grapalat" w:hAnsi="GHEA Grapalat"/>
          <w:b w:val="0"/>
          <w:bCs w:val="0"/>
          <w:strike/>
          <w:sz w:val="20"/>
          <w:szCs w:val="20"/>
          <w:lang w:val="hy-AM"/>
        </w:rPr>
        <w:t xml:space="preserve">(այսուհետ՝ պրինցիպալ) </w:t>
      </w:r>
      <w:r w:rsidRPr="000516BE">
        <w:rPr>
          <w:rStyle w:val="af5"/>
          <w:rFonts w:ascii="GHEA Grapalat" w:hAnsi="GHEA Grapalat"/>
          <w:b w:val="0"/>
          <w:bCs w:val="0"/>
          <w:strike/>
          <w:sz w:val="20"/>
          <w:szCs w:val="20"/>
          <w:lang w:val="hy-AM"/>
        </w:rPr>
        <w:t xml:space="preserve"> միջև </w:t>
      </w:r>
      <w:r w:rsidRPr="000516BE">
        <w:rPr>
          <w:rFonts w:cs="Sylfaen"/>
          <w:strike/>
          <w:vertAlign w:val="superscript"/>
          <w:lang w:val="hy-AM"/>
        </w:rPr>
        <w:t xml:space="preserve">                       </w:t>
      </w:r>
      <w:r w:rsidRPr="000516BE">
        <w:rPr>
          <w:rFonts w:cs="Sylfaen"/>
          <w:strike/>
          <w:vertAlign w:val="superscript"/>
          <w:lang w:val="hy-AM"/>
        </w:rPr>
        <w:tab/>
      </w:r>
      <w:r w:rsidRPr="000516BE">
        <w:rPr>
          <w:rFonts w:cs="Sylfaen"/>
          <w:strike/>
          <w:vertAlign w:val="superscript"/>
          <w:lang w:val="hy-AM"/>
        </w:rPr>
        <w:tab/>
      </w:r>
      <w:r w:rsidRPr="000516BE">
        <w:rPr>
          <w:rFonts w:cs="Sylfaen"/>
          <w:strike/>
          <w:vertAlign w:val="superscript"/>
          <w:lang w:val="hy-AM"/>
        </w:rPr>
        <w:tab/>
      </w:r>
      <w:r w:rsidRPr="000516BE">
        <w:rPr>
          <w:rFonts w:ascii="GHEA Grapalat" w:hAnsi="GHEA Grapalat" w:cs="Sylfaen"/>
          <w:strike/>
          <w:vertAlign w:val="superscript"/>
          <w:lang w:val="hy-AM"/>
        </w:rPr>
        <w:t xml:space="preserve">ընտրված մասնակցի անվանումը </w:t>
      </w:r>
    </w:p>
    <w:p w14:paraId="64EAC305" w14:textId="77777777" w:rsidR="00091EBC" w:rsidRPr="000516BE"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516BE">
        <w:rPr>
          <w:rStyle w:val="af5"/>
          <w:rFonts w:ascii="GHEA Grapalat" w:hAnsi="GHEA Grapalat"/>
          <w:b w:val="0"/>
          <w:bCs w:val="0"/>
          <w:strike/>
          <w:sz w:val="20"/>
          <w:szCs w:val="20"/>
          <w:lang w:val="hy-AM"/>
        </w:rPr>
        <w:t xml:space="preserve">կնքվելիք N </w:t>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lang w:val="hy-AM"/>
        </w:rPr>
        <w:t xml:space="preserve">  պայմանագրից բխող պրինցիպալի </w:t>
      </w:r>
    </w:p>
    <w:p w14:paraId="1D4870E2" w14:textId="77777777" w:rsidR="00091EBC" w:rsidRPr="000516BE"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0516BE">
        <w:rPr>
          <w:rStyle w:val="af5"/>
          <w:rFonts w:ascii="GHEA Grapalat" w:hAnsi="GHEA Grapalat"/>
          <w:b w:val="0"/>
          <w:bCs w:val="0"/>
          <w:strike/>
          <w:sz w:val="20"/>
          <w:szCs w:val="20"/>
          <w:lang w:val="hy-AM"/>
        </w:rPr>
        <w:tab/>
      </w:r>
      <w:r w:rsidRPr="000516BE">
        <w:rPr>
          <w:rStyle w:val="af5"/>
          <w:rFonts w:ascii="GHEA Grapalat" w:hAnsi="GHEA Grapalat"/>
          <w:b w:val="0"/>
          <w:bCs w:val="0"/>
          <w:strike/>
          <w:sz w:val="20"/>
          <w:szCs w:val="20"/>
          <w:lang w:val="hy-AM"/>
        </w:rPr>
        <w:tab/>
      </w:r>
      <w:r w:rsidRPr="000516BE">
        <w:rPr>
          <w:rStyle w:val="af5"/>
          <w:rFonts w:ascii="GHEA Grapalat" w:hAnsi="GHEA Grapalat"/>
          <w:b w:val="0"/>
          <w:bCs w:val="0"/>
          <w:strike/>
          <w:sz w:val="20"/>
          <w:szCs w:val="20"/>
          <w:lang w:val="hy-AM"/>
        </w:rPr>
        <w:tab/>
      </w:r>
      <w:r w:rsidRPr="000516BE">
        <w:rPr>
          <w:rStyle w:val="af5"/>
          <w:rFonts w:ascii="GHEA Grapalat" w:hAnsi="GHEA Grapalat"/>
          <w:b w:val="0"/>
          <w:bCs w:val="0"/>
          <w:strike/>
          <w:sz w:val="20"/>
          <w:szCs w:val="20"/>
          <w:lang w:val="hy-AM"/>
        </w:rPr>
        <w:tab/>
      </w:r>
      <w:r w:rsidRPr="000516BE">
        <w:rPr>
          <w:rFonts w:ascii="GHEA Grapalat" w:hAnsi="GHEA Grapalat" w:cs="Sylfaen"/>
          <w:strike/>
          <w:vertAlign w:val="superscript"/>
          <w:lang w:val="hy-AM"/>
        </w:rPr>
        <w:t xml:space="preserve">կնքվելիք պայմանագրի </w:t>
      </w:r>
      <w:r w:rsidR="007A5E2D" w:rsidRPr="000516BE">
        <w:rPr>
          <w:rFonts w:ascii="GHEA Grapalat" w:hAnsi="GHEA Grapalat" w:cs="Sylfaen"/>
          <w:strike/>
          <w:vertAlign w:val="superscript"/>
          <w:lang w:val="hy-AM"/>
        </w:rPr>
        <w:t>համարը</w:t>
      </w:r>
    </w:p>
    <w:p w14:paraId="7F1F59C7" w14:textId="77777777" w:rsidR="00091EBC" w:rsidRPr="000516BE"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516BE">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194C6E" w:rsidRPr="000516BE">
        <w:rPr>
          <w:rStyle w:val="af5"/>
          <w:rFonts w:ascii="GHEA Grapalat" w:hAnsi="GHEA Grapalat"/>
          <w:b w:val="0"/>
          <w:bCs w:val="0"/>
          <w:strike/>
          <w:sz w:val="20"/>
          <w:szCs w:val="20"/>
          <w:lang w:val="hy-AM"/>
        </w:rPr>
        <w:t>ում</w:t>
      </w:r>
      <w:r w:rsidRPr="000516BE">
        <w:rPr>
          <w:rStyle w:val="af5"/>
          <w:rFonts w:ascii="GHEA Grapalat" w:hAnsi="GHEA Grapalat"/>
          <w:b w:val="0"/>
          <w:bCs w:val="0"/>
          <w:strike/>
          <w:sz w:val="20"/>
          <w:szCs w:val="20"/>
          <w:lang w:val="hy-AM"/>
        </w:rPr>
        <w:t xml:space="preserve">: </w:t>
      </w:r>
    </w:p>
    <w:p w14:paraId="70C412AA" w14:textId="77777777" w:rsidR="00091EBC" w:rsidRPr="000516BE"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0516BE">
        <w:rPr>
          <w:rStyle w:val="af5"/>
          <w:rFonts w:ascii="GHEA Grapalat" w:hAnsi="GHEA Grapalat"/>
          <w:b w:val="0"/>
          <w:bCs w:val="0"/>
          <w:strike/>
          <w:sz w:val="20"/>
          <w:szCs w:val="20"/>
          <w:lang w:val="hy-AM"/>
        </w:rPr>
        <w:t xml:space="preserve">2. Երաշխիքով </w:t>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lang w:val="hy-AM"/>
        </w:rPr>
        <w:t xml:space="preserve"> (այսուհետ՝ երաշխիք տվող </w:t>
      </w:r>
    </w:p>
    <w:p w14:paraId="2D0CE8D6" w14:textId="77777777" w:rsidR="00091EBC" w:rsidRPr="000516BE"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0516BE">
        <w:rPr>
          <w:rStyle w:val="af5"/>
          <w:rFonts w:ascii="GHEA Grapalat" w:hAnsi="GHEA Grapalat"/>
          <w:b w:val="0"/>
          <w:bCs w:val="0"/>
          <w:strike/>
          <w:sz w:val="20"/>
          <w:szCs w:val="20"/>
          <w:lang w:val="hy-AM"/>
        </w:rPr>
        <w:tab/>
      </w:r>
      <w:r w:rsidRPr="000516BE">
        <w:rPr>
          <w:rStyle w:val="af5"/>
          <w:rFonts w:ascii="GHEA Grapalat" w:hAnsi="GHEA Grapalat"/>
          <w:b w:val="0"/>
          <w:bCs w:val="0"/>
          <w:strike/>
          <w:sz w:val="20"/>
          <w:szCs w:val="20"/>
          <w:lang w:val="hy-AM"/>
        </w:rPr>
        <w:tab/>
      </w:r>
      <w:r w:rsidRPr="000516BE">
        <w:rPr>
          <w:rStyle w:val="af5"/>
          <w:rFonts w:ascii="GHEA Grapalat" w:hAnsi="GHEA Grapalat"/>
          <w:b w:val="0"/>
          <w:bCs w:val="0"/>
          <w:strike/>
          <w:sz w:val="20"/>
          <w:szCs w:val="20"/>
          <w:lang w:val="hy-AM"/>
        </w:rPr>
        <w:tab/>
        <w:t xml:space="preserve">                         </w:t>
      </w:r>
      <w:r w:rsidRPr="000516BE">
        <w:rPr>
          <w:rFonts w:ascii="GHEA Grapalat" w:hAnsi="GHEA Grapalat" w:cs="Sylfaen"/>
          <w:strike/>
          <w:vertAlign w:val="superscript"/>
          <w:lang w:val="hy-AM"/>
        </w:rPr>
        <w:t>երաշխիքը տվող բանկի անվանումը</w:t>
      </w:r>
    </w:p>
    <w:p w14:paraId="634D34EE" w14:textId="77777777" w:rsidR="00091EBC" w:rsidRPr="000516BE"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0516BE">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p>
    <w:p w14:paraId="23F46A7A" w14:textId="77777777" w:rsidR="00091EBC" w:rsidRPr="000516BE"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0516BE">
        <w:rPr>
          <w:rFonts w:ascii="GHEA Grapalat" w:hAnsi="GHEA Grapalat" w:cs="Sylfaen"/>
          <w:strike/>
          <w:vertAlign w:val="superscript"/>
          <w:lang w:val="hy-AM"/>
        </w:rPr>
        <w:t xml:space="preserve">   գումարը թվերով և տառերով</w:t>
      </w:r>
    </w:p>
    <w:p w14:paraId="72A57FE4" w14:textId="77777777" w:rsidR="00091EBC" w:rsidRPr="000516BE"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516BE">
        <w:rPr>
          <w:rStyle w:val="af5"/>
          <w:rFonts w:ascii="GHEA Grapalat" w:hAnsi="GHEA Grapalat"/>
          <w:b w:val="0"/>
          <w:bCs w:val="0"/>
          <w:strike/>
          <w:sz w:val="20"/>
          <w:szCs w:val="20"/>
          <w:lang w:val="hy-AM"/>
        </w:rPr>
        <w:t xml:space="preserve">(այսուհետ՝ երաշխիքի գումար)՝ պահանջն ստանալուց </w:t>
      </w:r>
      <w:r w:rsidR="00C8399F" w:rsidRPr="000516BE">
        <w:rPr>
          <w:rStyle w:val="af5"/>
          <w:rFonts w:ascii="GHEA Grapalat" w:hAnsi="GHEA Grapalat"/>
          <w:b w:val="0"/>
          <w:bCs w:val="0"/>
          <w:strike/>
          <w:sz w:val="20"/>
          <w:szCs w:val="20"/>
          <w:lang w:val="hy-AM"/>
        </w:rPr>
        <w:t>հինգ</w:t>
      </w:r>
      <w:r w:rsidRPr="000516BE">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u w:val="single"/>
          <w:lang w:val="hy-AM"/>
        </w:rPr>
        <w:tab/>
      </w:r>
      <w:r w:rsidRPr="000516BE">
        <w:rPr>
          <w:rStyle w:val="af5"/>
          <w:rFonts w:ascii="GHEA Grapalat" w:hAnsi="GHEA Grapalat"/>
          <w:b w:val="0"/>
          <w:bCs w:val="0"/>
          <w:strike/>
          <w:sz w:val="20"/>
          <w:szCs w:val="20"/>
          <w:lang w:val="hy-AM"/>
        </w:rPr>
        <w:t>հաշվեհամարին փոխանցման միջոցով:</w:t>
      </w:r>
    </w:p>
    <w:p w14:paraId="52284929" w14:textId="77777777" w:rsidR="00091EBC" w:rsidRPr="000516BE"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516BE">
        <w:rPr>
          <w:rFonts w:ascii="GHEA Grapalat" w:hAnsi="GHEA Grapalat" w:cs="Sylfaen"/>
          <w:strike/>
          <w:vertAlign w:val="superscript"/>
          <w:lang w:val="hy-AM"/>
        </w:rPr>
        <w:t xml:space="preserve">                                                                                      հաշվեհամարը</w:t>
      </w:r>
    </w:p>
    <w:p w14:paraId="6E8B8322" w14:textId="77777777" w:rsidR="00091EBC" w:rsidRPr="000516BE"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3. Սույն երաշխիքն անհետկանչելի է:</w:t>
      </w:r>
    </w:p>
    <w:p w14:paraId="79329600" w14:textId="77777777" w:rsidR="00091EBC" w:rsidRPr="000516BE"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B17882" w14:textId="77777777" w:rsidR="006C4836" w:rsidRPr="000516BE" w:rsidRDefault="0024041A" w:rsidP="006C483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5. </w:t>
      </w:r>
      <w:r w:rsidR="006C4836" w:rsidRPr="000516BE">
        <w:rPr>
          <w:rFonts w:ascii="GHEA Grapalat" w:hAnsi="GHEA Grapalat"/>
          <w:strike/>
          <w:color w:val="000000"/>
          <w:sz w:val="20"/>
          <w:szCs w:val="20"/>
          <w:lang w:val="hy-AM"/>
        </w:rPr>
        <w:t xml:space="preserve">Երաշխիքը գործում է </w:t>
      </w:r>
      <w:r w:rsidR="00C53834" w:rsidRPr="000516BE">
        <w:rPr>
          <w:rFonts w:ascii="GHEA Grapalat" w:hAnsi="GHEA Grapalat"/>
          <w:strike/>
          <w:color w:val="000000"/>
          <w:sz w:val="20"/>
          <w:szCs w:val="20"/>
          <w:lang w:val="hy-AM"/>
        </w:rPr>
        <w:t xml:space="preserve">թողարկման պահից և </w:t>
      </w:r>
      <w:r w:rsidR="009065B6" w:rsidRPr="000516BE">
        <w:rPr>
          <w:rFonts w:ascii="GHEA Grapalat" w:hAnsi="GHEA Grapalat"/>
          <w:strike/>
          <w:color w:val="000000"/>
          <w:sz w:val="20"/>
          <w:szCs w:val="20"/>
          <w:lang w:val="hy-AM"/>
        </w:rPr>
        <w:t>ուժի մեջ</w:t>
      </w:r>
      <w:r w:rsidR="00C53834" w:rsidRPr="000516BE">
        <w:rPr>
          <w:rFonts w:ascii="GHEA Grapalat" w:hAnsi="GHEA Grapalat"/>
          <w:strike/>
          <w:color w:val="000000"/>
          <w:sz w:val="20"/>
          <w:szCs w:val="20"/>
          <w:lang w:val="hy-AM"/>
        </w:rPr>
        <w:t xml:space="preserve"> է </w:t>
      </w:r>
      <w:r w:rsidR="006C4836" w:rsidRPr="000516BE">
        <w:rPr>
          <w:rFonts w:ascii="GHEA Grapalat" w:hAnsi="GHEA Grapalat"/>
          <w:strike/>
          <w:color w:val="000000"/>
          <w:sz w:val="20"/>
          <w:szCs w:val="20"/>
          <w:lang w:val="hy-AM"/>
        </w:rPr>
        <w:t xml:space="preserve">բենեֆիցիարի և պրիցիպալի միջև կնքվելիքN </w:t>
      </w:r>
      <w:r w:rsidR="006C4836" w:rsidRPr="000516BE">
        <w:rPr>
          <w:rFonts w:ascii="GHEA Grapalat" w:hAnsi="GHEA Grapalat"/>
          <w:strike/>
          <w:color w:val="000000"/>
          <w:sz w:val="20"/>
          <w:szCs w:val="20"/>
          <w:u w:val="single"/>
          <w:lang w:val="hy-AM"/>
        </w:rPr>
        <w:tab/>
      </w:r>
      <w:r w:rsidR="006C4836" w:rsidRPr="000516BE">
        <w:rPr>
          <w:rFonts w:ascii="GHEA Grapalat" w:hAnsi="GHEA Grapalat"/>
          <w:strike/>
          <w:color w:val="000000"/>
          <w:sz w:val="20"/>
          <w:szCs w:val="20"/>
          <w:u w:val="single"/>
          <w:lang w:val="hy-AM"/>
        </w:rPr>
        <w:tab/>
      </w:r>
      <w:r w:rsidR="006C4836" w:rsidRPr="000516BE">
        <w:rPr>
          <w:rFonts w:ascii="GHEA Grapalat" w:hAnsi="GHEA Grapalat"/>
          <w:strike/>
          <w:color w:val="000000"/>
          <w:sz w:val="20"/>
          <w:szCs w:val="20"/>
          <w:u w:val="single"/>
          <w:lang w:val="hy-AM"/>
        </w:rPr>
        <w:tab/>
      </w:r>
      <w:r w:rsidR="006C4836" w:rsidRPr="000516BE">
        <w:rPr>
          <w:rFonts w:ascii="GHEA Grapalat" w:hAnsi="GHEA Grapalat"/>
          <w:strike/>
          <w:color w:val="000000"/>
          <w:sz w:val="20"/>
          <w:szCs w:val="20"/>
          <w:u w:val="single"/>
          <w:lang w:val="hy-AM"/>
        </w:rPr>
        <w:tab/>
      </w:r>
    </w:p>
    <w:p w14:paraId="4768EC77" w14:textId="77777777" w:rsidR="006C4836" w:rsidRPr="000516BE" w:rsidRDefault="006C4836" w:rsidP="006C4836">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0516BE">
        <w:rPr>
          <w:rFonts w:ascii="GHEA Grapalat" w:hAnsi="GHEA Grapalat" w:cs="Sylfaen"/>
          <w:strike/>
          <w:vertAlign w:val="superscript"/>
          <w:lang w:val="hy-AM"/>
        </w:rPr>
        <w:t xml:space="preserve">                                   կնքվելիք պայմանագրի համարը </w:t>
      </w:r>
    </w:p>
    <w:p w14:paraId="1F4477E2" w14:textId="77777777" w:rsidR="006C4836" w:rsidRPr="000516BE" w:rsidRDefault="006C4836" w:rsidP="006C4836">
      <w:pPr>
        <w:pStyle w:val="aff3"/>
        <w:tabs>
          <w:tab w:val="left" w:pos="0"/>
        </w:tabs>
        <w:ind w:left="0"/>
        <w:mirrorIndents/>
        <w:jc w:val="both"/>
        <w:rPr>
          <w:rFonts w:ascii="GHEA Grapalat" w:hAnsi="GHEA Grapalat"/>
          <w:strike/>
          <w:color w:val="000000"/>
          <w:sz w:val="20"/>
          <w:szCs w:val="20"/>
          <w:u w:val="single"/>
          <w:lang w:val="hy-AM"/>
        </w:rPr>
      </w:pPr>
      <w:r w:rsidRPr="000516BE">
        <w:rPr>
          <w:rFonts w:ascii="GHEA Grapalat" w:hAnsi="GHEA Grapalat"/>
          <w:strike/>
          <w:color w:val="000000"/>
          <w:sz w:val="20"/>
          <w:szCs w:val="20"/>
          <w:lang w:val="hy-AM"/>
        </w:rPr>
        <w:t xml:space="preserve">պայմանագիրն ուժի մեջ մտնելու օրվանից մինչև </w:t>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cs="Sylfaen"/>
          <w:strike/>
          <w:vertAlign w:val="superscript"/>
          <w:lang w:val="hy-AM"/>
        </w:rPr>
        <w:t xml:space="preserve">կնքվելիք պայմանագրով </w:t>
      </w:r>
      <w:r w:rsidR="00807F72" w:rsidRPr="000516BE">
        <w:rPr>
          <w:rFonts w:ascii="GHEA Grapalat" w:hAnsi="GHEA Grapalat" w:cs="Sylfaen"/>
          <w:strike/>
          <w:vertAlign w:val="superscript"/>
          <w:lang w:val="hy-AM"/>
        </w:rPr>
        <w:t>նախատեսված</w:t>
      </w:r>
      <w:r w:rsidRPr="000516BE">
        <w:rPr>
          <w:rFonts w:ascii="GHEA Grapalat" w:hAnsi="GHEA Grapalat" w:cs="Sylfaen"/>
          <w:strike/>
          <w:vertAlign w:val="superscript"/>
          <w:lang w:val="hy-AM"/>
        </w:rPr>
        <w:t xml:space="preserve"> աշխատանքի կատարման վերջնաժամկետը, ներառյալ երաշխիքային ժամկետը</w:t>
      </w:r>
    </w:p>
    <w:p w14:paraId="20B7ED19" w14:textId="77777777" w:rsidR="00436DA1" w:rsidRPr="000516BE" w:rsidRDefault="006C4836" w:rsidP="00436DA1">
      <w:pPr>
        <w:pStyle w:val="aff3"/>
        <w:tabs>
          <w:tab w:val="left" w:pos="0"/>
        </w:tabs>
        <w:ind w:left="0"/>
        <w:mirrorIndents/>
        <w:jc w:val="both"/>
        <w:rPr>
          <w:rFonts w:ascii="GHEA Grapalat" w:eastAsia="Calibri" w:hAnsi="GHEA Grapalat"/>
          <w:strike/>
          <w:color w:val="000000"/>
          <w:sz w:val="20"/>
          <w:szCs w:val="20"/>
          <w:lang w:val="hy-AM"/>
        </w:rPr>
      </w:pPr>
      <w:r w:rsidRPr="000516BE">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sidRPr="000516BE">
        <w:rPr>
          <w:rFonts w:ascii="GHEA Grapalat" w:hAnsi="GHEA Grapalat"/>
          <w:strike/>
          <w:color w:val="000000"/>
          <w:sz w:val="20"/>
          <w:szCs w:val="20"/>
          <w:lang w:val="hy-AM"/>
        </w:rPr>
        <w:t xml:space="preserve">՝-----------------------------------      </w:t>
      </w:r>
    </w:p>
    <w:p w14:paraId="4B0FA34F" w14:textId="77777777" w:rsidR="00436DA1" w:rsidRPr="000516BE" w:rsidRDefault="00436DA1" w:rsidP="00436DA1">
      <w:pPr>
        <w:pStyle w:val="aff3"/>
        <w:tabs>
          <w:tab w:val="left" w:pos="0"/>
        </w:tabs>
        <w:ind w:left="0"/>
        <w:mirrorIndents/>
        <w:jc w:val="both"/>
        <w:rPr>
          <w:rFonts w:ascii="GHEA Grapalat" w:hAnsi="GHEA Grapalat"/>
          <w:strike/>
          <w:color w:val="000000"/>
          <w:sz w:val="20"/>
          <w:szCs w:val="20"/>
          <w:lang w:val="hy-AM"/>
        </w:rPr>
      </w:pPr>
      <w:r w:rsidRPr="000516BE">
        <w:rPr>
          <w:rFonts w:ascii="GHEA Grapalat" w:hAnsi="GHEA Grapalat" w:cs="Sylfaen"/>
          <w:strike/>
          <w:vertAlign w:val="superscript"/>
          <w:lang w:val="hy-AM"/>
        </w:rPr>
        <w:t xml:space="preserve">                                                                                                                                      </w:t>
      </w:r>
      <w:r w:rsidR="000117CC" w:rsidRPr="000516BE">
        <w:rPr>
          <w:rFonts w:ascii="GHEA Grapalat" w:hAnsi="GHEA Grapalat" w:cs="Sylfaen"/>
          <w:strike/>
          <w:vertAlign w:val="superscript"/>
          <w:lang w:val="hy-AM"/>
        </w:rPr>
        <w:t xml:space="preserve">                                </w:t>
      </w:r>
      <w:r w:rsidRPr="000516BE">
        <w:rPr>
          <w:rFonts w:ascii="GHEA Grapalat" w:hAnsi="GHEA Grapalat" w:cs="Sylfaen"/>
          <w:strike/>
          <w:vertAlign w:val="superscript"/>
          <w:lang w:val="hy-AM"/>
        </w:rPr>
        <w:t xml:space="preserve">    քարտուղարի էլ. փոստի հասցեն</w:t>
      </w:r>
    </w:p>
    <w:p w14:paraId="31F8F5A0" w14:textId="77777777" w:rsidR="006C4836" w:rsidRPr="000516BE" w:rsidRDefault="006C4836" w:rsidP="006C4836">
      <w:pPr>
        <w:pStyle w:val="aff3"/>
        <w:tabs>
          <w:tab w:val="left" w:pos="0"/>
        </w:tabs>
        <w:ind w:left="0"/>
        <w:mirrorIndents/>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 էլեկտրոնային փոստի հասցեին։     </w:t>
      </w:r>
    </w:p>
    <w:p w14:paraId="36F3D27E" w14:textId="77777777" w:rsidR="00091EBC" w:rsidRPr="000516BE" w:rsidRDefault="00091EBC" w:rsidP="00807F72">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2DEFDAC" w14:textId="77777777" w:rsidR="00DC3470" w:rsidRPr="000516BE"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1) </w:t>
      </w:r>
      <w:r w:rsidR="0091775C" w:rsidRPr="000516BE">
        <w:rPr>
          <w:rFonts w:ascii="GHEA Grapalat" w:hAnsi="GHEA Grapalat"/>
          <w:strike/>
          <w:color w:val="000000"/>
          <w:sz w:val="20"/>
          <w:szCs w:val="20"/>
          <w:lang w:val="hy-AM"/>
        </w:rPr>
        <w:t xml:space="preserve">N </w:t>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0091775C" w:rsidRPr="000516BE">
        <w:rPr>
          <w:rFonts w:ascii="GHEA Grapalat" w:hAnsi="GHEA Grapalat"/>
          <w:strike/>
          <w:color w:val="000000"/>
          <w:sz w:val="20"/>
          <w:szCs w:val="20"/>
          <w:u w:val="single"/>
          <w:lang w:val="hy-AM"/>
        </w:rPr>
        <w:tab/>
        <w:t xml:space="preserve">     </w:t>
      </w:r>
      <w:r w:rsidRPr="000516BE">
        <w:rPr>
          <w:rFonts w:ascii="GHEA Grapalat" w:hAnsi="GHEA Grapalat"/>
          <w:strike/>
          <w:color w:val="000000"/>
          <w:sz w:val="20"/>
          <w:szCs w:val="20"/>
          <w:lang w:val="hy-AM"/>
        </w:rPr>
        <w:t xml:space="preserve"> պայմանագրի, ներառյալ նաև դրանում </w:t>
      </w:r>
      <w:r w:rsidR="0091775C" w:rsidRPr="000516BE">
        <w:rPr>
          <w:rFonts w:ascii="GHEA Grapalat" w:hAnsi="GHEA Grapalat"/>
          <w:strike/>
          <w:color w:val="000000"/>
          <w:sz w:val="20"/>
          <w:szCs w:val="20"/>
          <w:lang w:val="hy-AM"/>
        </w:rPr>
        <w:t>կատարված</w:t>
      </w:r>
    </w:p>
    <w:p w14:paraId="7FB67769" w14:textId="77777777" w:rsidR="00DC3470" w:rsidRPr="000516BE" w:rsidRDefault="00DC3470" w:rsidP="00DC3470">
      <w:pPr>
        <w:pStyle w:val="af4"/>
        <w:shd w:val="clear" w:color="auto" w:fill="FFFFFF"/>
        <w:spacing w:before="0" w:beforeAutospacing="0" w:after="0" w:afterAutospacing="0"/>
        <w:rPr>
          <w:rFonts w:ascii="GHEA Grapalat" w:hAnsi="GHEA Grapalat" w:cs="Sylfaen"/>
          <w:strike/>
          <w:vertAlign w:val="superscript"/>
          <w:lang w:val="hy-AM"/>
        </w:rPr>
      </w:pPr>
      <w:r w:rsidRPr="000516BE">
        <w:rPr>
          <w:rFonts w:ascii="GHEA Grapalat" w:hAnsi="GHEA Grapalat" w:cs="Sylfaen"/>
          <w:strike/>
          <w:vertAlign w:val="superscript"/>
          <w:lang w:val="hy-AM"/>
        </w:rPr>
        <w:t xml:space="preserve">                          կնքվելիք պայմանագրի </w:t>
      </w:r>
      <w:r w:rsidR="0091775C" w:rsidRPr="000516BE">
        <w:rPr>
          <w:rFonts w:ascii="GHEA Grapalat" w:hAnsi="GHEA Grapalat" w:cs="Sylfaen"/>
          <w:strike/>
          <w:vertAlign w:val="superscript"/>
          <w:lang w:val="hy-AM"/>
        </w:rPr>
        <w:t>համարը</w:t>
      </w:r>
      <w:r w:rsidRPr="000516BE">
        <w:rPr>
          <w:rFonts w:ascii="GHEA Grapalat" w:hAnsi="GHEA Grapalat" w:cs="Sylfaen"/>
          <w:strike/>
          <w:vertAlign w:val="superscript"/>
          <w:lang w:val="hy-AM"/>
        </w:rPr>
        <w:t xml:space="preserve"> </w:t>
      </w:r>
    </w:p>
    <w:p w14:paraId="161005BC" w14:textId="77777777" w:rsidR="00DC3470" w:rsidRPr="000516BE"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 փոփոխությունների, լրացուցիչ համաձայնագրերի պատճենները.</w:t>
      </w:r>
    </w:p>
    <w:p w14:paraId="7FB8CA3F" w14:textId="77777777" w:rsidR="00DC3470" w:rsidRPr="000516BE"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2) բենեֆիցիարի կողմից պայմանագիրը միակողմանի լուծելու մասին </w:t>
      </w:r>
      <w:r w:rsidR="00DC21A9" w:rsidRPr="000516BE">
        <w:fldChar w:fldCharType="begin"/>
      </w:r>
      <w:r w:rsidR="00DC21A9" w:rsidRPr="00DC21A9">
        <w:rPr>
          <w:strike/>
          <w:lang w:val="hy-AM"/>
          <w:rPrChange w:id="13" w:author="Sergey Shahnazaryan" w:date="2024-02-09T13:10:00Z">
            <w:rPr>
              <w:rFonts w:ascii="Arial LatArm" w:hAnsi="Arial LatArm"/>
              <w:i/>
              <w:sz w:val="20"/>
              <w:szCs w:val="20"/>
              <w:lang w:val="en-AU"/>
            </w:rPr>
          </w:rPrChange>
        </w:rPr>
        <w:instrText xml:space="preserve"> HYPERLINK "http://www.procurement.am" </w:instrText>
      </w:r>
      <w:r w:rsidR="00DC21A9" w:rsidRPr="000516BE">
        <w:fldChar w:fldCharType="separate"/>
      </w:r>
      <w:r w:rsidRPr="000516BE">
        <w:rPr>
          <w:rStyle w:val="a9"/>
          <w:rFonts w:ascii="GHEA Grapalat" w:hAnsi="GHEA Grapalat"/>
          <w:strike/>
          <w:sz w:val="20"/>
          <w:szCs w:val="20"/>
          <w:lang w:val="hy-AM"/>
        </w:rPr>
        <w:t>www.procurement.am</w:t>
      </w:r>
      <w:r w:rsidR="00DC21A9" w:rsidRPr="000516BE">
        <w:rPr>
          <w:rStyle w:val="a9"/>
          <w:rFonts w:ascii="GHEA Grapalat" w:hAnsi="GHEA Grapalat"/>
          <w:strike/>
          <w:sz w:val="20"/>
          <w:szCs w:val="20"/>
          <w:lang w:val="hy-AM"/>
        </w:rPr>
        <w:fldChar w:fldCharType="end"/>
      </w:r>
      <w:r w:rsidRPr="000516BE">
        <w:rPr>
          <w:rFonts w:ascii="GHEA Grapalat" w:hAnsi="GHEA Grapalat"/>
          <w:strike/>
          <w:color w:val="000000"/>
          <w:sz w:val="20"/>
          <w:szCs w:val="20"/>
          <w:lang w:val="hy-AM"/>
        </w:rPr>
        <w:t xml:space="preserve"> հասց</w:t>
      </w:r>
      <w:r w:rsidR="00194C6E" w:rsidRPr="000516BE">
        <w:rPr>
          <w:rFonts w:ascii="GHEA Grapalat" w:hAnsi="GHEA Grapalat"/>
          <w:strike/>
          <w:color w:val="000000"/>
          <w:sz w:val="20"/>
          <w:szCs w:val="20"/>
          <w:lang w:val="hy-AM"/>
        </w:rPr>
        <w:t>ե</w:t>
      </w:r>
      <w:r w:rsidRPr="000516BE">
        <w:rPr>
          <w:rFonts w:ascii="GHEA Grapalat" w:hAnsi="GHEA Grapalat"/>
          <w:strike/>
          <w:color w:val="000000"/>
          <w:sz w:val="20"/>
          <w:szCs w:val="20"/>
          <w:lang w:val="hy-AM"/>
        </w:rPr>
        <w:t>ով գործող տեղեկագրում հրապարակած ծանուցումը</w:t>
      </w:r>
      <w:r w:rsidR="00CB242F" w:rsidRPr="000516BE">
        <w:rPr>
          <w:rFonts w:ascii="GHEA Grapalat" w:hAnsi="GHEA Grapalat"/>
          <w:strike/>
          <w:color w:val="000000"/>
          <w:sz w:val="20"/>
          <w:szCs w:val="20"/>
          <w:lang w:val="hy-AM"/>
        </w:rPr>
        <w:t>:</w:t>
      </w:r>
    </w:p>
    <w:p w14:paraId="6F33C1A1" w14:textId="77777777" w:rsidR="00091EBC" w:rsidRPr="000516BE"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94C6E" w:rsidRPr="000516BE">
        <w:rPr>
          <w:rFonts w:ascii="GHEA Grapalat" w:hAnsi="GHEA Grapalat"/>
          <w:strike/>
          <w:color w:val="000000"/>
          <w:sz w:val="20"/>
          <w:szCs w:val="20"/>
          <w:lang w:val="hy-AM"/>
        </w:rPr>
        <w:t>ց</w:t>
      </w:r>
      <w:r w:rsidRPr="000516BE">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F982950" w14:textId="77777777" w:rsidR="00091EBC" w:rsidRPr="000516BE" w:rsidRDefault="00D82F69"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8</w:t>
      </w:r>
      <w:r w:rsidR="00091EBC" w:rsidRPr="000516BE">
        <w:rPr>
          <w:rFonts w:ascii="GHEA Grapalat" w:hAnsi="GHEA Grapalat"/>
          <w:strike/>
          <w:color w:val="000000"/>
          <w:sz w:val="20"/>
          <w:szCs w:val="20"/>
          <w:lang w:val="hy-AM"/>
        </w:rPr>
        <w:t>. Երաշխիք տվող անձը մերժում է բենեֆիցիարի պահանջը, եթե`</w:t>
      </w:r>
    </w:p>
    <w:p w14:paraId="7B75A439" w14:textId="77777777" w:rsidR="00091EBC" w:rsidRPr="000516BE"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B2A0774" w14:textId="77777777" w:rsidR="00091EBC" w:rsidRPr="000516BE"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2) պահանջը ներկայացվել է երաշխիքով սահմանված ժամկետի ավարտից հետո:</w:t>
      </w:r>
    </w:p>
    <w:p w14:paraId="466CEAF2" w14:textId="77777777" w:rsidR="00091EBC" w:rsidRPr="000516BE" w:rsidRDefault="00D82F69"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9</w:t>
      </w:r>
      <w:r w:rsidR="00091EBC" w:rsidRPr="000516BE">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B7E1EDA" w14:textId="77777777" w:rsidR="00091EBC" w:rsidRPr="000516BE"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1</w:t>
      </w:r>
      <w:r w:rsidR="00D82F69" w:rsidRPr="000516BE">
        <w:rPr>
          <w:rFonts w:ascii="GHEA Grapalat" w:hAnsi="GHEA Grapalat"/>
          <w:strike/>
          <w:color w:val="000000"/>
          <w:sz w:val="20"/>
          <w:szCs w:val="20"/>
          <w:lang w:val="hy-AM"/>
        </w:rPr>
        <w:t>0</w:t>
      </w:r>
      <w:r w:rsidRPr="000516BE">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0728257" w14:textId="77777777" w:rsidR="00091EBC" w:rsidRPr="000516BE"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lastRenderedPageBreak/>
        <w:t>1</w:t>
      </w:r>
      <w:r w:rsidR="00D82F69" w:rsidRPr="000516BE">
        <w:rPr>
          <w:rFonts w:ascii="GHEA Grapalat" w:hAnsi="GHEA Grapalat"/>
          <w:strike/>
          <w:color w:val="000000"/>
          <w:sz w:val="20"/>
          <w:szCs w:val="20"/>
          <w:lang w:val="hy-AM"/>
        </w:rPr>
        <w:t>1</w:t>
      </w:r>
      <w:r w:rsidRPr="000516BE">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3FF01B9" w14:textId="77777777" w:rsidR="00091EBC" w:rsidRPr="000516BE"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8F1DFF0" w14:textId="77777777" w:rsidR="00091EBC" w:rsidRPr="000516BE"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0516BE">
        <w:rPr>
          <w:rFonts w:ascii="GHEA Grapalat" w:hAnsi="GHEA Grapalat"/>
          <w:strike/>
          <w:color w:val="000000"/>
          <w:sz w:val="20"/>
          <w:szCs w:val="20"/>
          <w:lang w:val="hy-AM"/>
        </w:rPr>
        <w:t xml:space="preserve">Գործադիր </w:t>
      </w:r>
      <w:r w:rsidR="0070371B" w:rsidRPr="000516BE">
        <w:rPr>
          <w:rFonts w:ascii="GHEA Grapalat" w:hAnsi="GHEA Grapalat"/>
          <w:strike/>
          <w:color w:val="000000"/>
          <w:sz w:val="20"/>
          <w:szCs w:val="20"/>
          <w:lang w:val="hy-AM"/>
        </w:rPr>
        <w:t>մարմնի ղեկավար</w:t>
      </w:r>
      <w:r w:rsidRPr="000516BE">
        <w:rPr>
          <w:rFonts w:ascii="GHEA Grapalat" w:hAnsi="GHEA Grapalat"/>
          <w:strike/>
          <w:color w:val="000000"/>
          <w:sz w:val="20"/>
          <w:szCs w:val="20"/>
          <w:lang w:val="hy-AM"/>
        </w:rPr>
        <w:t xml:space="preserve"> </w:t>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p>
    <w:p w14:paraId="3228C9D6" w14:textId="77777777" w:rsidR="00091EBC" w:rsidRPr="000516BE"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1D3F3CD" w14:textId="77777777" w:rsidR="00091EBC" w:rsidRPr="000516BE"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p>
    <w:p w14:paraId="1B3CF03E" w14:textId="77777777" w:rsidR="00091EBC" w:rsidRPr="000516BE" w:rsidRDefault="00091EBC" w:rsidP="00091EBC">
      <w:pPr>
        <w:pStyle w:val="af4"/>
        <w:shd w:val="clear" w:color="auto" w:fill="FFFFFF"/>
        <w:spacing w:before="0" w:beforeAutospacing="0" w:after="0" w:afterAutospacing="0"/>
        <w:rPr>
          <w:rFonts w:ascii="GHEA Grapalat" w:hAnsi="GHEA Grapalat" w:cs="Sylfaen"/>
          <w:strike/>
          <w:vertAlign w:val="superscript"/>
          <w:lang w:val="hy-AM"/>
        </w:rPr>
      </w:pPr>
      <w:r w:rsidRPr="000516BE">
        <w:rPr>
          <w:rFonts w:ascii="GHEA Grapalat" w:hAnsi="GHEA Grapalat" w:cs="Sylfaen"/>
          <w:strike/>
          <w:vertAlign w:val="superscript"/>
          <w:lang w:val="hy-AM"/>
        </w:rPr>
        <w:t xml:space="preserve">                                                        ամիսը, ամսաթիվը, տարեթիվը</w:t>
      </w:r>
    </w:p>
    <w:p w14:paraId="0BD93C2A" w14:textId="77777777" w:rsidR="00091EBC" w:rsidRPr="000516BE" w:rsidRDefault="00091EBC" w:rsidP="00091EBC">
      <w:pPr>
        <w:pStyle w:val="31"/>
        <w:spacing w:line="240" w:lineRule="auto"/>
        <w:jc w:val="center"/>
        <w:rPr>
          <w:rFonts w:ascii="GHEA Grapalat" w:hAnsi="GHEA Grapalat" w:cs="Arial"/>
          <w:b/>
          <w:strike/>
          <w:lang w:val="hy-AM"/>
        </w:rPr>
      </w:pPr>
    </w:p>
    <w:p w14:paraId="27E5CF3B" w14:textId="77777777" w:rsidR="00091EBC" w:rsidRPr="000516BE" w:rsidRDefault="00091EBC" w:rsidP="00091EBC">
      <w:pPr>
        <w:pStyle w:val="31"/>
        <w:spacing w:line="240" w:lineRule="auto"/>
        <w:jc w:val="right"/>
        <w:rPr>
          <w:rFonts w:ascii="GHEA Grapalat" w:hAnsi="GHEA Grapalat"/>
          <w:strike/>
          <w:szCs w:val="24"/>
          <w:lang w:val="hy-AM"/>
        </w:rPr>
      </w:pPr>
    </w:p>
    <w:p w14:paraId="364BD836" w14:textId="77777777" w:rsidR="00AB2DA5" w:rsidRPr="000516BE" w:rsidRDefault="00AB2DA5" w:rsidP="00AB2DA5">
      <w:pPr>
        <w:pStyle w:val="af2"/>
        <w:jc w:val="both"/>
        <w:rPr>
          <w:rFonts w:ascii="GHEA Grapalat" w:hAnsi="GHEA Grapalat"/>
          <w:i/>
          <w:strike/>
          <w:sz w:val="16"/>
          <w:szCs w:val="16"/>
          <w:lang w:val="hy-AM"/>
        </w:rPr>
      </w:pPr>
      <w:r w:rsidRPr="000516BE">
        <w:rPr>
          <w:rFonts w:ascii="GHEA Grapalat" w:hAnsi="GHEA Grapalat"/>
          <w:i/>
          <w:strike/>
          <w:sz w:val="16"/>
          <w:szCs w:val="16"/>
          <w:lang w:val="hy-AM"/>
        </w:rPr>
        <w:t>*լրացվում</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է</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հանձնաժողովի</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քարտուղարի</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կողմից</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մինչև</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հրավերը</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տեղեկագրում</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հրապարակելը:</w:t>
      </w:r>
    </w:p>
    <w:p w14:paraId="16B257ED"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2E3DD70"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AB2F053" w14:textId="77777777" w:rsidR="0082305D" w:rsidRPr="0093002B" w:rsidRDefault="0082305D" w:rsidP="0082305D">
      <w:pPr>
        <w:pStyle w:val="31"/>
        <w:spacing w:line="240" w:lineRule="auto"/>
        <w:jc w:val="right"/>
        <w:rPr>
          <w:rFonts w:ascii="GHEA Grapalat" w:hAnsi="GHEA Grapalat" w:cs="Sylfaen"/>
          <w:b/>
          <w:lang w:val="hy-AM"/>
        </w:rPr>
      </w:pPr>
      <w:r w:rsidRPr="0093002B">
        <w:rPr>
          <w:rFonts w:ascii="GHEA Grapalat" w:hAnsi="GHEA Grapalat" w:cs="Sylfaen"/>
          <w:b/>
          <w:lang w:val="hy-AM"/>
        </w:rPr>
        <w:t>«</w:t>
      </w:r>
      <w:r w:rsidRPr="005404B0">
        <w:rPr>
          <w:rFonts w:ascii="GHEA Grapalat" w:hAnsi="GHEA Grapalat" w:cs="Sylfaen"/>
          <w:b/>
          <w:bCs/>
          <w:szCs w:val="28"/>
          <w:lang w:val="hy-AM"/>
        </w:rPr>
        <w:t>ԱՄՄՄԴ</w:t>
      </w:r>
      <w:r w:rsidRPr="00DE1AA4">
        <w:rPr>
          <w:rFonts w:ascii="GHEA Grapalat" w:hAnsi="GHEA Grapalat" w:cs="Sylfaen"/>
          <w:b/>
          <w:bCs/>
          <w:szCs w:val="28"/>
          <w:lang w:val="pt-BR"/>
        </w:rPr>
        <w:t xml:space="preserve">- </w:t>
      </w:r>
      <w:r w:rsidRPr="005404B0">
        <w:rPr>
          <w:rFonts w:ascii="GHEA Grapalat" w:hAnsi="GHEA Grapalat" w:cs="Sylfaen"/>
          <w:b/>
          <w:bCs/>
          <w:szCs w:val="28"/>
          <w:lang w:val="hy-AM"/>
        </w:rPr>
        <w:t>ՀԲՄԱՇՁԲ</w:t>
      </w:r>
      <w:r w:rsidRPr="00DE1AA4">
        <w:rPr>
          <w:rFonts w:ascii="GHEA Grapalat" w:hAnsi="GHEA Grapalat" w:cs="Sylfaen"/>
          <w:b/>
          <w:bCs/>
          <w:szCs w:val="28"/>
          <w:lang w:val="pt-BR"/>
        </w:rPr>
        <w:t xml:space="preserve"> -2024/01</w:t>
      </w:r>
      <w:r w:rsidRPr="00DE1AA4">
        <w:rPr>
          <w:rFonts w:ascii="GHEA Grapalat" w:hAnsi="GHEA Grapalat" w:cs="Sylfaen"/>
          <w:szCs w:val="28"/>
          <w:lang w:val="pt-BR"/>
        </w:rPr>
        <w:t xml:space="preserve"> </w:t>
      </w:r>
      <w:r w:rsidRPr="0093002B">
        <w:rPr>
          <w:rFonts w:ascii="GHEA Grapalat" w:hAnsi="GHEA Grapalat" w:cs="Sylfaen"/>
          <w:b/>
          <w:lang w:val="hy-AM"/>
        </w:rPr>
        <w:t>»ծածկագրով</w:t>
      </w:r>
    </w:p>
    <w:p w14:paraId="0DBA6371" w14:textId="77777777" w:rsidR="0082305D" w:rsidRPr="0093002B" w:rsidRDefault="0082305D" w:rsidP="0082305D">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Pr="0093002B">
        <w:rPr>
          <w:rFonts w:ascii="GHEA Grapalat" w:hAnsi="GHEA Grapalat" w:cs="Sylfaen"/>
          <w:b/>
          <w:lang w:val="hy-AM"/>
        </w:rPr>
        <w:t>բաց մրցույթի հրավերի</w:t>
      </w:r>
    </w:p>
    <w:p w14:paraId="42859DDF"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B065A37"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5DBFC087" w14:textId="77777777" w:rsidR="00631658" w:rsidRPr="00E6597C" w:rsidRDefault="00631658" w:rsidP="00631658">
      <w:pPr>
        <w:rPr>
          <w:rFonts w:ascii="GHEA Grapalat" w:hAnsi="GHEA Grapalat" w:cs="GHEA Grapalat"/>
          <w:b/>
          <w:sz w:val="20"/>
          <w:szCs w:val="20"/>
          <w:lang w:val="hy-AM"/>
        </w:rPr>
      </w:pPr>
    </w:p>
    <w:p w14:paraId="2049DF00" w14:textId="77777777"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0516BE">
        <w:rPr>
          <w:rFonts w:ascii="GHEA Grapalat" w:hAnsi="GHEA Grapalat" w:cs="GHEA Grapalat"/>
          <w:sz w:val="20"/>
          <w:szCs w:val="20"/>
          <w:lang w:val="hy-AM"/>
        </w:rPr>
        <w:t>Արթիկ</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CFCC250" w14:textId="77777777" w:rsidR="00631658" w:rsidRPr="00E6597C" w:rsidRDefault="00631658" w:rsidP="00631658">
      <w:pPr>
        <w:rPr>
          <w:rFonts w:ascii="GHEA Grapalat" w:hAnsi="GHEA Grapalat" w:cs="GHEA Grapalat"/>
          <w:sz w:val="20"/>
          <w:szCs w:val="20"/>
          <w:lang w:val="hy-AM"/>
        </w:rPr>
      </w:pPr>
    </w:p>
    <w:p w14:paraId="17B76390"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1733F63"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D539C05" w14:textId="77777777" w:rsidR="00631658" w:rsidRPr="00E6597C" w:rsidRDefault="00631658" w:rsidP="00631658">
      <w:pPr>
        <w:ind w:firstLine="708"/>
        <w:jc w:val="both"/>
        <w:rPr>
          <w:rFonts w:ascii="GHEA Grapalat" w:hAnsi="GHEA Grapalat" w:cs="GHEA Grapalat"/>
          <w:sz w:val="20"/>
          <w:szCs w:val="20"/>
          <w:lang w:val="hy-AM"/>
        </w:rPr>
      </w:pPr>
    </w:p>
    <w:p w14:paraId="3B954AC0"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696186FB"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5D844637"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36868F90"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633E4A26" w14:textId="77777777"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67AF6E8A"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5030A310"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4EC6B1C"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2CD60A42"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A544DD6"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7F3AC5A2"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CBCCF37"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663218"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59C96A3" w14:textId="77777777"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434BD5D7" w14:textId="77777777"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F575ECA"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5DC425F"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4DEB324B"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2F543C8" w14:textId="77777777" w:rsidR="00631658" w:rsidRPr="00E6597C" w:rsidRDefault="00631658" w:rsidP="00631658">
      <w:pPr>
        <w:jc w:val="both"/>
        <w:rPr>
          <w:rFonts w:ascii="GHEA Grapalat" w:hAnsi="GHEA Grapalat" w:cs="GHEA Grapalat"/>
          <w:sz w:val="20"/>
          <w:szCs w:val="20"/>
          <w:lang w:val="hy-AM"/>
        </w:rPr>
      </w:pPr>
    </w:p>
    <w:p w14:paraId="2636360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8C2C937"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ADF855"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41C94F2"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78AC701"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20148F5"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589F70" w14:textId="77777777" w:rsidR="00631658" w:rsidRPr="00E6597C" w:rsidRDefault="00631658" w:rsidP="00631658">
      <w:pPr>
        <w:ind w:firstLine="567"/>
        <w:jc w:val="both"/>
        <w:rPr>
          <w:rFonts w:ascii="GHEA Grapalat" w:hAnsi="GHEA Grapalat" w:cs="GHEA Grapalat"/>
          <w:sz w:val="20"/>
          <w:szCs w:val="20"/>
          <w:lang w:val="hy-AM"/>
        </w:rPr>
      </w:pPr>
    </w:p>
    <w:p w14:paraId="40E993FB"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BDEED9B"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124E42F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5F6B56D7"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33EF6BE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030AF85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56E64519"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5AF5B6F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F78D4E9"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798CA471"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38D6CE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03988CE7"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0E62345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687FA155"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035D3A03" w14:textId="77777777" w:rsidR="00631658" w:rsidRPr="00E6597C" w:rsidRDefault="00631658" w:rsidP="00631658">
      <w:pPr>
        <w:jc w:val="both"/>
        <w:rPr>
          <w:rFonts w:ascii="GHEA Grapalat" w:hAnsi="GHEA Grapalat"/>
          <w:sz w:val="20"/>
          <w:szCs w:val="20"/>
          <w:lang w:val="hy-AM"/>
        </w:rPr>
      </w:pPr>
    </w:p>
    <w:p w14:paraId="2A87296F"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1E4D3E79" w14:textId="77777777" w:rsidR="00631658" w:rsidRPr="00E6597C" w:rsidRDefault="00631658" w:rsidP="00631658">
      <w:pPr>
        <w:jc w:val="center"/>
        <w:rPr>
          <w:rFonts w:ascii="GHEA Grapalat" w:hAnsi="GHEA Grapalat" w:cs="GHEA Grapalat"/>
          <w:sz w:val="20"/>
          <w:szCs w:val="20"/>
          <w:lang w:val="hy-AM"/>
        </w:rPr>
      </w:pPr>
    </w:p>
    <w:p w14:paraId="146275CF"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204E557A"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831E389"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CF30425"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3DF7" w:rsidRPr="00863DF7" w14:paraId="44EB5C7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F2BF36" w14:textId="77777777" w:rsidR="00334B2F" w:rsidRPr="00863DF7" w:rsidRDefault="00334B2F" w:rsidP="00CB0ADE">
            <w:pPr>
              <w:rPr>
                <w:rFonts w:ascii="GHEA Grapalat" w:hAnsi="GHEA Grapalat" w:cs="Sylfaen"/>
                <w:b/>
                <w:bCs/>
                <w:sz w:val="20"/>
                <w:szCs w:val="20"/>
                <w:lang w:val="hy-AM"/>
              </w:rPr>
            </w:pPr>
            <w:r w:rsidRPr="00863DF7">
              <w:rPr>
                <w:rFonts w:ascii="GHEA Grapalat" w:hAnsi="GHEA Grapalat" w:cs="Sylfaen"/>
                <w:sz w:val="20"/>
                <w:szCs w:val="20"/>
              </w:rPr>
              <w:lastRenderedPageBreak/>
              <w:t xml:space="preserve">1.                                                              </w:t>
            </w:r>
            <w:r w:rsidRPr="00863DF7">
              <w:rPr>
                <w:rFonts w:ascii="GHEA Grapalat" w:hAnsi="GHEA Grapalat" w:cs="Sylfaen"/>
                <w:b/>
                <w:bCs/>
                <w:sz w:val="20"/>
                <w:szCs w:val="20"/>
              </w:rPr>
              <w:t>ՎՃԱՐՄԱՆ</w:t>
            </w:r>
            <w:r w:rsidRPr="00863DF7">
              <w:rPr>
                <w:rFonts w:ascii="GHEA Grapalat" w:hAnsi="GHEA Grapalat" w:cs="Arial"/>
                <w:b/>
                <w:bCs/>
                <w:sz w:val="20"/>
                <w:szCs w:val="20"/>
              </w:rPr>
              <w:t xml:space="preserve"> </w:t>
            </w:r>
            <w:r w:rsidRPr="00863DF7">
              <w:rPr>
                <w:rFonts w:ascii="GHEA Grapalat" w:hAnsi="GHEA Grapalat" w:cs="Sylfaen"/>
                <w:b/>
                <w:bCs/>
                <w:sz w:val="20"/>
                <w:szCs w:val="20"/>
              </w:rPr>
              <w:t xml:space="preserve">ՊԱՀԱՆՋԱԳԻՐ* </w:t>
            </w:r>
          </w:p>
          <w:p w14:paraId="589E1DD5" w14:textId="77777777" w:rsidR="00334B2F" w:rsidRPr="00863DF7" w:rsidRDefault="00334B2F" w:rsidP="00CB0ADE">
            <w:pPr>
              <w:jc w:val="center"/>
              <w:rPr>
                <w:rFonts w:ascii="GHEA Grapalat" w:hAnsi="GHEA Grapalat" w:cs="Arial"/>
                <w:bCs/>
                <w:i/>
                <w:sz w:val="20"/>
                <w:szCs w:val="20"/>
              </w:rPr>
            </w:pPr>
          </w:p>
        </w:tc>
      </w:tr>
      <w:tr w:rsidR="00863DF7" w:rsidRPr="00863DF7" w14:paraId="7AD15E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6CA73" w14:textId="77777777" w:rsidR="00334B2F" w:rsidRPr="00863DF7" w:rsidRDefault="00334B2F" w:rsidP="00CB0ADE">
            <w:pPr>
              <w:rPr>
                <w:rFonts w:ascii="GHEA Grapalat" w:hAnsi="GHEA Grapalat" w:cs="Sylfaen"/>
                <w:sz w:val="20"/>
                <w:szCs w:val="20"/>
                <w:lang w:val="hy-AM"/>
              </w:rPr>
            </w:pPr>
            <w:r w:rsidRPr="00863DF7">
              <w:rPr>
                <w:rFonts w:ascii="GHEA Grapalat" w:hAnsi="GHEA Grapalat" w:cs="Sylfaen"/>
                <w:sz w:val="20"/>
                <w:szCs w:val="20"/>
                <w:lang w:val="hy-AM"/>
              </w:rPr>
              <w:t>2</w:t>
            </w:r>
            <w:r w:rsidRPr="00863DF7">
              <w:rPr>
                <w:rFonts w:ascii="GHEA Grapalat" w:hAnsi="GHEA Grapalat" w:cs="Sylfaen"/>
                <w:sz w:val="20"/>
                <w:szCs w:val="20"/>
              </w:rPr>
              <w:t>.</w:t>
            </w:r>
            <w:r w:rsidRPr="00863DF7">
              <w:rPr>
                <w:rFonts w:ascii="GHEA Grapalat" w:hAnsi="GHEA Grapalat" w:cs="Sylfaen"/>
                <w:sz w:val="20"/>
                <w:szCs w:val="20"/>
                <w:lang w:val="hy-AM"/>
              </w:rPr>
              <w:t xml:space="preserve"> Թիվ </w:t>
            </w:r>
          </w:p>
        </w:tc>
      </w:tr>
      <w:tr w:rsidR="00863DF7" w:rsidRPr="00863DF7" w14:paraId="13CBB8DA"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E05A7"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lang w:val="hy-AM"/>
              </w:rPr>
              <w:t>3</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Ներկայացման</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ամսաթիվը</w:t>
            </w:r>
            <w:proofErr w:type="spellEnd"/>
            <w:r w:rsidRPr="00863DF7">
              <w:rPr>
                <w:rFonts w:ascii="GHEA Grapalat" w:hAnsi="GHEA Grapalat" w:cs="Arial"/>
                <w:sz w:val="20"/>
                <w:szCs w:val="20"/>
              </w:rPr>
              <w:t xml:space="preserve">` </w:t>
            </w:r>
            <w:r w:rsidRPr="00863DF7">
              <w:rPr>
                <w:rFonts w:ascii="GHEA Grapalat" w:hAnsi="GHEA Grapalat" w:cs="Tahoma"/>
                <w:sz w:val="20"/>
                <w:szCs w:val="20"/>
              </w:rPr>
              <w:t xml:space="preserve">"___" </w:t>
            </w:r>
            <w:r w:rsidRPr="00863DF7">
              <w:rPr>
                <w:rFonts w:ascii="GHEA Grapalat" w:hAnsi="GHEA Grapalat" w:cs="Sylfaen"/>
                <w:sz w:val="20"/>
                <w:szCs w:val="20"/>
              </w:rPr>
              <w:t xml:space="preserve">___ </w:t>
            </w:r>
            <w:r w:rsidRPr="00863DF7">
              <w:rPr>
                <w:rFonts w:ascii="GHEA Grapalat" w:hAnsi="GHEA Grapalat" w:cs="Tahoma"/>
                <w:sz w:val="20"/>
                <w:szCs w:val="20"/>
              </w:rPr>
              <w:t>20___</w:t>
            </w:r>
            <w:r w:rsidRPr="00863DF7">
              <w:rPr>
                <w:rFonts w:ascii="GHEA Grapalat" w:hAnsi="GHEA Grapalat" w:cs="Sylfaen"/>
                <w:sz w:val="20"/>
                <w:szCs w:val="20"/>
              </w:rPr>
              <w:t>թ.</w:t>
            </w:r>
          </w:p>
        </w:tc>
      </w:tr>
      <w:tr w:rsidR="00863DF7" w:rsidRPr="00863DF7" w14:paraId="73C26F3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7F4D3A" w14:textId="0B7EA886" w:rsidR="00334B2F" w:rsidRPr="00863DF7" w:rsidRDefault="00334B2F" w:rsidP="0082305D">
            <w:pPr>
              <w:rPr>
                <w:rFonts w:ascii="GHEA Grapalat" w:hAnsi="GHEA Grapalat" w:cs="Arial"/>
                <w:sz w:val="20"/>
                <w:szCs w:val="20"/>
                <w:lang w:val="hy-AM"/>
              </w:rPr>
            </w:pPr>
            <w:r w:rsidRPr="00863DF7">
              <w:rPr>
                <w:rFonts w:ascii="GHEA Grapalat" w:hAnsi="GHEA Grapalat" w:cs="Sylfaen"/>
                <w:sz w:val="20"/>
                <w:szCs w:val="20"/>
                <w:lang w:val="hy-AM"/>
              </w:rPr>
              <w:t>4</w:t>
            </w:r>
            <w:r w:rsidRPr="00863DF7">
              <w:rPr>
                <w:rFonts w:ascii="GHEA Grapalat" w:hAnsi="GHEA Grapalat" w:cs="Sylfaen"/>
                <w:sz w:val="20"/>
                <w:szCs w:val="20"/>
              </w:rPr>
              <w:t xml:space="preserve">. </w:t>
            </w:r>
            <w:r w:rsidRPr="00863DF7">
              <w:rPr>
                <w:rFonts w:ascii="GHEA Grapalat" w:hAnsi="GHEA Grapalat" w:cs="Sylfaen"/>
                <w:sz w:val="20"/>
                <w:szCs w:val="20"/>
                <w:lang w:val="hy-AM"/>
              </w:rPr>
              <w:t>Վճարողի անվանումը</w:t>
            </w:r>
            <w:r w:rsidRPr="00863DF7">
              <w:rPr>
                <w:rFonts w:ascii="GHEA Grapalat" w:hAnsi="GHEA Grapalat" w:cs="Sylfaen"/>
                <w:sz w:val="20"/>
                <w:szCs w:val="20"/>
              </w:rPr>
              <w:t>,</w:t>
            </w:r>
            <w:r w:rsidRPr="00863DF7">
              <w:rPr>
                <w:rFonts w:ascii="GHEA Grapalat" w:hAnsi="GHEA Grapalat" w:cs="Sylfaen"/>
                <w:sz w:val="20"/>
                <w:szCs w:val="20"/>
                <w:lang w:val="hy-AM"/>
              </w:rPr>
              <w:t xml:space="preserve"> կամ անուն ազգանուն </w:t>
            </w:r>
            <w:r w:rsidRPr="00863DF7">
              <w:rPr>
                <w:rFonts w:ascii="GHEA Grapalat" w:hAnsi="GHEA Grapalat" w:cs="Sylfaen"/>
                <w:sz w:val="20"/>
                <w:szCs w:val="20"/>
              </w:rPr>
              <w:t>(</w:t>
            </w:r>
            <w:proofErr w:type="spellStart"/>
            <w:r w:rsidRPr="00863DF7">
              <w:rPr>
                <w:rFonts w:ascii="GHEA Grapalat" w:hAnsi="GHEA Grapalat" w:cs="Sylfaen"/>
                <w:sz w:val="20"/>
                <w:szCs w:val="20"/>
              </w:rPr>
              <w:t>Ընկերություն</w:t>
            </w:r>
            <w:proofErr w:type="spellEnd"/>
            <w:r w:rsidRPr="00863DF7">
              <w:rPr>
                <w:rFonts w:ascii="GHEA Grapalat" w:hAnsi="GHEA Grapalat" w:cs="Sylfaen"/>
                <w:sz w:val="20"/>
                <w:szCs w:val="20"/>
              </w:rPr>
              <w:t xml:space="preserve"> </w:t>
            </w:r>
            <w:r w:rsidRPr="00863DF7">
              <w:rPr>
                <w:rFonts w:ascii="GHEA Grapalat" w:hAnsi="GHEA Grapalat" w:cs="Arial"/>
                <w:sz w:val="20"/>
                <w:szCs w:val="20"/>
              </w:rPr>
              <w:t>`</w:t>
            </w:r>
            <w:r w:rsidR="0082305D" w:rsidRPr="00863DF7">
              <w:rPr>
                <w:rFonts w:ascii="GHEA Grapalat" w:hAnsi="GHEA Grapalat"/>
                <w:b/>
                <w:bCs/>
                <w:i/>
                <w:sz w:val="22"/>
                <w:szCs w:val="22"/>
                <w:lang w:val="af-ZA"/>
              </w:rPr>
              <w:t xml:space="preserve"> </w:t>
            </w:r>
          </w:p>
        </w:tc>
      </w:tr>
      <w:tr w:rsidR="00863DF7" w:rsidRPr="00863DF7" w14:paraId="68DDFA2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1F704" w14:textId="6B358F2D"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lang w:val="hy-AM"/>
              </w:rPr>
              <w:t>5</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Վճարողի</w:t>
            </w:r>
            <w:proofErr w:type="spellEnd"/>
            <w:r w:rsidRPr="00863DF7">
              <w:rPr>
                <w:rFonts w:ascii="GHEA Grapalat" w:hAnsi="GHEA Grapalat" w:cs="Sylfaen"/>
                <w:sz w:val="20"/>
                <w:szCs w:val="20"/>
                <w:lang w:val="hy-AM"/>
              </w:rPr>
              <w:t>ն սպասարկող Ֆինանսական կազմակեր</w:t>
            </w:r>
            <w:r w:rsidR="00FA7EE2" w:rsidRPr="00863DF7">
              <w:rPr>
                <w:rFonts w:ascii="GHEA Grapalat" w:hAnsi="GHEA Grapalat" w:cs="Sylfaen"/>
                <w:sz w:val="20"/>
                <w:szCs w:val="20"/>
                <w:lang w:val="hy-AM"/>
              </w:rPr>
              <w:t>պություն</w:t>
            </w:r>
            <w:r w:rsidRPr="00863DF7">
              <w:rPr>
                <w:rFonts w:ascii="GHEA Grapalat" w:hAnsi="GHEA Grapalat" w:cs="Sylfaen"/>
                <w:sz w:val="20"/>
                <w:szCs w:val="20"/>
              </w:rPr>
              <w:t>(</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բանկ</w:t>
            </w:r>
            <w:proofErr w:type="spellEnd"/>
            <w:r w:rsidRPr="00863DF7">
              <w:rPr>
                <w:rFonts w:ascii="GHEA Grapalat" w:hAnsi="GHEA Grapalat" w:cs="Sylfaen"/>
                <w:sz w:val="20"/>
                <w:szCs w:val="20"/>
              </w:rPr>
              <w:t>)</w:t>
            </w:r>
            <w:r w:rsidRPr="00863DF7">
              <w:rPr>
                <w:rFonts w:ascii="GHEA Grapalat" w:hAnsi="GHEA Grapalat" w:cs="Arial"/>
                <w:sz w:val="20"/>
                <w:szCs w:val="20"/>
              </w:rPr>
              <w:t>`</w:t>
            </w:r>
            <w:r w:rsidR="00FA7EE2" w:rsidRPr="00863DF7">
              <w:rPr>
                <w:rFonts w:ascii="GHEA Grapalat" w:hAnsi="GHEA Grapalat" w:cs="Arial"/>
                <w:sz w:val="20"/>
                <w:szCs w:val="20"/>
              </w:rPr>
              <w:t xml:space="preserve"> </w:t>
            </w:r>
          </w:p>
        </w:tc>
      </w:tr>
      <w:tr w:rsidR="00863DF7" w:rsidRPr="00863DF7" w14:paraId="65F960D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D21EEE" w14:textId="77777777" w:rsidR="00334B2F" w:rsidRPr="00863DF7" w:rsidRDefault="00334B2F" w:rsidP="0082305D">
            <w:pPr>
              <w:rPr>
                <w:rFonts w:ascii="GHEA Grapalat" w:hAnsi="GHEA Grapalat" w:cs="Arial"/>
                <w:sz w:val="20"/>
                <w:szCs w:val="20"/>
              </w:rPr>
            </w:pPr>
            <w:r w:rsidRPr="00863DF7">
              <w:rPr>
                <w:rFonts w:ascii="GHEA Grapalat" w:hAnsi="GHEA Grapalat" w:cs="Sylfaen"/>
                <w:sz w:val="20"/>
                <w:szCs w:val="20"/>
                <w:lang w:val="hy-AM"/>
              </w:rPr>
              <w:t>6</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Վճարողի</w:t>
            </w:r>
            <w:proofErr w:type="spellEnd"/>
            <w:r w:rsidRPr="00863DF7">
              <w:rPr>
                <w:rFonts w:ascii="GHEA Grapalat" w:hAnsi="GHEA Grapalat" w:cs="Sylfaen"/>
                <w:sz w:val="20"/>
                <w:szCs w:val="20"/>
                <w:lang w:val="hy-AM"/>
              </w:rPr>
              <w:t xml:space="preserve"> </w:t>
            </w:r>
            <w:proofErr w:type="spellStart"/>
            <w:r w:rsidRPr="00863DF7">
              <w:rPr>
                <w:rFonts w:ascii="GHEA Grapalat" w:hAnsi="GHEA Grapalat" w:cs="Sylfaen"/>
                <w:sz w:val="20"/>
                <w:szCs w:val="20"/>
              </w:rPr>
              <w:t>հաշվի</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համարը</w:t>
            </w:r>
            <w:proofErr w:type="spellEnd"/>
            <w:r w:rsidRPr="00863DF7">
              <w:rPr>
                <w:rFonts w:ascii="GHEA Grapalat" w:hAnsi="GHEA Grapalat" w:cs="Arial"/>
                <w:sz w:val="20"/>
                <w:szCs w:val="20"/>
              </w:rPr>
              <w:t>`</w:t>
            </w:r>
            <w:r w:rsidR="00F562A5" w:rsidRPr="00863DF7">
              <w:rPr>
                <w:rFonts w:ascii="GHEA Grapalat" w:hAnsi="GHEA Grapalat" w:cs="Arial"/>
                <w:sz w:val="20"/>
                <w:szCs w:val="20"/>
              </w:rPr>
              <w:t xml:space="preserve">  </w:t>
            </w:r>
          </w:p>
        </w:tc>
      </w:tr>
      <w:tr w:rsidR="00863DF7" w:rsidRPr="00863DF7" w14:paraId="13EEBE1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05ADF1" w14:textId="77777777" w:rsidR="00334B2F" w:rsidRPr="00863DF7" w:rsidRDefault="00334B2F" w:rsidP="0082305D">
            <w:pPr>
              <w:rPr>
                <w:rFonts w:ascii="GHEA Grapalat" w:hAnsi="GHEA Grapalat" w:cs="Arial"/>
                <w:sz w:val="20"/>
                <w:szCs w:val="20"/>
              </w:rPr>
            </w:pPr>
            <w:r w:rsidRPr="00863DF7">
              <w:rPr>
                <w:rFonts w:ascii="GHEA Grapalat" w:hAnsi="GHEA Grapalat" w:cs="Sylfaen"/>
                <w:sz w:val="20"/>
                <w:szCs w:val="20"/>
                <w:lang w:val="hy-AM"/>
              </w:rPr>
              <w:t>7</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Վճարողի</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ՀՎՀՀ</w:t>
            </w:r>
            <w:r w:rsidRPr="00863DF7">
              <w:rPr>
                <w:rFonts w:ascii="GHEA Grapalat" w:hAnsi="GHEA Grapalat" w:cs="Arial"/>
                <w:sz w:val="20"/>
                <w:szCs w:val="20"/>
              </w:rPr>
              <w:t>`</w:t>
            </w:r>
            <w:r w:rsidR="00F562A5" w:rsidRPr="00863DF7">
              <w:rPr>
                <w:rFonts w:ascii="GHEA Grapalat" w:hAnsi="GHEA Grapalat" w:cs="Arial"/>
                <w:sz w:val="20"/>
                <w:szCs w:val="20"/>
              </w:rPr>
              <w:t xml:space="preserve">   </w:t>
            </w:r>
          </w:p>
        </w:tc>
      </w:tr>
      <w:tr w:rsidR="00863DF7" w:rsidRPr="00863DF7" w14:paraId="1FAF121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FFFD8E" w14:textId="77777777"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lang w:val="hy-AM"/>
              </w:rPr>
              <w:t>8</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Վճարողի</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ՀԾՀ</w:t>
            </w:r>
            <w:r w:rsidRPr="00863DF7">
              <w:rPr>
                <w:rFonts w:ascii="GHEA Grapalat" w:hAnsi="GHEA Grapalat" w:cs="Arial"/>
                <w:sz w:val="20"/>
                <w:szCs w:val="20"/>
              </w:rPr>
              <w:t>`</w:t>
            </w:r>
          </w:p>
        </w:tc>
      </w:tr>
      <w:tr w:rsidR="00863DF7" w:rsidRPr="00863DF7" w14:paraId="4957664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54FC15" w14:textId="3EB6F26A"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lang w:val="hy-AM"/>
              </w:rPr>
              <w:t>9</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Շահառու</w:t>
            </w:r>
            <w:proofErr w:type="spellEnd"/>
            <w:r w:rsidRPr="00863DF7">
              <w:rPr>
                <w:rFonts w:ascii="GHEA Grapalat" w:hAnsi="GHEA Grapalat" w:cs="Sylfaen"/>
                <w:sz w:val="20"/>
                <w:szCs w:val="20"/>
                <w:lang w:val="hy-AM"/>
              </w:rPr>
              <w:t>ի  անվանումը</w:t>
            </w:r>
            <w:r w:rsidRPr="00863DF7">
              <w:rPr>
                <w:rFonts w:ascii="GHEA Grapalat" w:hAnsi="GHEA Grapalat" w:cs="Sylfaen"/>
                <w:sz w:val="20"/>
                <w:szCs w:val="20"/>
              </w:rPr>
              <w:t>,</w:t>
            </w:r>
            <w:r w:rsidRPr="00863DF7">
              <w:rPr>
                <w:rFonts w:ascii="GHEA Grapalat" w:hAnsi="GHEA Grapalat" w:cs="Sylfaen"/>
                <w:sz w:val="20"/>
                <w:szCs w:val="20"/>
                <w:lang w:val="hy-AM"/>
              </w:rPr>
              <w:t xml:space="preserve"> կամ անուն ազգանուն </w:t>
            </w:r>
            <w:r w:rsidRPr="00863DF7">
              <w:rPr>
                <w:rFonts w:ascii="GHEA Grapalat" w:hAnsi="GHEA Grapalat" w:cs="Arial"/>
                <w:sz w:val="20"/>
                <w:szCs w:val="20"/>
              </w:rPr>
              <w:t>`</w:t>
            </w:r>
            <w:r w:rsidR="00863DF7" w:rsidRPr="00863DF7">
              <w:rPr>
                <w:rFonts w:ascii="GHEA Grapalat" w:hAnsi="GHEA Grapalat" w:cs="Arial"/>
                <w:sz w:val="20"/>
                <w:szCs w:val="20"/>
              </w:rPr>
              <w:t>`</w:t>
            </w:r>
            <w:r w:rsidR="00863DF7" w:rsidRPr="00863DF7">
              <w:rPr>
                <w:rFonts w:ascii="GHEA Grapalat" w:hAnsi="GHEA Grapalat"/>
                <w:b/>
                <w:bCs/>
                <w:i/>
                <w:sz w:val="22"/>
                <w:szCs w:val="22"/>
                <w:lang w:val="af-ZA"/>
              </w:rPr>
              <w:t xml:space="preserve"> ՄՅԱՍՆԻԿՅԱՆԻ ԱՐԱՅԻ ԱՆՎԱՆ ՄԻՋՆԱԿԱՐԳ ԴՊՐՈՑ </w:t>
            </w:r>
            <w:r w:rsidR="00863DF7" w:rsidRPr="00863DF7">
              <w:rPr>
                <w:rFonts w:ascii="GHEA Grapalat" w:hAnsi="GHEA Grapalat"/>
                <w:b/>
                <w:bCs/>
                <w:sz w:val="22"/>
                <w:szCs w:val="22"/>
                <w:lang w:val="af-ZA"/>
              </w:rPr>
              <w:t>ՊՈԱԿ</w:t>
            </w:r>
          </w:p>
        </w:tc>
      </w:tr>
      <w:tr w:rsidR="00863DF7" w:rsidRPr="00863DF7" w14:paraId="4BA37C5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C8C69" w14:textId="77777777" w:rsidR="00334B2F" w:rsidRPr="00863DF7" w:rsidRDefault="00334B2F" w:rsidP="00CB0ADE">
            <w:pPr>
              <w:rPr>
                <w:rFonts w:ascii="GHEA Grapalat" w:hAnsi="GHEA Grapalat" w:cs="Sylfaen"/>
                <w:sz w:val="20"/>
                <w:szCs w:val="20"/>
                <w:lang w:val="ru-RU"/>
              </w:rPr>
            </w:pPr>
            <w:r w:rsidRPr="00863DF7">
              <w:rPr>
                <w:rFonts w:ascii="GHEA Grapalat" w:hAnsi="GHEA Grapalat" w:cs="Sylfaen"/>
                <w:sz w:val="20"/>
                <w:szCs w:val="20"/>
                <w:lang w:val="ru-RU"/>
              </w:rPr>
              <w:t xml:space="preserve">10. </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Շահառուի</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 xml:space="preserve"> ՀԾՀ</w:t>
            </w:r>
            <w:r w:rsidRPr="00863DF7">
              <w:rPr>
                <w:rFonts w:ascii="GHEA Grapalat" w:hAnsi="GHEA Grapalat" w:cs="Sylfaen"/>
                <w:sz w:val="20"/>
                <w:szCs w:val="20"/>
                <w:lang w:val="ru-RU"/>
              </w:rPr>
              <w:t xml:space="preserve"> (</w:t>
            </w:r>
            <w:r w:rsidRPr="00863DF7">
              <w:rPr>
                <w:rFonts w:ascii="GHEA Grapalat" w:hAnsi="GHEA Grapalat" w:cs="Sylfaen"/>
                <w:sz w:val="20"/>
                <w:szCs w:val="20"/>
                <w:lang w:val="hy-AM"/>
              </w:rPr>
              <w:t>չի լրացվում</w:t>
            </w:r>
            <w:r w:rsidRPr="00863DF7">
              <w:rPr>
                <w:rFonts w:ascii="GHEA Grapalat" w:hAnsi="GHEA Grapalat" w:cs="Sylfaen"/>
                <w:sz w:val="20"/>
                <w:szCs w:val="20"/>
                <w:lang w:val="ru-RU"/>
              </w:rPr>
              <w:t>)</w:t>
            </w:r>
          </w:p>
        </w:tc>
      </w:tr>
      <w:tr w:rsidR="00863DF7" w:rsidRPr="00863DF7" w14:paraId="4D492CA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E5505F" w14:textId="3D9D684E"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lang w:val="hy-AM"/>
              </w:rPr>
              <w:t>11</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Շահառուի</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ՀՎՀՀ</w:t>
            </w:r>
            <w:r w:rsidRPr="00863DF7">
              <w:rPr>
                <w:rFonts w:ascii="GHEA Grapalat" w:hAnsi="GHEA Grapalat" w:cs="Arial"/>
                <w:sz w:val="20"/>
                <w:szCs w:val="20"/>
              </w:rPr>
              <w:t>`</w:t>
            </w:r>
            <w:r w:rsidR="00863DF7" w:rsidRPr="00863DF7">
              <w:rPr>
                <w:rFonts w:ascii="GHEA Grapalat" w:hAnsi="GHEA Grapalat" w:cs="Arial"/>
                <w:sz w:val="20"/>
                <w:szCs w:val="20"/>
              </w:rPr>
              <w:t xml:space="preserve"> 04602207</w:t>
            </w:r>
          </w:p>
        </w:tc>
      </w:tr>
      <w:tr w:rsidR="00863DF7" w:rsidRPr="00863DF7" w14:paraId="13D4DA5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29182" w14:textId="24F52267"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hy-AM"/>
              </w:rPr>
              <w:t>2</w:t>
            </w:r>
            <w:r w:rsidRPr="00863DF7">
              <w:rPr>
                <w:rFonts w:ascii="GHEA Grapalat" w:hAnsi="GHEA Grapalat" w:cs="Sylfaen"/>
                <w:sz w:val="20"/>
                <w:szCs w:val="20"/>
              </w:rPr>
              <w:t>.</w:t>
            </w:r>
            <w:proofErr w:type="spellStart"/>
            <w:r w:rsidRPr="00863DF7">
              <w:rPr>
                <w:rFonts w:ascii="GHEA Grapalat" w:hAnsi="GHEA Grapalat" w:cs="Sylfaen"/>
                <w:sz w:val="20"/>
                <w:szCs w:val="20"/>
              </w:rPr>
              <w:t>Շահառուի</w:t>
            </w:r>
            <w:proofErr w:type="spellEnd"/>
            <w:r w:rsidRPr="00863DF7">
              <w:rPr>
                <w:rFonts w:ascii="GHEA Grapalat" w:hAnsi="GHEA Grapalat" w:cs="Sylfaen"/>
                <w:sz w:val="20"/>
                <w:szCs w:val="20"/>
                <w:lang w:val="hy-AM"/>
              </w:rPr>
              <w:t>ն</w:t>
            </w:r>
            <w:r w:rsidRPr="00863DF7">
              <w:rPr>
                <w:rFonts w:ascii="GHEA Grapalat" w:hAnsi="GHEA Grapalat" w:cs="Arial"/>
                <w:sz w:val="20"/>
                <w:szCs w:val="20"/>
              </w:rPr>
              <w:t xml:space="preserve"> </w:t>
            </w:r>
            <w:r w:rsidRPr="00863DF7">
              <w:rPr>
                <w:rFonts w:ascii="GHEA Grapalat" w:hAnsi="GHEA Grapalat" w:cs="Sylfaen"/>
                <w:sz w:val="20"/>
                <w:szCs w:val="20"/>
                <w:lang w:val="hy-AM"/>
              </w:rPr>
              <w:t xml:space="preserve"> սպասարկող Ֆինանսական կազմակերպություն</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բանկ</w:t>
            </w:r>
            <w:proofErr w:type="spellEnd"/>
            <w:r w:rsidRPr="00863DF7">
              <w:rPr>
                <w:rFonts w:ascii="GHEA Grapalat" w:hAnsi="GHEA Grapalat" w:cs="Sylfaen"/>
                <w:sz w:val="20"/>
                <w:szCs w:val="20"/>
              </w:rPr>
              <w:t>)</w:t>
            </w:r>
            <w:r w:rsidRPr="00863DF7">
              <w:rPr>
                <w:rFonts w:ascii="GHEA Grapalat" w:hAnsi="GHEA Grapalat" w:cs="Arial"/>
                <w:sz w:val="20"/>
                <w:szCs w:val="20"/>
              </w:rPr>
              <w:t>`</w:t>
            </w:r>
            <w:r w:rsidR="00863DF7" w:rsidRPr="00863DF7">
              <w:rPr>
                <w:rFonts w:ascii="GHEA Grapalat" w:hAnsi="GHEA Grapalat" w:cs="Arial"/>
                <w:sz w:val="20"/>
                <w:szCs w:val="20"/>
              </w:rPr>
              <w:t xml:space="preserve"> </w:t>
            </w:r>
            <w:proofErr w:type="spellStart"/>
            <w:r w:rsidR="00863DF7" w:rsidRPr="00863DF7">
              <w:rPr>
                <w:rFonts w:ascii="GHEA Grapalat" w:hAnsi="GHEA Grapalat" w:cs="Arial"/>
                <w:sz w:val="20"/>
                <w:szCs w:val="20"/>
              </w:rPr>
              <w:t>Կենտրոնական</w:t>
            </w:r>
            <w:proofErr w:type="spellEnd"/>
            <w:r w:rsidR="00863DF7" w:rsidRPr="00863DF7">
              <w:rPr>
                <w:rFonts w:ascii="GHEA Grapalat" w:hAnsi="GHEA Grapalat" w:cs="Arial"/>
                <w:sz w:val="20"/>
                <w:szCs w:val="20"/>
              </w:rPr>
              <w:t xml:space="preserve"> </w:t>
            </w:r>
            <w:proofErr w:type="spellStart"/>
            <w:r w:rsidR="00863DF7" w:rsidRPr="00863DF7">
              <w:rPr>
                <w:rFonts w:ascii="GHEA Grapalat" w:hAnsi="GHEA Grapalat" w:cs="Arial"/>
                <w:sz w:val="20"/>
                <w:szCs w:val="20"/>
              </w:rPr>
              <w:t>գանձապետական</w:t>
            </w:r>
            <w:proofErr w:type="spellEnd"/>
            <w:r w:rsidR="00863DF7" w:rsidRPr="00863DF7">
              <w:rPr>
                <w:rFonts w:ascii="GHEA Grapalat" w:hAnsi="GHEA Grapalat" w:cs="Arial"/>
                <w:sz w:val="20"/>
                <w:szCs w:val="20"/>
              </w:rPr>
              <w:t xml:space="preserve"> </w:t>
            </w:r>
            <w:proofErr w:type="spellStart"/>
            <w:r w:rsidR="00863DF7" w:rsidRPr="00863DF7">
              <w:rPr>
                <w:rFonts w:ascii="GHEA Grapalat" w:hAnsi="GHEA Grapalat" w:cs="Arial"/>
                <w:sz w:val="20"/>
                <w:szCs w:val="20"/>
              </w:rPr>
              <w:t>բաժանմունք</w:t>
            </w:r>
            <w:proofErr w:type="spellEnd"/>
          </w:p>
        </w:tc>
      </w:tr>
      <w:tr w:rsidR="00863DF7" w:rsidRPr="00863DF7" w14:paraId="3C817F2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C99C63" w14:textId="051A18D3"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hy-AM"/>
              </w:rPr>
              <w:t>3</w:t>
            </w:r>
            <w:r w:rsidRPr="00863DF7">
              <w:rPr>
                <w:rFonts w:ascii="GHEA Grapalat" w:hAnsi="GHEA Grapalat" w:cs="Sylfaen"/>
                <w:sz w:val="20"/>
                <w:szCs w:val="20"/>
              </w:rPr>
              <w:t>.</w:t>
            </w:r>
            <w:proofErr w:type="spellStart"/>
            <w:r w:rsidRPr="00863DF7">
              <w:rPr>
                <w:rFonts w:ascii="GHEA Grapalat" w:hAnsi="GHEA Grapalat" w:cs="Sylfaen"/>
                <w:sz w:val="20"/>
                <w:szCs w:val="20"/>
              </w:rPr>
              <w:t>Շահառուի</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հաշվի</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համարը</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հշ</w:t>
            </w:r>
            <w:r w:rsidRPr="00863DF7">
              <w:rPr>
                <w:rFonts w:ascii="GHEA Grapalat" w:hAnsi="GHEA Grapalat" w:cs="Arial"/>
                <w:sz w:val="20"/>
                <w:szCs w:val="20"/>
              </w:rPr>
              <w:t>.N</w:t>
            </w:r>
            <w:proofErr w:type="spellEnd"/>
            <w:r w:rsidRPr="00863DF7">
              <w:rPr>
                <w:rFonts w:ascii="GHEA Grapalat" w:hAnsi="GHEA Grapalat" w:cs="Arial"/>
                <w:sz w:val="20"/>
                <w:szCs w:val="20"/>
              </w:rPr>
              <w:t>)</w:t>
            </w:r>
            <w:r w:rsidR="00863DF7" w:rsidRPr="00863DF7">
              <w:rPr>
                <w:rFonts w:ascii="GHEA Grapalat" w:hAnsi="GHEA Grapalat" w:cs="Arial"/>
                <w:sz w:val="20"/>
                <w:szCs w:val="20"/>
              </w:rPr>
              <w:t xml:space="preserve"> 900478000012</w:t>
            </w:r>
          </w:p>
        </w:tc>
      </w:tr>
      <w:tr w:rsidR="00863DF7" w:rsidRPr="00863DF7" w14:paraId="2EB1F40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88277" w14:textId="77777777"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hy-AM"/>
              </w:rPr>
              <w:t>4</w:t>
            </w:r>
            <w:r w:rsidRPr="00863DF7">
              <w:rPr>
                <w:rFonts w:ascii="GHEA Grapalat" w:hAnsi="GHEA Grapalat" w:cs="Sylfaen"/>
                <w:sz w:val="20"/>
                <w:szCs w:val="20"/>
              </w:rPr>
              <w:t>.</w:t>
            </w:r>
            <w:proofErr w:type="spellStart"/>
            <w:r w:rsidRPr="00863DF7">
              <w:rPr>
                <w:rFonts w:ascii="GHEA Grapalat" w:hAnsi="GHEA Grapalat" w:cs="Sylfaen"/>
                <w:sz w:val="20"/>
                <w:szCs w:val="20"/>
              </w:rPr>
              <w:t>Գումարը</w:t>
            </w:r>
            <w:proofErr w:type="spellEnd"/>
            <w:r w:rsidRPr="00863DF7">
              <w:rPr>
                <w:rFonts w:ascii="GHEA Grapalat" w:hAnsi="GHEA Grapalat" w:cs="Arial"/>
                <w:sz w:val="20"/>
                <w:szCs w:val="20"/>
              </w:rPr>
              <w:t xml:space="preserve"> </w:t>
            </w:r>
            <w:r w:rsidRPr="00863DF7">
              <w:rPr>
                <w:rFonts w:ascii="GHEA Grapalat" w:hAnsi="GHEA Grapalat" w:cs="Arial"/>
                <w:sz w:val="20"/>
                <w:szCs w:val="20"/>
                <w:lang w:val="ru-RU"/>
              </w:rPr>
              <w:t>(</w:t>
            </w:r>
            <w:proofErr w:type="spellStart"/>
            <w:r w:rsidRPr="00863DF7">
              <w:rPr>
                <w:rFonts w:ascii="GHEA Grapalat" w:hAnsi="GHEA Grapalat" w:cs="Sylfaen"/>
                <w:sz w:val="20"/>
                <w:szCs w:val="20"/>
              </w:rPr>
              <w:t>թվերով</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և</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բառերով</w:t>
            </w:r>
            <w:proofErr w:type="spellEnd"/>
            <w:r w:rsidRPr="00863DF7">
              <w:rPr>
                <w:rFonts w:ascii="GHEA Grapalat" w:hAnsi="GHEA Grapalat" w:cs="Sylfaen"/>
                <w:sz w:val="20"/>
                <w:szCs w:val="20"/>
                <w:lang w:val="ru-RU"/>
              </w:rPr>
              <w:t>)</w:t>
            </w:r>
            <w:r w:rsidRPr="00863DF7">
              <w:rPr>
                <w:rFonts w:ascii="GHEA Grapalat" w:hAnsi="GHEA Grapalat" w:cs="Arial"/>
                <w:sz w:val="20"/>
                <w:szCs w:val="20"/>
              </w:rPr>
              <w:t>`</w:t>
            </w:r>
          </w:p>
        </w:tc>
      </w:tr>
      <w:tr w:rsidR="00863DF7" w:rsidRPr="00863DF7" w14:paraId="7B2D3A0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EAD653"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t xml:space="preserve">15. </w:t>
            </w:r>
            <w:r w:rsidRPr="00863DF7">
              <w:rPr>
                <w:rFonts w:ascii="GHEA Grapalat" w:hAnsi="GHEA Grapalat" w:cs="Sylfaen"/>
                <w:sz w:val="20"/>
                <w:szCs w:val="20"/>
                <w:lang w:val="hy-AM"/>
              </w:rPr>
              <w:t xml:space="preserve">Ակցեպտավորված գումարը՝ </w:t>
            </w: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թվերով</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և</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բառերով</w:t>
            </w:r>
            <w:proofErr w:type="spellEnd"/>
            <w:r w:rsidRPr="00863DF7">
              <w:rPr>
                <w:rFonts w:ascii="GHEA Grapalat" w:hAnsi="GHEA Grapalat" w:cs="Sylfaen"/>
                <w:sz w:val="20"/>
                <w:szCs w:val="20"/>
              </w:rPr>
              <w:t>)</w:t>
            </w:r>
            <w:r w:rsidRPr="00863DF7">
              <w:rPr>
                <w:rFonts w:ascii="GHEA Grapalat" w:hAnsi="GHEA Grapalat" w:cs="Sylfaen"/>
                <w:sz w:val="20"/>
                <w:szCs w:val="20"/>
                <w:lang w:val="hy-AM"/>
              </w:rPr>
              <w:t xml:space="preserve">  </w:t>
            </w:r>
            <w:r w:rsidRPr="00863DF7">
              <w:rPr>
                <w:rFonts w:ascii="GHEA Grapalat" w:hAnsi="GHEA Grapalat" w:cs="Sylfaen"/>
                <w:sz w:val="20"/>
                <w:szCs w:val="20"/>
              </w:rPr>
              <w:t>(</w:t>
            </w:r>
            <w:r w:rsidRPr="00863DF7">
              <w:rPr>
                <w:rFonts w:ascii="GHEA Grapalat" w:hAnsi="GHEA Grapalat" w:cs="Sylfaen"/>
                <w:sz w:val="20"/>
                <w:szCs w:val="20"/>
                <w:lang w:val="hy-AM"/>
              </w:rPr>
              <w:t>նախատեսված է նշված գումարի մասնակի ակցեպտի համար, որը չի կիրառվում</w:t>
            </w:r>
            <w:r w:rsidRPr="00863DF7">
              <w:rPr>
                <w:rFonts w:ascii="GHEA Grapalat" w:hAnsi="GHEA Grapalat" w:cs="Sylfaen"/>
                <w:sz w:val="20"/>
                <w:szCs w:val="20"/>
              </w:rPr>
              <w:t>)</w:t>
            </w:r>
          </w:p>
        </w:tc>
      </w:tr>
      <w:tr w:rsidR="00863DF7" w:rsidRPr="00863DF7" w14:paraId="7757883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896A2" w14:textId="77777777"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ru-RU"/>
              </w:rPr>
              <w:t>6</w:t>
            </w:r>
            <w:r w:rsidRPr="00863DF7">
              <w:rPr>
                <w:rFonts w:ascii="GHEA Grapalat" w:hAnsi="GHEA Grapalat" w:cs="Sylfaen"/>
                <w:sz w:val="20"/>
                <w:szCs w:val="20"/>
              </w:rPr>
              <w:t>.</w:t>
            </w:r>
            <w:proofErr w:type="spellStart"/>
            <w:r w:rsidRPr="00863DF7">
              <w:rPr>
                <w:rFonts w:ascii="GHEA Grapalat" w:hAnsi="GHEA Grapalat" w:cs="Sylfaen"/>
                <w:sz w:val="20"/>
                <w:szCs w:val="20"/>
              </w:rPr>
              <w:t>Արժույթը</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բառերով</w:t>
            </w:r>
            <w:proofErr w:type="spellEnd"/>
            <w:r w:rsidRPr="00863DF7">
              <w:rPr>
                <w:rFonts w:ascii="GHEA Grapalat" w:hAnsi="GHEA Grapalat" w:cs="Arial"/>
                <w:sz w:val="20"/>
                <w:szCs w:val="20"/>
              </w:rPr>
              <w:t xml:space="preserve"> </w:t>
            </w:r>
            <w:r w:rsidRPr="00863DF7">
              <w:rPr>
                <w:rFonts w:ascii="GHEA Grapalat" w:hAnsi="GHEA Grapalat" w:cs="Sylfaen"/>
                <w:sz w:val="20"/>
                <w:szCs w:val="20"/>
              </w:rPr>
              <w:t>և</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կոդով</w:t>
            </w:r>
            <w:proofErr w:type="spellEnd"/>
            <w:r w:rsidRPr="00863DF7">
              <w:rPr>
                <w:rFonts w:ascii="GHEA Grapalat" w:hAnsi="GHEA Grapalat" w:cs="Arial"/>
                <w:sz w:val="20"/>
                <w:szCs w:val="20"/>
              </w:rPr>
              <w:t>)`</w:t>
            </w:r>
          </w:p>
        </w:tc>
      </w:tr>
      <w:tr w:rsidR="00863DF7" w:rsidRPr="00863DF7" w14:paraId="5A53BB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164C4" w14:textId="77777777" w:rsidR="00334B2F" w:rsidRPr="00863DF7" w:rsidRDefault="00334B2F" w:rsidP="00CB0ADE">
            <w:pPr>
              <w:rPr>
                <w:rFonts w:ascii="GHEA Grapalat" w:hAnsi="GHEA Grapalat" w:cs="Arial"/>
                <w:sz w:val="20"/>
                <w:szCs w:val="20"/>
                <w:lang w:val="hy-AM"/>
              </w:rPr>
            </w:pPr>
            <w:r w:rsidRPr="00863DF7">
              <w:rPr>
                <w:rFonts w:ascii="GHEA Grapalat" w:hAnsi="GHEA Grapalat" w:cs="Sylfaen"/>
                <w:sz w:val="20"/>
                <w:szCs w:val="20"/>
              </w:rPr>
              <w:t>1</w:t>
            </w:r>
            <w:r w:rsidRPr="00863DF7">
              <w:rPr>
                <w:rFonts w:ascii="GHEA Grapalat" w:hAnsi="GHEA Grapalat" w:cs="Sylfaen"/>
                <w:sz w:val="20"/>
                <w:szCs w:val="20"/>
                <w:lang w:val="hy-AM"/>
              </w:rPr>
              <w:t>7</w:t>
            </w:r>
            <w:r w:rsidRPr="00863DF7">
              <w:rPr>
                <w:rFonts w:ascii="GHEA Grapalat" w:hAnsi="GHEA Grapalat" w:cs="Sylfaen"/>
                <w:sz w:val="20"/>
                <w:szCs w:val="20"/>
              </w:rPr>
              <w:t>.</w:t>
            </w:r>
            <w:proofErr w:type="spellStart"/>
            <w:r w:rsidRPr="00863DF7">
              <w:rPr>
                <w:rFonts w:ascii="GHEA Grapalat" w:hAnsi="GHEA Grapalat" w:cs="Sylfaen"/>
                <w:sz w:val="20"/>
                <w:szCs w:val="20"/>
              </w:rPr>
              <w:t>Գործարքի</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վճարման</w:t>
            </w:r>
            <w:proofErr w:type="spellEnd"/>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նպատակը</w:t>
            </w:r>
            <w:proofErr w:type="spellEnd"/>
            <w:r w:rsidRPr="00863DF7">
              <w:rPr>
                <w:rFonts w:ascii="GHEA Grapalat" w:hAnsi="GHEA Grapalat" w:cs="Arial"/>
                <w:sz w:val="20"/>
                <w:szCs w:val="20"/>
              </w:rPr>
              <w:t>`</w:t>
            </w:r>
            <w:r w:rsidRPr="00863DF7">
              <w:rPr>
                <w:rFonts w:ascii="GHEA Grapalat" w:hAnsi="GHEA Grapalat" w:cs="Arial"/>
                <w:sz w:val="20"/>
                <w:szCs w:val="20"/>
                <w:lang w:val="hy-AM"/>
              </w:rPr>
              <w:t xml:space="preserve">  </w:t>
            </w:r>
            <w:r w:rsidRPr="00863DF7">
              <w:rPr>
                <w:rFonts w:ascii="GHEA Grapalat" w:hAnsi="GHEA Grapalat" w:cs="Sylfaen"/>
                <w:bCs/>
                <w:i/>
                <w:sz w:val="20"/>
                <w:szCs w:val="20"/>
              </w:rPr>
              <w:t>(</w:t>
            </w:r>
            <w:r w:rsidR="00194C6E" w:rsidRPr="00863DF7">
              <w:rPr>
                <w:rFonts w:ascii="GHEA Grapalat" w:hAnsi="GHEA Grapalat" w:cs="Sylfaen"/>
                <w:bCs/>
                <w:i/>
                <w:sz w:val="20"/>
                <w:szCs w:val="20"/>
                <w:lang w:val="hy-AM"/>
              </w:rPr>
              <w:t>պայմանագրի կատարման</w:t>
            </w:r>
            <w:r w:rsidRPr="00863DF7">
              <w:rPr>
                <w:rFonts w:ascii="GHEA Grapalat" w:hAnsi="GHEA Grapalat" w:cs="Sylfaen"/>
                <w:bCs/>
                <w:i/>
                <w:sz w:val="20"/>
                <w:szCs w:val="20"/>
              </w:rPr>
              <w:t xml:space="preserve"> </w:t>
            </w:r>
            <w:proofErr w:type="spellStart"/>
            <w:r w:rsidRPr="00863DF7">
              <w:rPr>
                <w:rFonts w:ascii="GHEA Grapalat" w:hAnsi="GHEA Grapalat" w:cs="Sylfaen"/>
                <w:bCs/>
                <w:i/>
                <w:sz w:val="20"/>
                <w:szCs w:val="20"/>
              </w:rPr>
              <w:t>ապահովմ</w:t>
            </w:r>
            <w:proofErr w:type="spellEnd"/>
            <w:r w:rsidRPr="00863DF7">
              <w:rPr>
                <w:rFonts w:ascii="GHEA Grapalat" w:hAnsi="GHEA Grapalat" w:cs="Sylfaen"/>
                <w:bCs/>
                <w:i/>
                <w:sz w:val="20"/>
                <w:szCs w:val="20"/>
                <w:lang w:val="hy-AM"/>
              </w:rPr>
              <w:t>ան համար</w:t>
            </w:r>
            <w:r w:rsidRPr="00863DF7">
              <w:rPr>
                <w:rFonts w:ascii="GHEA Grapalat" w:hAnsi="GHEA Grapalat" w:cs="Sylfaen"/>
                <w:bCs/>
                <w:i/>
                <w:sz w:val="20"/>
                <w:szCs w:val="20"/>
              </w:rPr>
              <w:t>)</w:t>
            </w:r>
          </w:p>
        </w:tc>
      </w:tr>
      <w:tr w:rsidR="00863DF7" w:rsidRPr="00863DF7" w14:paraId="1C5A7D3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958600B" w14:textId="77777777" w:rsidR="00334B2F" w:rsidRPr="00863DF7" w:rsidRDefault="00334B2F" w:rsidP="00CB0ADE">
            <w:pPr>
              <w:rPr>
                <w:rFonts w:ascii="GHEA Grapalat" w:hAnsi="GHEA Grapalat" w:cs="Arial"/>
                <w:sz w:val="20"/>
                <w:szCs w:val="20"/>
              </w:rPr>
            </w:pPr>
            <w:r w:rsidRPr="00863DF7">
              <w:rPr>
                <w:rFonts w:ascii="GHEA Grapalat" w:hAnsi="GHEA Grapalat" w:cs="Sylfaen"/>
                <w:sz w:val="20"/>
                <w:szCs w:val="20"/>
              </w:rPr>
              <w:t>1</w:t>
            </w:r>
            <w:r w:rsidRPr="00863DF7">
              <w:rPr>
                <w:rFonts w:ascii="GHEA Grapalat" w:hAnsi="GHEA Grapalat" w:cs="Sylfaen"/>
                <w:sz w:val="20"/>
                <w:szCs w:val="20"/>
                <w:lang w:val="hy-AM"/>
              </w:rPr>
              <w:t>8</w:t>
            </w:r>
            <w:r w:rsidRPr="00863DF7">
              <w:rPr>
                <w:rFonts w:ascii="GHEA Grapalat" w:hAnsi="GHEA Grapalat" w:cs="Sylfaen"/>
                <w:sz w:val="20"/>
                <w:szCs w:val="20"/>
              </w:rPr>
              <w:t xml:space="preserve">. </w:t>
            </w:r>
            <w:r w:rsidRPr="00863DF7">
              <w:rPr>
                <w:rFonts w:ascii="GHEA Grapalat" w:hAnsi="GHEA Grapalat" w:cs="Sylfaen"/>
                <w:sz w:val="20"/>
                <w:szCs w:val="20"/>
                <w:lang w:val="hy-AM"/>
              </w:rPr>
              <w:t xml:space="preserve">Վճարման կատարման հիմքերը՝ </w:t>
            </w:r>
            <w:r w:rsidRPr="00863DF7">
              <w:rPr>
                <w:rFonts w:ascii="GHEA Grapalat" w:hAnsi="GHEA Grapalat" w:cs="Sylfaen"/>
                <w:sz w:val="20"/>
                <w:szCs w:val="20"/>
              </w:rPr>
              <w:t>(</w:t>
            </w:r>
            <w:r w:rsidRPr="00863DF7">
              <w:rPr>
                <w:rFonts w:ascii="GHEA Grapalat" w:hAnsi="GHEA Grapalat" w:cs="Sylfaen"/>
                <w:sz w:val="20"/>
                <w:szCs w:val="20"/>
                <w:lang w:val="hy-AM"/>
              </w:rPr>
              <w:t>Փաստաթղթերի</w:t>
            </w:r>
            <w:r w:rsidRPr="00863DF7">
              <w:rPr>
                <w:rFonts w:ascii="GHEA Grapalat" w:hAnsi="GHEA Grapalat" w:cs="Arial"/>
                <w:sz w:val="20"/>
                <w:szCs w:val="20"/>
                <w:lang w:val="hy-AM"/>
              </w:rPr>
              <w:t xml:space="preserve"> անվանումը</w:t>
            </w:r>
            <w:r w:rsidRPr="00863DF7">
              <w:rPr>
                <w:rFonts w:ascii="GHEA Grapalat" w:hAnsi="GHEA Grapalat" w:cs="Arial"/>
                <w:sz w:val="20"/>
                <w:szCs w:val="20"/>
              </w:rPr>
              <w:t>,</w:t>
            </w:r>
            <w:r w:rsidRPr="00863DF7">
              <w:rPr>
                <w:rFonts w:ascii="GHEA Grapalat" w:hAnsi="GHEA Grapalat" w:cs="Arial"/>
                <w:sz w:val="20"/>
                <w:szCs w:val="20"/>
                <w:lang w:val="hy-AM"/>
              </w:rPr>
              <w:t xml:space="preserve"> այդ թվում՝ տուժանքի մասին համաձայնագիրը, </w:t>
            </w:r>
            <w:r w:rsidRPr="00863DF7">
              <w:rPr>
                <w:rFonts w:ascii="GHEA Grapalat" w:hAnsi="GHEA Grapalat" w:cs="Sylfaen"/>
                <w:sz w:val="20"/>
                <w:szCs w:val="20"/>
                <w:lang w:val="hy-AM"/>
              </w:rPr>
              <w:t>դրանց</w:t>
            </w:r>
            <w:r w:rsidRPr="00863DF7">
              <w:rPr>
                <w:rFonts w:ascii="GHEA Grapalat" w:hAnsi="GHEA Grapalat" w:cs="Arial"/>
                <w:sz w:val="20"/>
                <w:szCs w:val="20"/>
                <w:lang w:val="hy-AM"/>
              </w:rPr>
              <w:t xml:space="preserve"> </w:t>
            </w:r>
            <w:r w:rsidRPr="00863DF7">
              <w:rPr>
                <w:rFonts w:ascii="GHEA Grapalat" w:hAnsi="GHEA Grapalat" w:cs="Sylfaen"/>
                <w:sz w:val="20"/>
                <w:szCs w:val="20"/>
                <w:lang w:val="hy-AM"/>
              </w:rPr>
              <w:t>համարները</w:t>
            </w:r>
            <w:r w:rsidRPr="00863DF7">
              <w:rPr>
                <w:rFonts w:ascii="GHEA Grapalat" w:hAnsi="GHEA Grapalat" w:cs="Arial"/>
                <w:sz w:val="20"/>
                <w:szCs w:val="20"/>
                <w:lang w:val="hy-AM"/>
              </w:rPr>
              <w:t>,</w:t>
            </w:r>
            <w:r w:rsidRPr="00863DF7">
              <w:rPr>
                <w:rFonts w:ascii="GHEA Grapalat" w:hAnsi="GHEA Grapalat" w:cs="Arial"/>
                <w:sz w:val="20"/>
                <w:szCs w:val="20"/>
              </w:rPr>
              <w:t xml:space="preserve"> </w:t>
            </w:r>
            <w:r w:rsidRPr="00863DF7">
              <w:rPr>
                <w:rFonts w:ascii="GHEA Grapalat" w:hAnsi="GHEA Grapalat" w:cs="Sylfaen"/>
                <w:sz w:val="20"/>
                <w:szCs w:val="20"/>
                <w:lang w:val="hy-AM"/>
              </w:rPr>
              <w:t>պ</w:t>
            </w:r>
            <w:proofErr w:type="spellStart"/>
            <w:r w:rsidRPr="00863DF7">
              <w:rPr>
                <w:rFonts w:ascii="GHEA Grapalat" w:hAnsi="GHEA Grapalat" w:cs="Sylfaen"/>
                <w:sz w:val="20"/>
                <w:szCs w:val="20"/>
              </w:rPr>
              <w:t>այմանագրի</w:t>
            </w:r>
            <w:proofErr w:type="spellEnd"/>
            <w:r w:rsidRPr="00863DF7">
              <w:rPr>
                <w:rFonts w:ascii="GHEA Grapalat" w:hAnsi="GHEA Grapalat" w:cs="Sylfaen"/>
                <w:sz w:val="20"/>
                <w:szCs w:val="20"/>
              </w:rPr>
              <w:t xml:space="preserve"> </w:t>
            </w:r>
            <w:r w:rsidRPr="00863DF7">
              <w:rPr>
                <w:rFonts w:ascii="GHEA Grapalat" w:hAnsi="GHEA Grapalat" w:cs="Arial"/>
                <w:sz w:val="20"/>
                <w:szCs w:val="20"/>
              </w:rPr>
              <w:t xml:space="preserve"> </w:t>
            </w:r>
            <w:proofErr w:type="spellStart"/>
            <w:r w:rsidRPr="00863DF7">
              <w:rPr>
                <w:rFonts w:ascii="GHEA Grapalat" w:hAnsi="GHEA Grapalat" w:cs="Sylfaen"/>
                <w:sz w:val="20"/>
                <w:szCs w:val="20"/>
              </w:rPr>
              <w:t>ծածկագիրը</w:t>
            </w:r>
            <w:proofErr w:type="spellEnd"/>
            <w:r w:rsidRPr="00863DF7">
              <w:rPr>
                <w:rFonts w:ascii="GHEA Grapalat" w:hAnsi="GHEA Grapalat" w:cs="Arial"/>
                <w:sz w:val="20"/>
                <w:szCs w:val="20"/>
                <w:lang w:val="hy-AM"/>
              </w:rPr>
              <w:t xml:space="preserve"> որի հիման վրա կատարվում է  գանձումը</w:t>
            </w:r>
            <w:r w:rsidRPr="00863DF7">
              <w:rPr>
                <w:rFonts w:ascii="GHEA Grapalat" w:hAnsi="GHEA Grapalat" w:cs="Arial"/>
                <w:sz w:val="20"/>
                <w:szCs w:val="20"/>
              </w:rPr>
              <w:t>)</w:t>
            </w:r>
            <w:r w:rsidRPr="00863DF7">
              <w:rPr>
                <w:rFonts w:ascii="GHEA Grapalat" w:hAnsi="GHEA Grapalat" w:cs="Sylfaen"/>
                <w:sz w:val="20"/>
                <w:szCs w:val="20"/>
              </w:rPr>
              <w:t>`</w:t>
            </w:r>
          </w:p>
          <w:p w14:paraId="2E696528" w14:textId="77777777" w:rsidR="00334B2F" w:rsidRPr="00863DF7" w:rsidRDefault="00334B2F" w:rsidP="00CB0ADE">
            <w:pPr>
              <w:rPr>
                <w:rFonts w:ascii="GHEA Grapalat" w:hAnsi="GHEA Grapalat" w:cs="Arial"/>
                <w:sz w:val="20"/>
                <w:szCs w:val="20"/>
              </w:rPr>
            </w:pPr>
          </w:p>
        </w:tc>
      </w:tr>
      <w:tr w:rsidR="00863DF7" w:rsidRPr="00863DF7" w14:paraId="00A7892E"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6832822" w14:textId="77777777" w:rsidR="00334B2F" w:rsidRPr="00863DF7" w:rsidRDefault="00334B2F" w:rsidP="00CB0ADE">
            <w:pPr>
              <w:rPr>
                <w:rFonts w:ascii="GHEA Grapalat" w:hAnsi="GHEA Grapalat" w:cs="Arial"/>
                <w:sz w:val="20"/>
                <w:szCs w:val="20"/>
                <w:lang w:val="hy-AM"/>
              </w:rPr>
            </w:pPr>
          </w:p>
        </w:tc>
      </w:tr>
      <w:tr w:rsidR="00863DF7" w:rsidRPr="00863DF7" w14:paraId="46EA9A9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6619C" w14:textId="77777777" w:rsidR="00334B2F" w:rsidRPr="00863DF7" w:rsidRDefault="00334B2F" w:rsidP="00CB0ADE">
            <w:pPr>
              <w:rPr>
                <w:rFonts w:ascii="GHEA Grapalat" w:hAnsi="GHEA Grapalat" w:cs="Sylfaen"/>
                <w:sz w:val="20"/>
                <w:szCs w:val="20"/>
                <w:lang w:val="hy-AM"/>
              </w:rPr>
            </w:pPr>
            <w:r w:rsidRPr="00863DF7">
              <w:rPr>
                <w:rFonts w:ascii="GHEA Grapalat" w:hAnsi="GHEA Grapalat" w:cs="Sylfaen"/>
                <w:sz w:val="20"/>
                <w:szCs w:val="20"/>
                <w:lang w:val="hy-AM"/>
              </w:rPr>
              <w:t>19. Վճարման պայմանները՝                                &lt;ակցեպտավորված վճարում&gt;</w:t>
            </w:r>
          </w:p>
          <w:p w14:paraId="451B647B" w14:textId="77777777" w:rsidR="00334B2F" w:rsidRPr="00863DF7" w:rsidRDefault="00334B2F" w:rsidP="00CB0ADE">
            <w:pPr>
              <w:rPr>
                <w:rFonts w:ascii="GHEA Grapalat" w:hAnsi="GHEA Grapalat" w:cs="Sylfaen"/>
                <w:sz w:val="20"/>
                <w:szCs w:val="20"/>
                <w:lang w:val="ru-RU"/>
              </w:rPr>
            </w:pPr>
          </w:p>
        </w:tc>
      </w:tr>
      <w:tr w:rsidR="00863DF7" w:rsidRPr="00863DF7" w14:paraId="77BCD4F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38D5B7"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lang w:val="hy-AM"/>
              </w:rPr>
              <w:t xml:space="preserve">20. Առդիր էջերի քանակը՝    </w:t>
            </w:r>
            <w:r w:rsidRPr="00863DF7">
              <w:rPr>
                <w:rFonts w:ascii="GHEA Grapalat" w:hAnsi="GHEA Grapalat" w:cs="Arial"/>
                <w:sz w:val="20"/>
                <w:szCs w:val="20"/>
              </w:rPr>
              <w:t xml:space="preserve">--- </w:t>
            </w:r>
            <w:r w:rsidRPr="00863DF7">
              <w:rPr>
                <w:rFonts w:ascii="GHEA Grapalat" w:hAnsi="GHEA Grapalat" w:cs="Arial"/>
                <w:sz w:val="20"/>
                <w:szCs w:val="20"/>
                <w:lang w:val="hy-AM"/>
              </w:rPr>
              <w:t xml:space="preserve">    </w:t>
            </w:r>
            <w:proofErr w:type="spellStart"/>
            <w:r w:rsidRPr="00863DF7">
              <w:rPr>
                <w:rFonts w:ascii="GHEA Grapalat" w:hAnsi="GHEA Grapalat" w:cs="Sylfaen"/>
                <w:sz w:val="20"/>
                <w:szCs w:val="20"/>
              </w:rPr>
              <w:t>էջ</w:t>
            </w:r>
            <w:proofErr w:type="spellEnd"/>
          </w:p>
          <w:p w14:paraId="6C6B9EED" w14:textId="77777777" w:rsidR="00334B2F" w:rsidRPr="00863DF7" w:rsidRDefault="00334B2F" w:rsidP="00CB0ADE">
            <w:pPr>
              <w:rPr>
                <w:rFonts w:ascii="GHEA Grapalat" w:hAnsi="GHEA Grapalat" w:cs="Sylfaen"/>
                <w:sz w:val="20"/>
                <w:szCs w:val="20"/>
                <w:lang w:val="hy-AM"/>
              </w:rPr>
            </w:pPr>
          </w:p>
        </w:tc>
      </w:tr>
      <w:tr w:rsidR="00863DF7" w:rsidRPr="00863DF7" w14:paraId="352C741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24222A8" w14:textId="77777777" w:rsidR="00334B2F" w:rsidRPr="00863DF7" w:rsidRDefault="00334B2F" w:rsidP="00CB0ADE">
            <w:pPr>
              <w:rPr>
                <w:rFonts w:ascii="GHEA Grapalat" w:hAnsi="GHEA Grapalat" w:cs="Sylfaen"/>
                <w:sz w:val="20"/>
                <w:szCs w:val="20"/>
              </w:rPr>
            </w:pPr>
            <w:r w:rsidRPr="00863DF7">
              <w:rPr>
                <w:rFonts w:ascii="Courier New" w:hAnsi="Courier New" w:cs="Courier New"/>
                <w:sz w:val="20"/>
                <w:szCs w:val="20"/>
              </w:rPr>
              <w:t> </w:t>
            </w:r>
            <w:r w:rsidRPr="00863DF7">
              <w:rPr>
                <w:rFonts w:ascii="GHEA Grapalat" w:hAnsi="GHEA Grapalat" w:cs="Arial"/>
                <w:sz w:val="20"/>
                <w:szCs w:val="20"/>
                <w:lang w:val="hy-AM"/>
              </w:rPr>
              <w:t>22</w:t>
            </w:r>
            <w:r w:rsidRPr="00863DF7">
              <w:rPr>
                <w:rFonts w:ascii="GHEA Grapalat" w:hAnsi="GHEA Grapalat" w:cs="Arial"/>
                <w:sz w:val="20"/>
                <w:szCs w:val="20"/>
              </w:rPr>
              <w:t>.</w:t>
            </w:r>
            <w:r w:rsidRPr="00863DF7">
              <w:rPr>
                <w:rFonts w:ascii="GHEA Grapalat" w:hAnsi="GHEA Grapalat" w:cs="Sylfaen"/>
                <w:sz w:val="20"/>
                <w:szCs w:val="20"/>
              </w:rPr>
              <w:t xml:space="preserve">ա. </w:t>
            </w:r>
            <w:proofErr w:type="spellStart"/>
            <w:r w:rsidRPr="00863DF7">
              <w:rPr>
                <w:rFonts w:ascii="GHEA Grapalat" w:hAnsi="GHEA Grapalat" w:cs="Sylfaen"/>
                <w:sz w:val="20"/>
                <w:szCs w:val="20"/>
              </w:rPr>
              <w:t>Շահառուի</w:t>
            </w:r>
            <w:proofErr w:type="spellEnd"/>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ստորագրությունները</w:t>
            </w:r>
            <w:proofErr w:type="spellEnd"/>
          </w:p>
          <w:p w14:paraId="5E38394E" w14:textId="77777777" w:rsidR="00334B2F" w:rsidRPr="00863DF7" w:rsidRDefault="00334B2F" w:rsidP="00CB0ADE">
            <w:pPr>
              <w:rPr>
                <w:rFonts w:ascii="GHEA Grapalat" w:hAnsi="GHEA Grapalat" w:cs="Sylfaen"/>
                <w:sz w:val="20"/>
                <w:szCs w:val="20"/>
              </w:rPr>
            </w:pPr>
          </w:p>
          <w:p w14:paraId="2DFB60F8" w14:textId="77777777" w:rsidR="00334B2F" w:rsidRPr="00863DF7" w:rsidRDefault="00334B2F" w:rsidP="00CB0ADE">
            <w:pPr>
              <w:jc w:val="right"/>
              <w:rPr>
                <w:rFonts w:ascii="GHEA Grapalat" w:hAnsi="GHEA Grapalat" w:cs="Tahoma"/>
                <w:sz w:val="20"/>
                <w:szCs w:val="20"/>
              </w:rPr>
            </w:pPr>
            <w:r w:rsidRPr="00863DF7">
              <w:rPr>
                <w:rFonts w:ascii="GHEA Grapalat" w:hAnsi="GHEA Grapalat" w:cs="Tahoma"/>
                <w:sz w:val="20"/>
                <w:szCs w:val="20"/>
              </w:rPr>
              <w:t>/____________________/</w:t>
            </w:r>
          </w:p>
          <w:p w14:paraId="1FC3D8B2" w14:textId="77777777" w:rsidR="00334B2F" w:rsidRPr="00863DF7" w:rsidRDefault="00334B2F" w:rsidP="00CB0ADE">
            <w:pPr>
              <w:rPr>
                <w:rFonts w:ascii="GHEA Grapalat" w:hAnsi="GHEA Grapalat" w:cs="Tahoma"/>
                <w:sz w:val="20"/>
                <w:szCs w:val="20"/>
              </w:rPr>
            </w:pPr>
          </w:p>
          <w:p w14:paraId="375CECE5" w14:textId="77777777" w:rsidR="00334B2F" w:rsidRPr="00863DF7" w:rsidRDefault="00334B2F" w:rsidP="00CB0ADE">
            <w:pPr>
              <w:rPr>
                <w:rFonts w:ascii="GHEA Grapalat" w:hAnsi="GHEA Grapalat" w:cs="Sylfaen"/>
                <w:sz w:val="20"/>
                <w:szCs w:val="20"/>
              </w:rPr>
            </w:pPr>
          </w:p>
          <w:p w14:paraId="02F8EAEE" w14:textId="77777777" w:rsidR="00334B2F" w:rsidRPr="00863DF7" w:rsidRDefault="00334B2F" w:rsidP="00CB0ADE">
            <w:pPr>
              <w:jc w:val="right"/>
              <w:rPr>
                <w:rFonts w:ascii="GHEA Grapalat" w:hAnsi="GHEA Grapalat" w:cs="Sylfaen"/>
                <w:sz w:val="20"/>
                <w:szCs w:val="20"/>
              </w:rPr>
            </w:pPr>
            <w:r w:rsidRPr="00863DF7">
              <w:rPr>
                <w:rFonts w:ascii="GHEA Grapalat" w:hAnsi="GHEA Grapalat" w:cs="Tahoma"/>
                <w:sz w:val="20"/>
                <w:szCs w:val="20"/>
              </w:rPr>
              <w:t>/____________________/</w:t>
            </w:r>
          </w:p>
          <w:p w14:paraId="225968DB" w14:textId="77777777" w:rsidR="00334B2F" w:rsidRPr="00863DF7" w:rsidRDefault="00334B2F" w:rsidP="00CB0ADE">
            <w:pPr>
              <w:rPr>
                <w:rFonts w:ascii="GHEA Grapalat" w:hAnsi="GHEA Grapalat" w:cs="Sylfaen"/>
                <w:sz w:val="20"/>
                <w:szCs w:val="20"/>
              </w:rPr>
            </w:pPr>
          </w:p>
          <w:p w14:paraId="5B185C78"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lang w:val="hy-AM"/>
              </w:rPr>
              <w:t>22</w:t>
            </w:r>
            <w:r w:rsidRPr="00863DF7">
              <w:rPr>
                <w:rFonts w:ascii="GHEA Grapalat" w:hAnsi="GHEA Grapalat" w:cs="Sylfaen"/>
                <w:sz w:val="20"/>
                <w:szCs w:val="20"/>
              </w:rPr>
              <w:t>.բ.</w:t>
            </w:r>
          </w:p>
          <w:p w14:paraId="50A0604D"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t xml:space="preserve">                                                                             Կ.Տ.</w:t>
            </w:r>
          </w:p>
          <w:p w14:paraId="339B5BB7" w14:textId="77777777" w:rsidR="00334B2F" w:rsidRPr="00863DF7"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A1A4AFA" w14:textId="77777777" w:rsidR="00334B2F" w:rsidRPr="00863DF7" w:rsidRDefault="00334B2F" w:rsidP="00CB0ADE">
            <w:pPr>
              <w:rPr>
                <w:rFonts w:ascii="GHEA Grapalat" w:hAnsi="GHEA Grapalat" w:cs="Sylfaen"/>
                <w:sz w:val="20"/>
                <w:szCs w:val="20"/>
              </w:rPr>
            </w:pPr>
            <w:r w:rsidRPr="00863DF7">
              <w:rPr>
                <w:rFonts w:ascii="GHEA Grapalat" w:hAnsi="GHEA Grapalat" w:cs="Arial"/>
                <w:sz w:val="20"/>
                <w:szCs w:val="20"/>
                <w:lang w:val="hy-AM"/>
              </w:rPr>
              <w:t>2</w:t>
            </w:r>
            <w:r w:rsidRPr="00863DF7">
              <w:rPr>
                <w:rFonts w:ascii="GHEA Grapalat" w:hAnsi="GHEA Grapalat" w:cs="Arial"/>
                <w:sz w:val="20"/>
                <w:szCs w:val="20"/>
              </w:rPr>
              <w:t>1.</w:t>
            </w:r>
            <w:r w:rsidRPr="00863DF7">
              <w:rPr>
                <w:rFonts w:ascii="GHEA Grapalat" w:hAnsi="GHEA Grapalat" w:cs="Sylfaen"/>
                <w:sz w:val="20"/>
                <w:szCs w:val="20"/>
              </w:rPr>
              <w:t xml:space="preserve">ա. </w:t>
            </w:r>
            <w:r w:rsidRPr="00863DF7">
              <w:rPr>
                <w:rFonts w:ascii="Courier New" w:hAnsi="Courier New" w:cs="Courier New"/>
                <w:sz w:val="20"/>
                <w:szCs w:val="20"/>
              </w:rPr>
              <w:t> </w:t>
            </w:r>
            <w:proofErr w:type="spellStart"/>
            <w:r w:rsidRPr="00863DF7">
              <w:rPr>
                <w:rFonts w:ascii="GHEA Grapalat" w:hAnsi="GHEA Grapalat" w:cs="Sylfaen"/>
                <w:sz w:val="20"/>
                <w:szCs w:val="20"/>
              </w:rPr>
              <w:t>Վճարողի</w:t>
            </w:r>
            <w:proofErr w:type="spellEnd"/>
            <w:r w:rsidRPr="00863DF7">
              <w:rPr>
                <w:rFonts w:ascii="GHEA Grapalat" w:hAnsi="GHEA Grapalat" w:cs="Sylfaen"/>
                <w:sz w:val="20"/>
                <w:szCs w:val="20"/>
              </w:rPr>
              <w:t xml:space="preserve"> ստորագրությունները`</w:t>
            </w:r>
          </w:p>
          <w:p w14:paraId="0DBB4E50" w14:textId="77777777" w:rsidR="00334B2F" w:rsidRPr="00863DF7" w:rsidRDefault="00334B2F" w:rsidP="00CB0ADE">
            <w:pPr>
              <w:jc w:val="right"/>
              <w:rPr>
                <w:rFonts w:ascii="GHEA Grapalat" w:hAnsi="GHEA Grapalat" w:cs="Sylfaen"/>
                <w:sz w:val="20"/>
                <w:szCs w:val="20"/>
              </w:rPr>
            </w:pPr>
          </w:p>
          <w:p w14:paraId="65B7FF58" w14:textId="77777777" w:rsidR="00334B2F" w:rsidRPr="00863DF7" w:rsidRDefault="00334B2F" w:rsidP="00CB0ADE">
            <w:pPr>
              <w:rPr>
                <w:rFonts w:ascii="GHEA Grapalat" w:hAnsi="GHEA Grapalat" w:cs="Sylfaen"/>
                <w:sz w:val="20"/>
                <w:szCs w:val="20"/>
              </w:rPr>
            </w:pPr>
            <w:r w:rsidRPr="00863DF7">
              <w:rPr>
                <w:rFonts w:ascii="GHEA Grapalat" w:hAnsi="GHEA Grapalat" w:cs="Tahoma"/>
                <w:sz w:val="20"/>
                <w:szCs w:val="20"/>
              </w:rPr>
              <w:t xml:space="preserve">                                               /____________________/</w:t>
            </w:r>
          </w:p>
          <w:p w14:paraId="5ECBBA38" w14:textId="77777777" w:rsidR="00334B2F" w:rsidRPr="00863DF7" w:rsidRDefault="00334B2F" w:rsidP="00CB0ADE">
            <w:pPr>
              <w:jc w:val="right"/>
              <w:rPr>
                <w:rFonts w:ascii="GHEA Grapalat" w:hAnsi="GHEA Grapalat" w:cs="Tahoma"/>
                <w:sz w:val="20"/>
                <w:szCs w:val="20"/>
              </w:rPr>
            </w:pPr>
          </w:p>
          <w:p w14:paraId="48B3DBB9" w14:textId="77777777" w:rsidR="00334B2F" w:rsidRPr="00863DF7" w:rsidRDefault="00334B2F" w:rsidP="00CB0ADE">
            <w:pPr>
              <w:jc w:val="right"/>
              <w:rPr>
                <w:rFonts w:ascii="GHEA Grapalat" w:hAnsi="GHEA Grapalat" w:cs="Tahoma"/>
                <w:sz w:val="20"/>
                <w:szCs w:val="20"/>
              </w:rPr>
            </w:pPr>
          </w:p>
          <w:p w14:paraId="370118D5" w14:textId="77777777" w:rsidR="00334B2F" w:rsidRPr="00863DF7" w:rsidRDefault="00334B2F" w:rsidP="00CB0ADE">
            <w:pPr>
              <w:jc w:val="right"/>
              <w:rPr>
                <w:rFonts w:ascii="GHEA Grapalat" w:hAnsi="GHEA Grapalat" w:cs="Sylfaen"/>
                <w:sz w:val="20"/>
                <w:szCs w:val="20"/>
              </w:rPr>
            </w:pPr>
            <w:r w:rsidRPr="00863DF7">
              <w:rPr>
                <w:rFonts w:ascii="GHEA Grapalat" w:hAnsi="GHEA Grapalat" w:cs="Tahoma"/>
                <w:sz w:val="20"/>
                <w:szCs w:val="20"/>
              </w:rPr>
              <w:t>/____________________/</w:t>
            </w:r>
          </w:p>
          <w:p w14:paraId="402267F0" w14:textId="77777777" w:rsidR="00334B2F" w:rsidRPr="00863DF7" w:rsidRDefault="00334B2F" w:rsidP="00CB0ADE">
            <w:pPr>
              <w:jc w:val="right"/>
              <w:rPr>
                <w:rFonts w:ascii="GHEA Grapalat" w:hAnsi="GHEA Grapalat" w:cs="Sylfaen"/>
                <w:sz w:val="20"/>
                <w:szCs w:val="20"/>
              </w:rPr>
            </w:pPr>
          </w:p>
          <w:p w14:paraId="02FA43C0" w14:textId="77777777" w:rsidR="00334B2F" w:rsidRPr="00863DF7" w:rsidRDefault="00334B2F" w:rsidP="00CB0ADE">
            <w:pPr>
              <w:jc w:val="right"/>
              <w:rPr>
                <w:rFonts w:ascii="GHEA Grapalat" w:hAnsi="GHEA Grapalat" w:cs="Sylfaen"/>
                <w:sz w:val="20"/>
                <w:szCs w:val="20"/>
              </w:rPr>
            </w:pPr>
            <w:r w:rsidRPr="00863DF7">
              <w:rPr>
                <w:rFonts w:ascii="GHEA Grapalat" w:hAnsi="GHEA Grapalat" w:cs="Sylfaen"/>
                <w:sz w:val="20"/>
                <w:szCs w:val="20"/>
                <w:lang w:val="hy-AM"/>
              </w:rPr>
              <w:t>2</w:t>
            </w:r>
            <w:r w:rsidRPr="00863DF7">
              <w:rPr>
                <w:rFonts w:ascii="GHEA Grapalat" w:hAnsi="GHEA Grapalat" w:cs="Sylfaen"/>
                <w:sz w:val="20"/>
                <w:szCs w:val="20"/>
              </w:rPr>
              <w:t>1.բ.                                                                    Կ.Տ.</w:t>
            </w:r>
          </w:p>
          <w:p w14:paraId="5605BCE5" w14:textId="77777777" w:rsidR="00334B2F" w:rsidRPr="00863DF7" w:rsidRDefault="00334B2F" w:rsidP="00CB0ADE">
            <w:pPr>
              <w:jc w:val="right"/>
              <w:rPr>
                <w:rFonts w:ascii="GHEA Grapalat" w:hAnsi="GHEA Grapalat" w:cs="Sylfaen"/>
                <w:sz w:val="20"/>
                <w:szCs w:val="20"/>
              </w:rPr>
            </w:pPr>
          </w:p>
        </w:tc>
      </w:tr>
      <w:tr w:rsidR="00863DF7" w:rsidRPr="00863DF7" w14:paraId="2BA6B74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56F3BA1" w14:textId="77777777" w:rsidR="00334B2F" w:rsidRPr="00863DF7" w:rsidRDefault="00334B2F" w:rsidP="00CB0ADE">
            <w:pPr>
              <w:rPr>
                <w:rFonts w:ascii="GHEA Grapalat" w:hAnsi="GHEA Grapalat" w:cs="Tahoma"/>
                <w:sz w:val="20"/>
                <w:szCs w:val="20"/>
              </w:rPr>
            </w:pPr>
            <w:r w:rsidRPr="00863DF7">
              <w:rPr>
                <w:rFonts w:ascii="GHEA Grapalat" w:hAnsi="GHEA Grapalat" w:cs="Tahoma"/>
                <w:sz w:val="20"/>
                <w:szCs w:val="20"/>
              </w:rPr>
              <w:t>2</w:t>
            </w:r>
            <w:r w:rsidRPr="00863DF7">
              <w:rPr>
                <w:rFonts w:ascii="GHEA Grapalat" w:hAnsi="GHEA Grapalat" w:cs="Tahoma"/>
                <w:sz w:val="20"/>
                <w:szCs w:val="20"/>
                <w:lang w:val="hy-AM"/>
              </w:rPr>
              <w:t>4</w:t>
            </w:r>
            <w:r w:rsidRPr="00863DF7">
              <w:rPr>
                <w:rFonts w:ascii="GHEA Grapalat" w:hAnsi="GHEA Grapalat" w:cs="Tahoma"/>
                <w:sz w:val="20"/>
                <w:szCs w:val="20"/>
              </w:rPr>
              <w:t xml:space="preserve">.ա.   </w:t>
            </w:r>
            <w:r w:rsidRPr="00863DF7">
              <w:rPr>
                <w:rFonts w:ascii="GHEA Grapalat" w:hAnsi="GHEA Grapalat" w:cs="Tahoma"/>
                <w:sz w:val="20"/>
                <w:szCs w:val="20"/>
                <w:lang w:val="hy-AM"/>
              </w:rPr>
              <w:t>Շահառուին  սպասարկող ֆինանսական կազմակերպություն</w:t>
            </w:r>
            <w:r w:rsidRPr="00863DF7">
              <w:rPr>
                <w:rFonts w:ascii="GHEA Grapalat" w:hAnsi="GHEA Grapalat" w:cs="Tahoma"/>
                <w:sz w:val="20"/>
                <w:szCs w:val="20"/>
              </w:rPr>
              <w:t xml:space="preserve"> </w:t>
            </w:r>
          </w:p>
          <w:p w14:paraId="174F40B8" w14:textId="77777777" w:rsidR="00334B2F" w:rsidRPr="00863DF7" w:rsidRDefault="00334B2F" w:rsidP="00CB0ADE">
            <w:pPr>
              <w:rPr>
                <w:rFonts w:ascii="GHEA Grapalat" w:hAnsi="GHEA Grapalat" w:cs="Tahoma"/>
                <w:sz w:val="20"/>
                <w:szCs w:val="20"/>
                <w:lang w:val="hy-AM"/>
              </w:rPr>
            </w:pPr>
            <w:r w:rsidRPr="00863DF7">
              <w:rPr>
                <w:rFonts w:ascii="GHEA Grapalat" w:hAnsi="GHEA Grapalat" w:cs="Tahoma"/>
                <w:sz w:val="20"/>
                <w:szCs w:val="20"/>
              </w:rPr>
              <w:t xml:space="preserve">                             </w:t>
            </w:r>
            <w:r w:rsidRPr="00863DF7">
              <w:rPr>
                <w:rFonts w:ascii="GHEA Grapalat" w:hAnsi="GHEA Grapalat" w:cs="Tahoma"/>
                <w:sz w:val="20"/>
                <w:szCs w:val="20"/>
                <w:lang w:val="hy-AM"/>
              </w:rPr>
              <w:t xml:space="preserve">                 </w:t>
            </w:r>
          </w:p>
          <w:p w14:paraId="56729348" w14:textId="77777777" w:rsidR="00334B2F" w:rsidRPr="00863DF7" w:rsidRDefault="00334B2F" w:rsidP="00CB0ADE">
            <w:pPr>
              <w:rPr>
                <w:rFonts w:ascii="GHEA Grapalat" w:hAnsi="GHEA Grapalat" w:cs="Tahoma"/>
                <w:sz w:val="20"/>
                <w:szCs w:val="20"/>
              </w:rPr>
            </w:pPr>
            <w:r w:rsidRPr="00863DF7">
              <w:rPr>
                <w:rFonts w:ascii="GHEA Grapalat" w:hAnsi="GHEA Grapalat" w:cs="Tahoma"/>
                <w:sz w:val="20"/>
                <w:szCs w:val="20"/>
                <w:lang w:val="hy-AM"/>
              </w:rPr>
              <w:t xml:space="preserve">                                                 </w:t>
            </w:r>
            <w:r w:rsidRPr="00863DF7">
              <w:rPr>
                <w:rFonts w:ascii="GHEA Grapalat" w:hAnsi="GHEA Grapalat" w:cs="Tahoma"/>
                <w:sz w:val="20"/>
                <w:szCs w:val="20"/>
              </w:rPr>
              <w:t xml:space="preserve">   /____________________/</w:t>
            </w:r>
          </w:p>
          <w:p w14:paraId="04891317"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t xml:space="preserve">  </w:t>
            </w:r>
          </w:p>
          <w:p w14:paraId="19AE1C58"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ստորագրություն</w:t>
            </w:r>
            <w:proofErr w:type="spellEnd"/>
            <w:r w:rsidRPr="00863DF7">
              <w:rPr>
                <w:rFonts w:ascii="GHEA Grapalat" w:hAnsi="GHEA Grapalat" w:cs="Sylfaen"/>
                <w:sz w:val="20"/>
                <w:szCs w:val="20"/>
              </w:rPr>
              <w:t>/</w:t>
            </w:r>
          </w:p>
          <w:p w14:paraId="47821E48" w14:textId="77777777" w:rsidR="00334B2F" w:rsidRPr="00863DF7" w:rsidRDefault="00334B2F" w:rsidP="00CB0ADE">
            <w:pPr>
              <w:rPr>
                <w:rFonts w:ascii="GHEA Grapalat" w:hAnsi="GHEA Grapalat" w:cs="Tahoma"/>
                <w:sz w:val="20"/>
                <w:szCs w:val="20"/>
              </w:rPr>
            </w:pPr>
          </w:p>
          <w:p w14:paraId="65D0807A" w14:textId="77777777" w:rsidR="00334B2F" w:rsidRPr="00863DF7"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DDBDBD" w14:textId="77777777" w:rsidR="00334B2F" w:rsidRPr="00863DF7" w:rsidRDefault="00334B2F" w:rsidP="00CB0ADE">
            <w:pPr>
              <w:rPr>
                <w:rFonts w:ascii="GHEA Grapalat" w:hAnsi="GHEA Grapalat" w:cs="Tahoma"/>
                <w:sz w:val="20"/>
                <w:szCs w:val="20"/>
              </w:rPr>
            </w:pPr>
            <w:r w:rsidRPr="00863DF7">
              <w:rPr>
                <w:rFonts w:ascii="GHEA Grapalat" w:hAnsi="GHEA Grapalat" w:cs="Tahoma"/>
                <w:sz w:val="20"/>
                <w:szCs w:val="20"/>
              </w:rPr>
              <w:t>2</w:t>
            </w:r>
            <w:r w:rsidRPr="00863DF7">
              <w:rPr>
                <w:rFonts w:ascii="GHEA Grapalat" w:hAnsi="GHEA Grapalat" w:cs="Tahoma"/>
                <w:sz w:val="20"/>
                <w:szCs w:val="20"/>
                <w:lang w:val="hy-AM"/>
              </w:rPr>
              <w:t>3</w:t>
            </w:r>
            <w:r w:rsidRPr="00863DF7">
              <w:rPr>
                <w:rFonts w:ascii="GHEA Grapalat" w:hAnsi="GHEA Grapalat" w:cs="Tahoma"/>
                <w:sz w:val="20"/>
                <w:szCs w:val="20"/>
              </w:rPr>
              <w:t xml:space="preserve">.ա.   </w:t>
            </w:r>
            <w:r w:rsidRPr="00863DF7">
              <w:rPr>
                <w:rFonts w:ascii="GHEA Grapalat" w:hAnsi="GHEA Grapalat" w:cs="Tahoma"/>
                <w:sz w:val="20"/>
                <w:szCs w:val="20"/>
                <w:lang w:val="hy-AM"/>
              </w:rPr>
              <w:t>Վճարողին  սպասարկող ֆինանսական կազմակերպություն</w:t>
            </w:r>
            <w:r w:rsidRPr="00863DF7">
              <w:rPr>
                <w:rFonts w:ascii="GHEA Grapalat" w:hAnsi="GHEA Grapalat" w:cs="Tahoma"/>
                <w:sz w:val="20"/>
                <w:szCs w:val="20"/>
              </w:rPr>
              <w:t xml:space="preserve"> </w:t>
            </w:r>
          </w:p>
          <w:p w14:paraId="77C4A0F9" w14:textId="77777777" w:rsidR="00334B2F" w:rsidRPr="00863DF7" w:rsidRDefault="00334B2F" w:rsidP="00CB0ADE">
            <w:pPr>
              <w:jc w:val="right"/>
              <w:rPr>
                <w:rFonts w:ascii="GHEA Grapalat" w:hAnsi="GHEA Grapalat" w:cs="Tahoma"/>
                <w:sz w:val="20"/>
                <w:szCs w:val="20"/>
              </w:rPr>
            </w:pPr>
          </w:p>
          <w:p w14:paraId="4D605BD4" w14:textId="77777777" w:rsidR="00334B2F" w:rsidRPr="00863DF7" w:rsidRDefault="00334B2F" w:rsidP="00CB0ADE">
            <w:pPr>
              <w:jc w:val="right"/>
              <w:rPr>
                <w:rFonts w:ascii="GHEA Grapalat" w:hAnsi="GHEA Grapalat" w:cs="Tahoma"/>
                <w:sz w:val="20"/>
                <w:szCs w:val="20"/>
              </w:rPr>
            </w:pPr>
          </w:p>
          <w:p w14:paraId="04AFB919" w14:textId="77777777" w:rsidR="00334B2F" w:rsidRPr="00863DF7" w:rsidRDefault="00334B2F" w:rsidP="00CB0ADE">
            <w:pPr>
              <w:jc w:val="right"/>
              <w:rPr>
                <w:rFonts w:ascii="GHEA Grapalat" w:hAnsi="GHEA Grapalat" w:cs="Tahoma"/>
                <w:sz w:val="20"/>
                <w:szCs w:val="20"/>
              </w:rPr>
            </w:pPr>
            <w:r w:rsidRPr="00863DF7">
              <w:rPr>
                <w:rFonts w:ascii="GHEA Grapalat" w:hAnsi="GHEA Grapalat" w:cs="Tahoma"/>
                <w:sz w:val="20"/>
                <w:szCs w:val="20"/>
              </w:rPr>
              <w:t>/____________________/</w:t>
            </w:r>
          </w:p>
          <w:p w14:paraId="645CA8D4" w14:textId="77777777" w:rsidR="00334B2F" w:rsidRPr="00863DF7" w:rsidRDefault="00334B2F" w:rsidP="00CB0ADE">
            <w:pPr>
              <w:jc w:val="center"/>
              <w:rPr>
                <w:rFonts w:ascii="GHEA Grapalat" w:hAnsi="GHEA Grapalat" w:cs="Sylfaen"/>
                <w:sz w:val="20"/>
                <w:szCs w:val="20"/>
              </w:rPr>
            </w:pPr>
            <w:r w:rsidRPr="00863DF7">
              <w:rPr>
                <w:rFonts w:ascii="GHEA Grapalat" w:hAnsi="GHEA Grapalat" w:cs="Tahoma"/>
                <w:sz w:val="20"/>
                <w:szCs w:val="20"/>
              </w:rPr>
              <w:t xml:space="preserve">                                                   </w:t>
            </w:r>
            <w:r w:rsidRPr="00863DF7">
              <w:rPr>
                <w:rFonts w:ascii="GHEA Grapalat" w:hAnsi="GHEA Grapalat" w:cs="Sylfaen"/>
                <w:sz w:val="20"/>
                <w:szCs w:val="20"/>
              </w:rPr>
              <w:t>/</w:t>
            </w:r>
            <w:proofErr w:type="spellStart"/>
            <w:r w:rsidRPr="00863DF7">
              <w:rPr>
                <w:rFonts w:ascii="GHEA Grapalat" w:hAnsi="GHEA Grapalat" w:cs="Sylfaen"/>
                <w:sz w:val="20"/>
                <w:szCs w:val="20"/>
              </w:rPr>
              <w:t>ստորագրություն</w:t>
            </w:r>
            <w:proofErr w:type="spellEnd"/>
            <w:r w:rsidRPr="00863DF7">
              <w:rPr>
                <w:rFonts w:ascii="GHEA Grapalat" w:hAnsi="GHEA Grapalat" w:cs="Sylfaen"/>
                <w:sz w:val="20"/>
                <w:szCs w:val="20"/>
              </w:rPr>
              <w:t>/</w:t>
            </w:r>
          </w:p>
          <w:p w14:paraId="51C5C86C" w14:textId="77777777" w:rsidR="00334B2F" w:rsidRPr="00863DF7" w:rsidRDefault="00334B2F" w:rsidP="00CB0ADE">
            <w:pPr>
              <w:jc w:val="right"/>
              <w:rPr>
                <w:rFonts w:ascii="GHEA Grapalat" w:hAnsi="GHEA Grapalat" w:cs="Arial"/>
                <w:sz w:val="20"/>
                <w:szCs w:val="20"/>
                <w:lang w:val="hy-AM"/>
              </w:rPr>
            </w:pPr>
          </w:p>
        </w:tc>
      </w:tr>
      <w:tr w:rsidR="00863DF7" w:rsidRPr="00863DF7" w14:paraId="5063279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5D28CD7"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lastRenderedPageBreak/>
              <w:t>24.բ.                                                       Կ.Տ.</w:t>
            </w:r>
          </w:p>
          <w:p w14:paraId="6971F0B7" w14:textId="77777777" w:rsidR="00334B2F" w:rsidRPr="00863DF7" w:rsidRDefault="00334B2F" w:rsidP="00CB0ADE">
            <w:pPr>
              <w:rPr>
                <w:rFonts w:ascii="GHEA Grapalat" w:hAnsi="GHEA Grapalat" w:cs="Sylfaen"/>
                <w:sz w:val="20"/>
                <w:szCs w:val="20"/>
              </w:rPr>
            </w:pPr>
          </w:p>
          <w:p w14:paraId="532C89CD" w14:textId="77777777" w:rsidR="00334B2F" w:rsidRPr="00863DF7" w:rsidRDefault="00334B2F" w:rsidP="00CB0ADE">
            <w:pPr>
              <w:rPr>
                <w:rFonts w:ascii="GHEA Grapalat" w:hAnsi="GHEA Grapalat" w:cs="Sylfaen"/>
                <w:sz w:val="20"/>
                <w:szCs w:val="20"/>
              </w:rPr>
            </w:pPr>
          </w:p>
          <w:p w14:paraId="6EAF57D5" w14:textId="77777777" w:rsidR="00334B2F" w:rsidRPr="00863DF7" w:rsidRDefault="00334B2F" w:rsidP="00CB0ADE">
            <w:pPr>
              <w:rPr>
                <w:rFonts w:ascii="GHEA Grapalat" w:hAnsi="GHEA Grapalat" w:cs="Sylfaen"/>
                <w:sz w:val="20"/>
                <w:szCs w:val="20"/>
              </w:rPr>
            </w:pPr>
            <w:r w:rsidRPr="00863DF7">
              <w:rPr>
                <w:rFonts w:ascii="GHEA Grapalat" w:hAnsi="GHEA Grapalat" w:cs="Tahoma"/>
                <w:sz w:val="20"/>
                <w:szCs w:val="20"/>
              </w:rPr>
              <w:t xml:space="preserve"> </w:t>
            </w:r>
            <w:r w:rsidRPr="00863DF7">
              <w:rPr>
                <w:rFonts w:ascii="GHEA Grapalat" w:hAnsi="GHEA Grapalat" w:cs="Sylfaen"/>
                <w:sz w:val="20"/>
                <w:szCs w:val="20"/>
              </w:rPr>
              <w:t>2</w:t>
            </w:r>
            <w:r w:rsidRPr="00863DF7">
              <w:rPr>
                <w:rFonts w:ascii="GHEA Grapalat" w:hAnsi="GHEA Grapalat" w:cs="Sylfaen"/>
                <w:sz w:val="20"/>
                <w:szCs w:val="20"/>
                <w:lang w:val="hy-AM"/>
              </w:rPr>
              <w:t>4</w:t>
            </w:r>
            <w:r w:rsidRPr="00863DF7">
              <w:rPr>
                <w:rFonts w:ascii="GHEA Grapalat" w:hAnsi="GHEA Grapalat" w:cs="Sylfaen"/>
                <w:sz w:val="20"/>
                <w:szCs w:val="20"/>
              </w:rPr>
              <w:t>.</w:t>
            </w:r>
            <w:r w:rsidRPr="00863DF7">
              <w:rPr>
                <w:rFonts w:ascii="GHEA Grapalat" w:hAnsi="GHEA Grapalat" w:cs="Sylfaen"/>
                <w:sz w:val="20"/>
                <w:szCs w:val="20"/>
                <w:lang w:val="hy-AM"/>
              </w:rPr>
              <w:t>գ</w:t>
            </w:r>
            <w:r w:rsidRPr="00863DF7">
              <w:rPr>
                <w:rFonts w:ascii="GHEA Grapalat" w:hAnsi="GHEA Grapalat" w:cs="Tahoma"/>
                <w:sz w:val="20"/>
                <w:szCs w:val="20"/>
              </w:rPr>
              <w:t xml:space="preserve">                                                 "___" </w:t>
            </w:r>
            <w:r w:rsidRPr="00863DF7">
              <w:rPr>
                <w:rFonts w:ascii="GHEA Grapalat" w:hAnsi="GHEA Grapalat" w:cs="Sylfaen"/>
                <w:sz w:val="20"/>
                <w:szCs w:val="20"/>
              </w:rPr>
              <w:t xml:space="preserve">___ </w:t>
            </w:r>
            <w:r w:rsidRPr="00863DF7">
              <w:rPr>
                <w:rFonts w:ascii="GHEA Grapalat" w:hAnsi="GHEA Grapalat" w:cs="Tahoma"/>
                <w:sz w:val="20"/>
                <w:szCs w:val="20"/>
              </w:rPr>
              <w:t xml:space="preserve">20___ </w:t>
            </w:r>
            <w:r w:rsidRPr="00863DF7">
              <w:rPr>
                <w:rFonts w:ascii="GHEA Grapalat" w:hAnsi="GHEA Grapalat" w:cs="Sylfaen"/>
                <w:sz w:val="20"/>
                <w:szCs w:val="20"/>
              </w:rPr>
              <w:t xml:space="preserve">թ. </w:t>
            </w:r>
          </w:p>
          <w:p w14:paraId="57C988D4" w14:textId="77777777" w:rsidR="00334B2F" w:rsidRPr="00863DF7" w:rsidRDefault="00334B2F" w:rsidP="00CB0ADE">
            <w:pPr>
              <w:rPr>
                <w:rFonts w:ascii="GHEA Grapalat" w:hAnsi="GHEA Grapalat" w:cs="Sylfaen"/>
                <w:sz w:val="20"/>
                <w:szCs w:val="20"/>
              </w:rPr>
            </w:pPr>
          </w:p>
          <w:p w14:paraId="69930FFE"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t xml:space="preserve">  </w:t>
            </w:r>
          </w:p>
          <w:p w14:paraId="49D98174" w14:textId="77777777" w:rsidR="00334B2F" w:rsidRPr="00863DF7"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48147C"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t xml:space="preserve">23.բ.                                                                 Կ.Տ.    </w:t>
            </w:r>
          </w:p>
          <w:p w14:paraId="4046AE9E" w14:textId="77777777" w:rsidR="00334B2F" w:rsidRPr="00863DF7" w:rsidRDefault="00334B2F" w:rsidP="00CB0ADE">
            <w:pPr>
              <w:rPr>
                <w:rFonts w:ascii="GHEA Grapalat" w:hAnsi="GHEA Grapalat" w:cs="Sylfaen"/>
                <w:sz w:val="20"/>
                <w:szCs w:val="20"/>
              </w:rPr>
            </w:pPr>
          </w:p>
          <w:p w14:paraId="72A5A781"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t xml:space="preserve">                     </w:t>
            </w:r>
          </w:p>
          <w:p w14:paraId="58180456" w14:textId="77777777" w:rsidR="00334B2F" w:rsidRPr="00863DF7" w:rsidRDefault="00334B2F" w:rsidP="00CB0ADE">
            <w:pPr>
              <w:rPr>
                <w:rFonts w:ascii="GHEA Grapalat" w:hAnsi="GHEA Grapalat" w:cs="Sylfaen"/>
                <w:sz w:val="20"/>
                <w:szCs w:val="20"/>
              </w:rPr>
            </w:pPr>
            <w:r w:rsidRPr="00863DF7">
              <w:rPr>
                <w:rFonts w:ascii="GHEA Grapalat" w:hAnsi="GHEA Grapalat" w:cs="Sylfaen"/>
                <w:sz w:val="20"/>
                <w:szCs w:val="20"/>
              </w:rPr>
              <w:t>23.</w:t>
            </w:r>
            <w:r w:rsidRPr="00863DF7">
              <w:rPr>
                <w:rFonts w:ascii="GHEA Grapalat" w:hAnsi="GHEA Grapalat" w:cs="Sylfaen"/>
                <w:sz w:val="20"/>
                <w:szCs w:val="20"/>
                <w:lang w:val="hy-AM"/>
              </w:rPr>
              <w:t>գ</w:t>
            </w:r>
            <w:r w:rsidRPr="00863DF7">
              <w:rPr>
                <w:rFonts w:ascii="GHEA Grapalat" w:hAnsi="GHEA Grapalat" w:cs="Sylfaen"/>
                <w:sz w:val="20"/>
                <w:szCs w:val="20"/>
              </w:rPr>
              <w:t>.</w:t>
            </w:r>
            <w:proofErr w:type="spellStart"/>
            <w:r w:rsidRPr="00863DF7">
              <w:rPr>
                <w:rFonts w:ascii="GHEA Grapalat" w:hAnsi="GHEA Grapalat" w:cs="Sylfaen"/>
                <w:sz w:val="20"/>
                <w:szCs w:val="20"/>
              </w:rPr>
              <w:t>Կատարման</w:t>
            </w:r>
            <w:proofErr w:type="spellEnd"/>
            <w:r w:rsidRPr="00863DF7">
              <w:rPr>
                <w:rFonts w:ascii="GHEA Grapalat" w:hAnsi="GHEA Grapalat" w:cs="Sylfaen"/>
                <w:sz w:val="20"/>
                <w:szCs w:val="20"/>
              </w:rPr>
              <w:t xml:space="preserve"> </w:t>
            </w:r>
            <w:proofErr w:type="spellStart"/>
            <w:r w:rsidRPr="00863DF7">
              <w:rPr>
                <w:rFonts w:ascii="GHEA Grapalat" w:hAnsi="GHEA Grapalat" w:cs="Sylfaen"/>
                <w:sz w:val="20"/>
                <w:szCs w:val="20"/>
              </w:rPr>
              <w:t>ամսաթիվը</w:t>
            </w:r>
            <w:proofErr w:type="spellEnd"/>
            <w:r w:rsidRPr="00863DF7">
              <w:rPr>
                <w:rFonts w:ascii="GHEA Grapalat" w:hAnsi="GHEA Grapalat" w:cs="Sylfaen"/>
                <w:sz w:val="20"/>
                <w:szCs w:val="20"/>
              </w:rPr>
              <w:t xml:space="preserve">`           </w:t>
            </w:r>
            <w:r w:rsidRPr="00863DF7">
              <w:rPr>
                <w:rFonts w:ascii="GHEA Grapalat" w:hAnsi="GHEA Grapalat" w:cs="Tahoma"/>
                <w:sz w:val="20"/>
                <w:szCs w:val="20"/>
              </w:rPr>
              <w:t xml:space="preserve">"___" </w:t>
            </w:r>
            <w:r w:rsidRPr="00863DF7">
              <w:rPr>
                <w:rFonts w:ascii="GHEA Grapalat" w:hAnsi="GHEA Grapalat" w:cs="Sylfaen"/>
                <w:sz w:val="20"/>
                <w:szCs w:val="20"/>
              </w:rPr>
              <w:t xml:space="preserve">___ </w:t>
            </w:r>
            <w:r w:rsidRPr="00863DF7">
              <w:rPr>
                <w:rFonts w:ascii="GHEA Grapalat" w:hAnsi="GHEA Grapalat" w:cs="Tahoma"/>
                <w:sz w:val="20"/>
                <w:szCs w:val="20"/>
              </w:rPr>
              <w:t>20___</w:t>
            </w:r>
            <w:r w:rsidRPr="00863DF7">
              <w:rPr>
                <w:rFonts w:ascii="GHEA Grapalat" w:hAnsi="GHEA Grapalat" w:cs="Sylfaen"/>
                <w:sz w:val="20"/>
                <w:szCs w:val="20"/>
              </w:rPr>
              <w:t>թ.</w:t>
            </w:r>
          </w:p>
          <w:p w14:paraId="2C6B367A" w14:textId="77777777" w:rsidR="00334B2F" w:rsidRPr="00863DF7" w:rsidRDefault="00334B2F" w:rsidP="00CB0ADE">
            <w:pPr>
              <w:rPr>
                <w:rFonts w:ascii="GHEA Grapalat" w:hAnsi="GHEA Grapalat" w:cs="Sylfaen"/>
                <w:sz w:val="20"/>
                <w:szCs w:val="20"/>
              </w:rPr>
            </w:pPr>
          </w:p>
          <w:p w14:paraId="2815BAFE" w14:textId="77777777" w:rsidR="00334B2F" w:rsidRPr="00863DF7" w:rsidRDefault="00334B2F" w:rsidP="00CB0ADE">
            <w:pPr>
              <w:rPr>
                <w:rFonts w:ascii="GHEA Grapalat" w:hAnsi="GHEA Grapalat" w:cs="Sylfaen"/>
                <w:sz w:val="20"/>
                <w:szCs w:val="20"/>
              </w:rPr>
            </w:pPr>
          </w:p>
          <w:p w14:paraId="64B35F7D" w14:textId="77777777" w:rsidR="00334B2F" w:rsidRPr="00863DF7" w:rsidRDefault="00334B2F" w:rsidP="00CB0ADE">
            <w:pPr>
              <w:jc w:val="right"/>
              <w:rPr>
                <w:rFonts w:ascii="GHEA Grapalat" w:hAnsi="GHEA Grapalat" w:cs="Arial"/>
                <w:sz w:val="20"/>
                <w:szCs w:val="20"/>
              </w:rPr>
            </w:pPr>
          </w:p>
        </w:tc>
      </w:tr>
    </w:tbl>
    <w:p w14:paraId="06F3666A" w14:textId="77777777" w:rsidR="00334B2F" w:rsidRPr="00863DF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ACA2B6" w14:textId="77777777" w:rsidR="00334B2F" w:rsidRPr="00863DF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3EAEE6A" w14:textId="77777777" w:rsidR="00334B2F" w:rsidRPr="00863DF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6C95198" w14:textId="77777777" w:rsidR="00334B2F" w:rsidRPr="00863DF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4BFC13" w14:textId="77777777" w:rsidR="00334B2F" w:rsidRPr="00863DF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124629" w14:textId="77777777" w:rsidR="00334B2F" w:rsidRPr="00863DF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63DF7">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21A63E5" w14:textId="77777777" w:rsidR="00334B2F" w:rsidRPr="00E6597C" w:rsidRDefault="00334B2F" w:rsidP="00334B2F">
      <w:pPr>
        <w:jc w:val="center"/>
        <w:rPr>
          <w:rFonts w:ascii="GHEA Grapalat" w:hAnsi="GHEA Grapalat"/>
          <w:b/>
          <w:sz w:val="22"/>
          <w:szCs w:val="22"/>
          <w:lang w:val="nl-NL"/>
        </w:rPr>
      </w:pPr>
      <w:r w:rsidRPr="00863DF7">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4977093B" w14:textId="77777777" w:rsidR="00334B2F" w:rsidRPr="00E6597C" w:rsidRDefault="00334B2F" w:rsidP="00334B2F">
      <w:pPr>
        <w:jc w:val="center"/>
        <w:rPr>
          <w:rFonts w:ascii="GHEA Grapalat" w:hAnsi="GHEA Grapalat"/>
          <w:b/>
          <w:sz w:val="22"/>
          <w:szCs w:val="22"/>
          <w:lang w:val="nl-NL"/>
        </w:rPr>
      </w:pPr>
    </w:p>
    <w:tbl>
      <w:tblPr>
        <w:tblW w:w="10698"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34C95BA5" w14:textId="77777777" w:rsidTr="00351869">
        <w:tc>
          <w:tcPr>
            <w:tcW w:w="720" w:type="dxa"/>
            <w:tcBorders>
              <w:top w:val="single" w:sz="4" w:space="0" w:color="auto"/>
              <w:left w:val="single" w:sz="4" w:space="0" w:color="auto"/>
              <w:bottom w:val="single" w:sz="4" w:space="0" w:color="auto"/>
              <w:right w:val="single" w:sz="4" w:space="0" w:color="auto"/>
            </w:tcBorders>
          </w:tcPr>
          <w:p w14:paraId="76A9E962"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F6B5A5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475EB04"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3AC5B479"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DA94C64" w14:textId="77777777" w:rsidR="00334B2F" w:rsidRPr="00E6597C" w:rsidRDefault="00334B2F"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72E46846"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F813E5D"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5C425637"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77F2736A"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2B4297E1"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2C493FCB" w14:textId="77777777" w:rsidTr="00351869">
        <w:tc>
          <w:tcPr>
            <w:tcW w:w="720" w:type="dxa"/>
            <w:tcBorders>
              <w:top w:val="single" w:sz="4" w:space="0" w:color="auto"/>
              <w:left w:val="single" w:sz="4" w:space="0" w:color="auto"/>
              <w:bottom w:val="single" w:sz="4" w:space="0" w:color="auto"/>
              <w:right w:val="single" w:sz="4" w:space="0" w:color="auto"/>
            </w:tcBorders>
          </w:tcPr>
          <w:p w14:paraId="2BCD98A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96695CA"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F8D2CAA"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5F75E2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DE3192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356F04C" w14:textId="77777777" w:rsidTr="00351869">
        <w:tc>
          <w:tcPr>
            <w:tcW w:w="720" w:type="dxa"/>
            <w:tcBorders>
              <w:top w:val="single" w:sz="4" w:space="0" w:color="auto"/>
              <w:left w:val="single" w:sz="4" w:space="0" w:color="auto"/>
              <w:bottom w:val="single" w:sz="4" w:space="0" w:color="auto"/>
              <w:right w:val="single" w:sz="4" w:space="0" w:color="auto"/>
            </w:tcBorders>
          </w:tcPr>
          <w:p w14:paraId="112118E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DC60F32"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241B57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CBC2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2AF71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64040275" w14:textId="77777777" w:rsidTr="00351869">
        <w:tc>
          <w:tcPr>
            <w:tcW w:w="720" w:type="dxa"/>
            <w:tcBorders>
              <w:top w:val="single" w:sz="4" w:space="0" w:color="auto"/>
              <w:left w:val="single" w:sz="4" w:space="0" w:color="auto"/>
              <w:bottom w:val="single" w:sz="4" w:space="0" w:color="auto"/>
              <w:right w:val="single" w:sz="4" w:space="0" w:color="auto"/>
            </w:tcBorders>
          </w:tcPr>
          <w:p w14:paraId="594D68A7" w14:textId="77777777" w:rsidR="00334B2F" w:rsidRPr="00E6597C"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9B4AEBB"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39FEA2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E729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E16F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334B2F" w:rsidRPr="00E6597C" w14:paraId="1A1721AE" w14:textId="77777777" w:rsidTr="00351869">
        <w:tc>
          <w:tcPr>
            <w:tcW w:w="720" w:type="dxa"/>
            <w:tcBorders>
              <w:top w:val="single" w:sz="4" w:space="0" w:color="auto"/>
              <w:left w:val="single" w:sz="4" w:space="0" w:color="auto"/>
              <w:bottom w:val="single" w:sz="4" w:space="0" w:color="auto"/>
              <w:right w:val="single" w:sz="4" w:space="0" w:color="auto"/>
            </w:tcBorders>
          </w:tcPr>
          <w:p w14:paraId="08DF1E98"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2A569C2"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4ED72EB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26EF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BDF77B"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2CC138E" w14:textId="77777777" w:rsidR="00334B2F" w:rsidRPr="00E6597C" w:rsidRDefault="00334B2F"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334B2F" w:rsidRPr="00E6597C" w14:paraId="14902470" w14:textId="77777777" w:rsidTr="00351869">
        <w:tc>
          <w:tcPr>
            <w:tcW w:w="720" w:type="dxa"/>
            <w:tcBorders>
              <w:top w:val="single" w:sz="4" w:space="0" w:color="auto"/>
              <w:left w:val="single" w:sz="4" w:space="0" w:color="auto"/>
              <w:bottom w:val="single" w:sz="4" w:space="0" w:color="auto"/>
              <w:right w:val="single" w:sz="4" w:space="0" w:color="auto"/>
            </w:tcBorders>
          </w:tcPr>
          <w:p w14:paraId="0473C3B1"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827089B"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C82221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618E0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492E16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1DD5EF1" w14:textId="77777777" w:rsidR="00334B2F" w:rsidRPr="00E6597C" w:rsidRDefault="00334B2F"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6FABC579" w14:textId="77777777" w:rsidTr="00351869">
        <w:tc>
          <w:tcPr>
            <w:tcW w:w="720" w:type="dxa"/>
            <w:tcBorders>
              <w:top w:val="single" w:sz="4" w:space="0" w:color="auto"/>
              <w:left w:val="single" w:sz="4" w:space="0" w:color="auto"/>
              <w:bottom w:val="single" w:sz="4" w:space="0" w:color="auto"/>
              <w:right w:val="single" w:sz="4" w:space="0" w:color="auto"/>
            </w:tcBorders>
          </w:tcPr>
          <w:p w14:paraId="78D28AD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025561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36561A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617DE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2795D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49B96B82" w14:textId="77777777" w:rsidTr="00351869">
        <w:tc>
          <w:tcPr>
            <w:tcW w:w="720" w:type="dxa"/>
            <w:tcBorders>
              <w:top w:val="single" w:sz="4" w:space="0" w:color="auto"/>
              <w:left w:val="single" w:sz="4" w:space="0" w:color="auto"/>
              <w:bottom w:val="single" w:sz="4" w:space="0" w:color="auto"/>
              <w:right w:val="single" w:sz="4" w:space="0" w:color="auto"/>
            </w:tcBorders>
          </w:tcPr>
          <w:p w14:paraId="2BC39C8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A58E4B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F4A71F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02900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B5D50F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5F6D79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72E2174C" w14:textId="77777777" w:rsidTr="00351869">
        <w:tc>
          <w:tcPr>
            <w:tcW w:w="720" w:type="dxa"/>
            <w:tcBorders>
              <w:top w:val="single" w:sz="4" w:space="0" w:color="auto"/>
              <w:left w:val="single" w:sz="4" w:space="0" w:color="auto"/>
              <w:bottom w:val="single" w:sz="4" w:space="0" w:color="auto"/>
              <w:right w:val="single" w:sz="4" w:space="0" w:color="auto"/>
            </w:tcBorders>
          </w:tcPr>
          <w:p w14:paraId="695E482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1029F3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A1D5E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987E4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0311E7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76AAF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FEE5EF9" w14:textId="77777777" w:rsidTr="00351869">
        <w:tc>
          <w:tcPr>
            <w:tcW w:w="720" w:type="dxa"/>
            <w:tcBorders>
              <w:top w:val="single" w:sz="4" w:space="0" w:color="auto"/>
              <w:left w:val="single" w:sz="4" w:space="0" w:color="auto"/>
              <w:bottom w:val="single" w:sz="4" w:space="0" w:color="auto"/>
              <w:right w:val="single" w:sz="4" w:space="0" w:color="auto"/>
            </w:tcBorders>
          </w:tcPr>
          <w:p w14:paraId="66A4B93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8616C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C9CE86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8BF67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67AADD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B6BC19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3EF83638" w14:textId="77777777" w:rsidTr="00351869">
        <w:tc>
          <w:tcPr>
            <w:tcW w:w="720" w:type="dxa"/>
            <w:tcBorders>
              <w:top w:val="single" w:sz="4" w:space="0" w:color="auto"/>
              <w:left w:val="single" w:sz="4" w:space="0" w:color="auto"/>
              <w:bottom w:val="single" w:sz="4" w:space="0" w:color="auto"/>
              <w:right w:val="single" w:sz="4" w:space="0" w:color="auto"/>
            </w:tcBorders>
          </w:tcPr>
          <w:p w14:paraId="56BE5B3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FBEF26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B6618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C9EAB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B3D449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87E43B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13A5ACB0" w14:textId="77777777" w:rsidTr="00351869">
        <w:tc>
          <w:tcPr>
            <w:tcW w:w="720" w:type="dxa"/>
            <w:tcBorders>
              <w:top w:val="single" w:sz="4" w:space="0" w:color="auto"/>
              <w:left w:val="single" w:sz="4" w:space="0" w:color="auto"/>
              <w:bottom w:val="single" w:sz="4" w:space="0" w:color="auto"/>
              <w:right w:val="single" w:sz="4" w:space="0" w:color="auto"/>
            </w:tcBorders>
          </w:tcPr>
          <w:p w14:paraId="5344D66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2E272B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457473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5320E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72232A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5FE30D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7AAD888A" w14:textId="77777777" w:rsidTr="00351869">
        <w:tc>
          <w:tcPr>
            <w:tcW w:w="720" w:type="dxa"/>
            <w:tcBorders>
              <w:top w:val="single" w:sz="4" w:space="0" w:color="auto"/>
              <w:left w:val="single" w:sz="4" w:space="0" w:color="auto"/>
              <w:bottom w:val="single" w:sz="4" w:space="0" w:color="auto"/>
              <w:right w:val="single" w:sz="4" w:space="0" w:color="auto"/>
            </w:tcBorders>
          </w:tcPr>
          <w:p w14:paraId="55DE8EF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61F67F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DE3EDC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4F77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135FE0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F5F00C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72BB15C5" w14:textId="77777777" w:rsidTr="00351869">
        <w:tc>
          <w:tcPr>
            <w:tcW w:w="720" w:type="dxa"/>
            <w:tcBorders>
              <w:top w:val="single" w:sz="4" w:space="0" w:color="auto"/>
              <w:left w:val="single" w:sz="4" w:space="0" w:color="auto"/>
              <w:bottom w:val="single" w:sz="4" w:space="0" w:color="auto"/>
              <w:right w:val="single" w:sz="4" w:space="0" w:color="auto"/>
            </w:tcBorders>
          </w:tcPr>
          <w:p w14:paraId="6E5C037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AFD539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37C37E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7931F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7DDE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2AD62557" w14:textId="77777777" w:rsidTr="00351869">
        <w:tc>
          <w:tcPr>
            <w:tcW w:w="720" w:type="dxa"/>
            <w:tcBorders>
              <w:top w:val="single" w:sz="4" w:space="0" w:color="auto"/>
              <w:left w:val="single" w:sz="4" w:space="0" w:color="auto"/>
              <w:bottom w:val="single" w:sz="4" w:space="0" w:color="auto"/>
              <w:right w:val="single" w:sz="4" w:space="0" w:color="auto"/>
            </w:tcBorders>
          </w:tcPr>
          <w:p w14:paraId="0E3F0A0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6F56F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68786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E001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FA57B0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A6E0C2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0AA3FA46" w14:textId="77777777" w:rsidTr="00351869">
        <w:tc>
          <w:tcPr>
            <w:tcW w:w="720" w:type="dxa"/>
            <w:tcBorders>
              <w:top w:val="single" w:sz="4" w:space="0" w:color="auto"/>
              <w:left w:val="single" w:sz="4" w:space="0" w:color="auto"/>
              <w:bottom w:val="single" w:sz="4" w:space="0" w:color="auto"/>
              <w:right w:val="single" w:sz="4" w:space="0" w:color="auto"/>
            </w:tcBorders>
          </w:tcPr>
          <w:p w14:paraId="7463524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1580ED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A3E05A1"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6ABBD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1B421F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6879676"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334B2F" w:rsidRPr="00B834DD" w14:paraId="02CC7406" w14:textId="77777777" w:rsidTr="00351869">
        <w:tc>
          <w:tcPr>
            <w:tcW w:w="720" w:type="dxa"/>
            <w:tcBorders>
              <w:top w:val="single" w:sz="4" w:space="0" w:color="auto"/>
              <w:left w:val="single" w:sz="4" w:space="0" w:color="auto"/>
              <w:bottom w:val="single" w:sz="4" w:space="0" w:color="auto"/>
              <w:right w:val="single" w:sz="4" w:space="0" w:color="auto"/>
            </w:tcBorders>
          </w:tcPr>
          <w:p w14:paraId="4FC4F4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1F3C82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051C37B" w14:textId="77777777" w:rsidR="00334B2F" w:rsidRPr="00E6597C" w:rsidRDefault="00AD6C4A"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C4F43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3DD9B4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3DF264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6EE51CC5" w14:textId="77777777" w:rsidTr="00351869">
        <w:tc>
          <w:tcPr>
            <w:tcW w:w="720" w:type="dxa"/>
            <w:tcBorders>
              <w:top w:val="single" w:sz="4" w:space="0" w:color="auto"/>
              <w:left w:val="single" w:sz="4" w:space="0" w:color="auto"/>
              <w:bottom w:val="single" w:sz="4" w:space="0" w:color="auto"/>
              <w:right w:val="single" w:sz="4" w:space="0" w:color="auto"/>
            </w:tcBorders>
          </w:tcPr>
          <w:p w14:paraId="788BB1D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2317C2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F743A2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08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2B36E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B834DD" w14:paraId="380C3E2C" w14:textId="77777777" w:rsidTr="00351869">
        <w:tc>
          <w:tcPr>
            <w:tcW w:w="720" w:type="dxa"/>
            <w:tcBorders>
              <w:top w:val="single" w:sz="4" w:space="0" w:color="auto"/>
              <w:left w:val="single" w:sz="4" w:space="0" w:color="auto"/>
              <w:bottom w:val="single" w:sz="4" w:space="0" w:color="auto"/>
              <w:right w:val="single" w:sz="4" w:space="0" w:color="auto"/>
            </w:tcBorders>
          </w:tcPr>
          <w:p w14:paraId="668D92E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049599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8FF0677"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A7F2CC"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1A67C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73F87E21" w14:textId="77777777" w:rsidTr="00351869">
        <w:tc>
          <w:tcPr>
            <w:tcW w:w="720" w:type="dxa"/>
            <w:tcBorders>
              <w:top w:val="single" w:sz="4" w:space="0" w:color="auto"/>
              <w:left w:val="single" w:sz="4" w:space="0" w:color="auto"/>
              <w:bottom w:val="single" w:sz="4" w:space="0" w:color="auto"/>
              <w:right w:val="single" w:sz="4" w:space="0" w:color="auto"/>
            </w:tcBorders>
          </w:tcPr>
          <w:p w14:paraId="48B9E1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E12519B"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FD178E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182EB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4C481B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1B1FB0B"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334B2F" w:rsidRPr="00B834DD" w14:paraId="077BD06D" w14:textId="77777777" w:rsidTr="00351869">
        <w:tc>
          <w:tcPr>
            <w:tcW w:w="720" w:type="dxa"/>
            <w:tcBorders>
              <w:top w:val="single" w:sz="4" w:space="0" w:color="auto"/>
              <w:left w:val="single" w:sz="4" w:space="0" w:color="auto"/>
              <w:bottom w:val="single" w:sz="4" w:space="0" w:color="auto"/>
              <w:right w:val="single" w:sz="4" w:space="0" w:color="auto"/>
            </w:tcBorders>
          </w:tcPr>
          <w:p w14:paraId="1F0BAD7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E0AF3F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53E31F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104F8F" w14:textId="77777777" w:rsidR="00334B2F" w:rsidRPr="00E6597C" w:rsidRDefault="00334B2F"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32C917F0"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7A816B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67D7EF2"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2A9940F7" w14:textId="77777777" w:rsidTr="00351869">
        <w:tc>
          <w:tcPr>
            <w:tcW w:w="720" w:type="dxa"/>
            <w:tcBorders>
              <w:top w:val="single" w:sz="4" w:space="0" w:color="auto"/>
              <w:left w:val="single" w:sz="4" w:space="0" w:color="auto"/>
              <w:bottom w:val="single" w:sz="4" w:space="0" w:color="auto"/>
              <w:right w:val="single" w:sz="4" w:space="0" w:color="auto"/>
            </w:tcBorders>
          </w:tcPr>
          <w:p w14:paraId="33F7962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C48249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6B1A20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A2D91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D6E1CD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24546E3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16251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334B2F" w:rsidRPr="00B834DD" w14:paraId="7569E629" w14:textId="77777777" w:rsidTr="00351869">
        <w:tc>
          <w:tcPr>
            <w:tcW w:w="720" w:type="dxa"/>
            <w:tcBorders>
              <w:top w:val="single" w:sz="4" w:space="0" w:color="auto"/>
              <w:left w:val="single" w:sz="4" w:space="0" w:color="auto"/>
              <w:bottom w:val="single" w:sz="4" w:space="0" w:color="auto"/>
              <w:right w:val="single" w:sz="4" w:space="0" w:color="auto"/>
            </w:tcBorders>
          </w:tcPr>
          <w:p w14:paraId="545E0F4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77C346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2F38D6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408B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84F816B"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D24A20A"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1692E0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7B16A41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2EA119DC" w14:textId="77777777" w:rsidR="00334B2F" w:rsidRPr="00E6597C" w:rsidRDefault="00334B2F" w:rsidP="00CB0ADE">
            <w:pPr>
              <w:jc w:val="center"/>
              <w:rPr>
                <w:rFonts w:ascii="GHEA Grapalat" w:hAnsi="GHEA Grapalat"/>
                <w:sz w:val="20"/>
                <w:szCs w:val="20"/>
                <w:lang w:val="hy-AM"/>
              </w:rPr>
            </w:pPr>
          </w:p>
        </w:tc>
      </w:tr>
      <w:tr w:rsidR="00334B2F" w:rsidRPr="00B834DD" w14:paraId="72CD01E4" w14:textId="77777777" w:rsidTr="00351869">
        <w:tc>
          <w:tcPr>
            <w:tcW w:w="720" w:type="dxa"/>
            <w:tcBorders>
              <w:top w:val="single" w:sz="4" w:space="0" w:color="auto"/>
              <w:left w:val="single" w:sz="4" w:space="0" w:color="auto"/>
              <w:bottom w:val="single" w:sz="4" w:space="0" w:color="auto"/>
              <w:right w:val="single" w:sz="4" w:space="0" w:color="auto"/>
            </w:tcBorders>
            <w:vAlign w:val="center"/>
          </w:tcPr>
          <w:p w14:paraId="7AAF998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DA2640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9E3539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0B219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314BE93"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DDFFEF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05463E3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6181434D" w14:textId="77777777" w:rsidTr="00351869">
        <w:tc>
          <w:tcPr>
            <w:tcW w:w="720" w:type="dxa"/>
            <w:tcBorders>
              <w:top w:val="single" w:sz="4" w:space="0" w:color="auto"/>
              <w:left w:val="single" w:sz="4" w:space="0" w:color="auto"/>
              <w:bottom w:val="single" w:sz="4" w:space="0" w:color="auto"/>
              <w:right w:val="single" w:sz="4" w:space="0" w:color="auto"/>
            </w:tcBorders>
          </w:tcPr>
          <w:p w14:paraId="3DCE80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614BA5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43E4A9D"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C1582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385FB85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2EE7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370F8D30" w14:textId="77777777" w:rsidTr="00351869">
        <w:tc>
          <w:tcPr>
            <w:tcW w:w="720" w:type="dxa"/>
            <w:tcBorders>
              <w:top w:val="single" w:sz="4" w:space="0" w:color="auto"/>
              <w:left w:val="single" w:sz="4" w:space="0" w:color="auto"/>
              <w:bottom w:val="single" w:sz="4" w:space="0" w:color="auto"/>
              <w:right w:val="single" w:sz="4" w:space="0" w:color="auto"/>
            </w:tcBorders>
            <w:vAlign w:val="center"/>
          </w:tcPr>
          <w:p w14:paraId="36FFC82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DAE383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AF6AB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9E25C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491B425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5CCECA8"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19FB5D6"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01534A01" w14:textId="77777777" w:rsidTr="00351869">
        <w:tc>
          <w:tcPr>
            <w:tcW w:w="720" w:type="dxa"/>
            <w:tcBorders>
              <w:top w:val="single" w:sz="4" w:space="0" w:color="auto"/>
              <w:left w:val="single" w:sz="4" w:space="0" w:color="auto"/>
              <w:bottom w:val="single" w:sz="4" w:space="0" w:color="auto"/>
              <w:right w:val="single" w:sz="4" w:space="0" w:color="auto"/>
            </w:tcBorders>
          </w:tcPr>
          <w:p w14:paraId="6AA837F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78BE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D37BD8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6FA7B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C82A52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B067214" w14:textId="77777777" w:rsidR="00334B2F" w:rsidRPr="00E6597C" w:rsidRDefault="00334B2F" w:rsidP="00CB0ADE">
            <w:pPr>
              <w:jc w:val="center"/>
              <w:rPr>
                <w:rFonts w:ascii="GHEA Grapalat" w:hAnsi="GHEA Grapalat"/>
                <w:sz w:val="20"/>
                <w:szCs w:val="20"/>
              </w:rPr>
            </w:pPr>
          </w:p>
        </w:tc>
      </w:tr>
      <w:tr w:rsidR="00334B2F" w:rsidRPr="00E6597C" w14:paraId="04FE8EBF" w14:textId="77777777" w:rsidTr="00351869">
        <w:tc>
          <w:tcPr>
            <w:tcW w:w="720" w:type="dxa"/>
            <w:tcBorders>
              <w:top w:val="single" w:sz="4" w:space="0" w:color="auto"/>
              <w:left w:val="single" w:sz="4" w:space="0" w:color="auto"/>
              <w:bottom w:val="single" w:sz="4" w:space="0" w:color="auto"/>
              <w:right w:val="single" w:sz="4" w:space="0" w:color="auto"/>
            </w:tcBorders>
            <w:vAlign w:val="center"/>
          </w:tcPr>
          <w:p w14:paraId="734AA894"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2323A0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BE8816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B8E6A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D7511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F2B2386" w14:textId="77777777" w:rsidR="00334B2F" w:rsidRPr="00E6597C" w:rsidRDefault="00334B2F" w:rsidP="00CB0ADE">
            <w:pPr>
              <w:jc w:val="center"/>
              <w:rPr>
                <w:rFonts w:ascii="GHEA Grapalat" w:hAnsi="GHEA Grapalat"/>
                <w:sz w:val="20"/>
                <w:szCs w:val="20"/>
              </w:rPr>
            </w:pPr>
          </w:p>
        </w:tc>
      </w:tr>
      <w:tr w:rsidR="00334B2F" w:rsidRPr="00E6597C" w14:paraId="44CA73B1" w14:textId="77777777" w:rsidTr="00351869">
        <w:tc>
          <w:tcPr>
            <w:tcW w:w="720" w:type="dxa"/>
            <w:tcBorders>
              <w:top w:val="single" w:sz="4" w:space="0" w:color="auto"/>
              <w:left w:val="single" w:sz="4" w:space="0" w:color="auto"/>
              <w:bottom w:val="single" w:sz="4" w:space="0" w:color="auto"/>
              <w:right w:val="single" w:sz="4" w:space="0" w:color="auto"/>
            </w:tcBorders>
          </w:tcPr>
          <w:p w14:paraId="34B6D8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594F48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E76218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F2331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A9F699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0A21347" w14:textId="77777777" w:rsidR="00334B2F" w:rsidRPr="00E6597C" w:rsidRDefault="00334B2F" w:rsidP="00CB0ADE">
            <w:pPr>
              <w:jc w:val="center"/>
              <w:rPr>
                <w:rFonts w:ascii="GHEA Grapalat" w:hAnsi="GHEA Grapalat"/>
                <w:sz w:val="20"/>
                <w:szCs w:val="20"/>
              </w:rPr>
            </w:pPr>
          </w:p>
        </w:tc>
      </w:tr>
      <w:tr w:rsidR="00334B2F" w:rsidRPr="00E6597C" w14:paraId="25E73DBE" w14:textId="77777777" w:rsidTr="00351869">
        <w:tc>
          <w:tcPr>
            <w:tcW w:w="720" w:type="dxa"/>
            <w:tcBorders>
              <w:top w:val="single" w:sz="4" w:space="0" w:color="auto"/>
              <w:left w:val="single" w:sz="4" w:space="0" w:color="auto"/>
              <w:bottom w:val="single" w:sz="4" w:space="0" w:color="auto"/>
              <w:right w:val="single" w:sz="4" w:space="0" w:color="auto"/>
            </w:tcBorders>
          </w:tcPr>
          <w:p w14:paraId="25C5328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9304E1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D30BB8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96BE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F089F2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CF5B1D" w14:textId="77777777" w:rsidR="00334B2F" w:rsidRPr="00E6597C" w:rsidRDefault="00334B2F" w:rsidP="00CB0ADE">
            <w:pPr>
              <w:jc w:val="center"/>
              <w:rPr>
                <w:rFonts w:ascii="GHEA Grapalat" w:hAnsi="GHEA Grapalat"/>
                <w:sz w:val="20"/>
                <w:szCs w:val="20"/>
              </w:rPr>
            </w:pPr>
          </w:p>
        </w:tc>
      </w:tr>
      <w:tr w:rsidR="00334B2F" w:rsidRPr="00E6597C" w14:paraId="1670915A" w14:textId="77777777" w:rsidTr="00351869">
        <w:tc>
          <w:tcPr>
            <w:tcW w:w="720" w:type="dxa"/>
            <w:tcBorders>
              <w:top w:val="single" w:sz="4" w:space="0" w:color="auto"/>
              <w:left w:val="single" w:sz="4" w:space="0" w:color="auto"/>
              <w:bottom w:val="single" w:sz="4" w:space="0" w:color="auto"/>
              <w:right w:val="single" w:sz="4" w:space="0" w:color="auto"/>
            </w:tcBorders>
          </w:tcPr>
          <w:p w14:paraId="333867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5F5217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81285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9BA8C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63A6B9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2E0488" w14:textId="77777777" w:rsidR="00334B2F" w:rsidRPr="00E6597C" w:rsidRDefault="00334B2F" w:rsidP="00CB0ADE">
            <w:pPr>
              <w:jc w:val="center"/>
              <w:rPr>
                <w:rFonts w:ascii="GHEA Grapalat" w:hAnsi="GHEA Grapalat"/>
                <w:sz w:val="20"/>
                <w:szCs w:val="20"/>
              </w:rPr>
            </w:pPr>
          </w:p>
        </w:tc>
      </w:tr>
      <w:tr w:rsidR="00334B2F" w:rsidRPr="00E6597C" w14:paraId="3D9628FE" w14:textId="77777777" w:rsidTr="00351869">
        <w:tc>
          <w:tcPr>
            <w:tcW w:w="720" w:type="dxa"/>
            <w:tcBorders>
              <w:top w:val="single" w:sz="4" w:space="0" w:color="auto"/>
              <w:left w:val="single" w:sz="4" w:space="0" w:color="auto"/>
              <w:bottom w:val="single" w:sz="4" w:space="0" w:color="auto"/>
              <w:right w:val="single" w:sz="4" w:space="0" w:color="auto"/>
            </w:tcBorders>
          </w:tcPr>
          <w:p w14:paraId="7784E92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0F19DF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045DF1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8BCD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055D027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33782C" w14:textId="77777777" w:rsidR="00334B2F" w:rsidRPr="00E6597C" w:rsidRDefault="00334B2F" w:rsidP="00CB0ADE">
            <w:pPr>
              <w:jc w:val="center"/>
              <w:rPr>
                <w:rFonts w:ascii="GHEA Grapalat" w:hAnsi="GHEA Grapalat"/>
                <w:sz w:val="20"/>
                <w:szCs w:val="20"/>
              </w:rPr>
            </w:pPr>
          </w:p>
        </w:tc>
      </w:tr>
    </w:tbl>
    <w:p w14:paraId="44AF7F86" w14:textId="77777777" w:rsidR="00334B2F" w:rsidRPr="00E6597C" w:rsidRDefault="00334B2F" w:rsidP="00334B2F">
      <w:pPr>
        <w:pStyle w:val="a3"/>
        <w:jc w:val="right"/>
        <w:rPr>
          <w:rFonts w:ascii="GHEA Grapalat" w:hAnsi="GHEA Grapalat" w:cs="Sylfaen"/>
          <w:i w:val="0"/>
          <w:lang w:val="en-US"/>
        </w:rPr>
      </w:pPr>
    </w:p>
    <w:p w14:paraId="1BBC1D0F" w14:textId="77777777" w:rsidR="00334B2F" w:rsidRPr="00E6597C" w:rsidRDefault="00334B2F" w:rsidP="00334B2F">
      <w:pPr>
        <w:pStyle w:val="a3"/>
        <w:jc w:val="right"/>
        <w:rPr>
          <w:rFonts w:ascii="GHEA Grapalat" w:hAnsi="GHEA Grapalat" w:cs="Sylfaen"/>
          <w:i w:val="0"/>
          <w:lang w:val="en-US"/>
        </w:rPr>
      </w:pPr>
    </w:p>
    <w:p w14:paraId="1AB39913" w14:textId="77777777" w:rsidR="00334B2F" w:rsidRPr="00E6597C" w:rsidRDefault="00334B2F" w:rsidP="00334B2F">
      <w:pPr>
        <w:pStyle w:val="a3"/>
        <w:jc w:val="right"/>
        <w:rPr>
          <w:rFonts w:ascii="GHEA Grapalat" w:hAnsi="GHEA Grapalat" w:cs="Sylfaen"/>
          <w:i w:val="0"/>
          <w:lang w:val="en-US"/>
        </w:rPr>
      </w:pPr>
    </w:p>
    <w:p w14:paraId="77043275" w14:textId="77777777" w:rsidR="00334B2F" w:rsidRPr="00E6597C" w:rsidRDefault="00334B2F" w:rsidP="00334B2F">
      <w:pPr>
        <w:pStyle w:val="a3"/>
        <w:jc w:val="right"/>
        <w:rPr>
          <w:rFonts w:ascii="GHEA Grapalat" w:hAnsi="GHEA Grapalat" w:cs="Sylfaen"/>
          <w:i w:val="0"/>
          <w:lang w:val="en-US"/>
        </w:rPr>
      </w:pPr>
    </w:p>
    <w:p w14:paraId="7710BA6C" w14:textId="77777777" w:rsidR="00AD6C4A" w:rsidRPr="00672AE3" w:rsidRDefault="00334B2F" w:rsidP="00AD6C4A">
      <w:pPr>
        <w:pStyle w:val="31"/>
        <w:spacing w:line="240" w:lineRule="auto"/>
        <w:jc w:val="right"/>
        <w:rPr>
          <w:rFonts w:ascii="GHEA Grapalat" w:hAnsi="GHEA Grapalat" w:cs="Arial"/>
          <w:b/>
          <w:strike/>
          <w:lang w:val="hy-AM"/>
        </w:rPr>
      </w:pPr>
      <w:r w:rsidRPr="00E6597C">
        <w:rPr>
          <w:rFonts w:ascii="GHEA Grapalat" w:hAnsi="GHEA Grapalat"/>
          <w:b/>
          <w:lang w:val="hy-AM"/>
        </w:rPr>
        <w:br w:type="page"/>
      </w:r>
      <w:r w:rsidR="00AD6C4A" w:rsidRPr="00672AE3">
        <w:rPr>
          <w:rFonts w:ascii="GHEA Grapalat" w:hAnsi="GHEA Grapalat" w:cs="Sylfaen"/>
          <w:b/>
          <w:strike/>
          <w:lang w:val="hy-AM"/>
        </w:rPr>
        <w:lastRenderedPageBreak/>
        <w:t>Հավելված</w:t>
      </w:r>
      <w:r w:rsidR="00AD6C4A" w:rsidRPr="00672AE3">
        <w:rPr>
          <w:rFonts w:ascii="GHEA Grapalat" w:hAnsi="GHEA Grapalat" w:cs="Arial"/>
          <w:b/>
          <w:strike/>
          <w:lang w:val="hy-AM"/>
        </w:rPr>
        <w:t xml:space="preserve"> 5.2</w:t>
      </w:r>
    </w:p>
    <w:p w14:paraId="57CCAE41" w14:textId="77777777" w:rsidR="00672AE3" w:rsidRPr="00672AE3" w:rsidRDefault="00672AE3" w:rsidP="00672AE3">
      <w:pPr>
        <w:pStyle w:val="31"/>
        <w:spacing w:line="240" w:lineRule="auto"/>
        <w:jc w:val="right"/>
        <w:rPr>
          <w:rFonts w:ascii="GHEA Grapalat" w:hAnsi="GHEA Grapalat" w:cs="Sylfaen"/>
          <w:b/>
          <w:strike/>
          <w:lang w:val="hy-AM"/>
        </w:rPr>
      </w:pPr>
      <w:r w:rsidRPr="00672AE3">
        <w:rPr>
          <w:rFonts w:ascii="GHEA Grapalat" w:hAnsi="GHEA Grapalat" w:cs="Sylfaen"/>
          <w:b/>
          <w:strike/>
          <w:lang w:val="hy-AM"/>
        </w:rPr>
        <w:t>«</w:t>
      </w:r>
      <w:r w:rsidRPr="00672AE3">
        <w:rPr>
          <w:rFonts w:ascii="GHEA Grapalat" w:hAnsi="GHEA Grapalat" w:cs="Sylfaen"/>
          <w:b/>
          <w:bCs/>
          <w:strike/>
          <w:szCs w:val="28"/>
          <w:lang w:val="hy-AM"/>
        </w:rPr>
        <w:t>ԱՄՄՄԴ</w:t>
      </w:r>
      <w:r w:rsidRPr="00672AE3">
        <w:rPr>
          <w:rFonts w:ascii="GHEA Grapalat" w:hAnsi="GHEA Grapalat" w:cs="Sylfaen"/>
          <w:b/>
          <w:bCs/>
          <w:strike/>
          <w:szCs w:val="28"/>
          <w:lang w:val="pt-BR"/>
        </w:rPr>
        <w:t xml:space="preserve">- </w:t>
      </w:r>
      <w:r w:rsidRPr="00672AE3">
        <w:rPr>
          <w:rFonts w:ascii="GHEA Grapalat" w:hAnsi="GHEA Grapalat" w:cs="Sylfaen"/>
          <w:b/>
          <w:bCs/>
          <w:strike/>
          <w:szCs w:val="28"/>
          <w:lang w:val="hy-AM"/>
        </w:rPr>
        <w:t>ՀԲՄԱՇՁԲ</w:t>
      </w:r>
      <w:r w:rsidRPr="00672AE3">
        <w:rPr>
          <w:rFonts w:ascii="GHEA Grapalat" w:hAnsi="GHEA Grapalat" w:cs="Sylfaen"/>
          <w:b/>
          <w:bCs/>
          <w:strike/>
          <w:szCs w:val="28"/>
          <w:lang w:val="pt-BR"/>
        </w:rPr>
        <w:t xml:space="preserve"> -2024/01</w:t>
      </w:r>
      <w:r w:rsidRPr="00672AE3">
        <w:rPr>
          <w:rFonts w:ascii="GHEA Grapalat" w:hAnsi="GHEA Grapalat" w:cs="Sylfaen"/>
          <w:strike/>
          <w:szCs w:val="28"/>
          <w:lang w:val="pt-BR"/>
        </w:rPr>
        <w:t xml:space="preserve"> </w:t>
      </w:r>
      <w:r w:rsidRPr="00672AE3">
        <w:rPr>
          <w:rFonts w:ascii="GHEA Grapalat" w:hAnsi="GHEA Grapalat" w:cs="Sylfaen"/>
          <w:b/>
          <w:strike/>
          <w:lang w:val="hy-AM"/>
        </w:rPr>
        <w:t>»ծածկագրով</w:t>
      </w:r>
    </w:p>
    <w:p w14:paraId="6245D88A" w14:textId="77777777" w:rsidR="00672AE3" w:rsidRPr="00672AE3" w:rsidRDefault="00672AE3" w:rsidP="00672AE3">
      <w:pPr>
        <w:pStyle w:val="31"/>
        <w:spacing w:line="240" w:lineRule="auto"/>
        <w:jc w:val="right"/>
        <w:rPr>
          <w:rFonts w:ascii="GHEA Grapalat" w:hAnsi="GHEA Grapalat" w:cs="Sylfaen"/>
          <w:b/>
          <w:strike/>
          <w:lang w:val="hy-AM"/>
        </w:rPr>
      </w:pPr>
      <w:r w:rsidRPr="00672AE3">
        <w:rPr>
          <w:rFonts w:ascii="GHEA Grapalat" w:hAnsi="GHEA Grapalat" w:cs="Sylfaen"/>
          <w:b/>
          <w:strike/>
          <w:lang w:val="hy-AM"/>
        </w:rPr>
        <w:t>Հրատապ բաց մրցույթի հրավերի</w:t>
      </w:r>
    </w:p>
    <w:p w14:paraId="2C9119AC" w14:textId="77777777" w:rsidR="00AD6C4A" w:rsidRPr="00672AE3" w:rsidRDefault="00AD6C4A" w:rsidP="00AD6C4A">
      <w:pPr>
        <w:pStyle w:val="aa"/>
        <w:spacing w:after="0" w:line="360" w:lineRule="auto"/>
        <w:ind w:firstLine="567"/>
        <w:jc w:val="right"/>
        <w:rPr>
          <w:rFonts w:ascii="GHEA Grapalat" w:hAnsi="GHEA Grapalat" w:cs="Sylfaen"/>
          <w:i/>
          <w:strike/>
          <w:sz w:val="16"/>
          <w:lang w:val="hy-AM"/>
        </w:rPr>
      </w:pPr>
    </w:p>
    <w:p w14:paraId="5592B8C5" w14:textId="77777777" w:rsidR="00AD6C4A" w:rsidRPr="000516BE" w:rsidRDefault="00AD6C4A" w:rsidP="00AD6C4A">
      <w:pPr>
        <w:pStyle w:val="aa"/>
        <w:spacing w:after="0" w:line="360" w:lineRule="auto"/>
        <w:ind w:firstLine="567"/>
        <w:jc w:val="right"/>
        <w:rPr>
          <w:rFonts w:ascii="GHEA Grapalat" w:hAnsi="GHEA Grapalat" w:cs="Sylfaen"/>
          <w:i/>
          <w:strike/>
          <w:sz w:val="16"/>
          <w:lang w:val="hy-AM"/>
        </w:rPr>
      </w:pPr>
    </w:p>
    <w:p w14:paraId="78C73CDF" w14:textId="77777777" w:rsidR="00AD6C4A" w:rsidRPr="000516BE" w:rsidRDefault="00AD6C4A" w:rsidP="00AD6C4A">
      <w:pPr>
        <w:pStyle w:val="aa"/>
        <w:spacing w:after="0" w:line="360" w:lineRule="auto"/>
        <w:ind w:firstLine="567"/>
        <w:jc w:val="center"/>
        <w:rPr>
          <w:rFonts w:ascii="GHEA Grapalat" w:hAnsi="GHEA Grapalat" w:cs="Sylfaen"/>
          <w:i/>
          <w:strike/>
          <w:sz w:val="16"/>
          <w:lang w:val="hy-AM"/>
        </w:rPr>
      </w:pPr>
    </w:p>
    <w:p w14:paraId="0E773904" w14:textId="77777777" w:rsidR="00AD6C4A" w:rsidRPr="000516BE" w:rsidRDefault="00AD6C4A" w:rsidP="00AD6C4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0516BE">
        <w:rPr>
          <w:rStyle w:val="af5"/>
          <w:rFonts w:ascii="GHEA Grapalat" w:hAnsi="GHEA Grapalat"/>
          <w:strike/>
          <w:color w:val="000000"/>
          <w:sz w:val="20"/>
          <w:szCs w:val="20"/>
          <w:lang w:val="hy-AM"/>
        </w:rPr>
        <w:t>ԵՐԱՇԽԻՔ N __________</w:t>
      </w:r>
    </w:p>
    <w:p w14:paraId="0ED307A0" w14:textId="77777777" w:rsidR="00AD6C4A" w:rsidRPr="000516BE" w:rsidRDefault="00AD6C4A" w:rsidP="00AD6C4A">
      <w:pPr>
        <w:jc w:val="center"/>
        <w:rPr>
          <w:rFonts w:ascii="GHEA Grapalat" w:hAnsi="GHEA Grapalat" w:cs="GHEA Grapalat"/>
          <w:b/>
          <w:strike/>
          <w:sz w:val="20"/>
          <w:szCs w:val="20"/>
          <w:lang w:val="hy-AM"/>
        </w:rPr>
      </w:pPr>
      <w:r w:rsidRPr="000516BE">
        <w:rPr>
          <w:rFonts w:ascii="GHEA Grapalat" w:hAnsi="GHEA Grapalat" w:cs="GHEA Grapalat"/>
          <w:b/>
          <w:strike/>
          <w:sz w:val="18"/>
          <w:szCs w:val="18"/>
          <w:lang w:val="hy-AM"/>
        </w:rPr>
        <w:t>(կանխավճարի ապահովում)</w:t>
      </w:r>
    </w:p>
    <w:p w14:paraId="50D84F4E" w14:textId="77777777" w:rsidR="00AD6C4A" w:rsidRPr="000516BE" w:rsidRDefault="00AD6C4A" w:rsidP="00AD6C4A">
      <w:pPr>
        <w:pStyle w:val="af4"/>
        <w:shd w:val="clear" w:color="auto" w:fill="FFFFFF"/>
        <w:spacing w:before="0" w:beforeAutospacing="0" w:after="0" w:afterAutospacing="0"/>
        <w:ind w:firstLine="375"/>
        <w:rPr>
          <w:rStyle w:val="af5"/>
          <w:strike/>
          <w:lang w:val="hy-AM"/>
        </w:rPr>
      </w:pPr>
    </w:p>
    <w:p w14:paraId="1567366F" w14:textId="77777777" w:rsidR="00AD6C4A" w:rsidRPr="000516BE" w:rsidRDefault="00AD6C4A" w:rsidP="00DB1E97">
      <w:pPr>
        <w:pStyle w:val="af4"/>
        <w:shd w:val="clear" w:color="auto" w:fill="FFFFFF"/>
        <w:spacing w:before="0" w:beforeAutospacing="0" w:after="0" w:afterAutospacing="0"/>
        <w:ind w:firstLine="375"/>
        <w:rPr>
          <w:rStyle w:val="af5"/>
          <w:strike/>
          <w:lang w:val="hy-AM"/>
        </w:rPr>
      </w:pPr>
      <w:r w:rsidRPr="000516BE">
        <w:rPr>
          <w:rStyle w:val="af5"/>
          <w:rFonts w:ascii="GHEA Grapalat" w:hAnsi="GHEA Grapalat"/>
          <w:strike/>
          <w:sz w:val="20"/>
          <w:szCs w:val="20"/>
          <w:lang w:val="hy-AM"/>
        </w:rPr>
        <w:tab/>
        <w:t xml:space="preserve">1.Սույն երաշխիքը (այսուհետ՝ երաշխիք) հանդիսանում </w:t>
      </w:r>
      <w:r w:rsidRPr="00672AE3">
        <w:rPr>
          <w:rStyle w:val="af5"/>
          <w:rFonts w:ascii="GHEA Grapalat" w:hAnsi="GHEA Grapalat"/>
          <w:strike/>
          <w:sz w:val="20"/>
          <w:szCs w:val="20"/>
          <w:lang w:val="hy-AM"/>
        </w:rPr>
        <w:t xml:space="preserve">է </w:t>
      </w:r>
      <w:r w:rsidR="00DB1E97" w:rsidRPr="00672AE3">
        <w:rPr>
          <w:rStyle w:val="af5"/>
          <w:rFonts w:ascii="GHEA Grapalat" w:hAnsi="GHEA Grapalat"/>
          <w:strike/>
          <w:sz w:val="20"/>
          <w:szCs w:val="20"/>
          <w:u w:val="single"/>
          <w:lang w:val="hy-AM"/>
        </w:rPr>
        <w:t xml:space="preserve"> </w:t>
      </w:r>
      <w:r w:rsidR="00672AE3" w:rsidRPr="00672AE3">
        <w:rPr>
          <w:rFonts w:ascii="GHEA Grapalat" w:hAnsi="GHEA Grapalat" w:cs="Sylfaen"/>
          <w:b/>
          <w:strike/>
          <w:lang w:val="hy-AM"/>
        </w:rPr>
        <w:t>«</w:t>
      </w:r>
      <w:r w:rsidR="00672AE3" w:rsidRPr="00672AE3">
        <w:rPr>
          <w:rFonts w:ascii="GHEA Grapalat" w:hAnsi="GHEA Grapalat" w:cs="Sylfaen"/>
          <w:b/>
          <w:bCs/>
          <w:strike/>
          <w:szCs w:val="28"/>
          <w:lang w:val="hy-AM"/>
        </w:rPr>
        <w:t>ԱՄՄՄԴ</w:t>
      </w:r>
      <w:r w:rsidR="00672AE3" w:rsidRPr="00672AE3">
        <w:rPr>
          <w:rFonts w:ascii="GHEA Grapalat" w:hAnsi="GHEA Grapalat" w:cs="Sylfaen"/>
          <w:b/>
          <w:bCs/>
          <w:strike/>
          <w:szCs w:val="28"/>
          <w:lang w:val="pt-BR"/>
        </w:rPr>
        <w:t xml:space="preserve">- </w:t>
      </w:r>
      <w:r w:rsidR="00672AE3" w:rsidRPr="00672AE3">
        <w:rPr>
          <w:rFonts w:ascii="GHEA Grapalat" w:hAnsi="GHEA Grapalat" w:cs="Sylfaen"/>
          <w:b/>
          <w:bCs/>
          <w:strike/>
          <w:szCs w:val="28"/>
          <w:lang w:val="hy-AM"/>
        </w:rPr>
        <w:t>ՀԲՄԱՇՁԲ</w:t>
      </w:r>
      <w:r w:rsidR="00672AE3" w:rsidRPr="00672AE3">
        <w:rPr>
          <w:rFonts w:ascii="GHEA Grapalat" w:hAnsi="GHEA Grapalat" w:cs="Sylfaen"/>
          <w:b/>
          <w:bCs/>
          <w:strike/>
          <w:szCs w:val="28"/>
          <w:lang w:val="pt-BR"/>
        </w:rPr>
        <w:t xml:space="preserve"> -2024/01</w:t>
      </w:r>
      <w:r w:rsidR="00672AE3" w:rsidRPr="00672AE3">
        <w:rPr>
          <w:rFonts w:ascii="GHEA Grapalat" w:hAnsi="GHEA Grapalat" w:cs="Sylfaen"/>
          <w:strike/>
          <w:szCs w:val="28"/>
          <w:lang w:val="pt-BR"/>
        </w:rPr>
        <w:t xml:space="preserve"> </w:t>
      </w:r>
      <w:r w:rsidR="00DB1E97" w:rsidRPr="00672AE3">
        <w:rPr>
          <w:rFonts w:ascii="GHEA Grapalat" w:hAnsi="GHEA Grapalat" w:cs="Sylfaen"/>
          <w:i/>
          <w:strike/>
          <w:sz w:val="20"/>
          <w:szCs w:val="20"/>
          <w:lang w:val="es-ES"/>
        </w:rPr>
        <w:t>1</w:t>
      </w:r>
      <w:r w:rsidRPr="000516BE">
        <w:rPr>
          <w:rFonts w:ascii="GHEA Grapalat" w:hAnsi="GHEA Grapalat" w:cs="Sylfaen"/>
          <w:strike/>
          <w:vertAlign w:val="superscript"/>
          <w:lang w:val="hy-AM"/>
        </w:rPr>
        <w:t xml:space="preserve">          </w:t>
      </w:r>
    </w:p>
    <w:p w14:paraId="33A004A9" w14:textId="77777777" w:rsidR="00AD6C4A" w:rsidRPr="000516BE" w:rsidRDefault="00AD6C4A" w:rsidP="00AD6C4A">
      <w:pPr>
        <w:pStyle w:val="af4"/>
        <w:shd w:val="clear" w:color="auto" w:fill="FFFFFF"/>
        <w:spacing w:before="0" w:beforeAutospacing="0" w:after="0" w:afterAutospacing="0"/>
        <w:rPr>
          <w:rFonts w:ascii="GHEA Grapalat" w:hAnsi="GHEA Grapalat" w:cs="Sylfaen"/>
          <w:strike/>
          <w:vertAlign w:val="superscript"/>
          <w:lang w:val="hy-AM"/>
        </w:rPr>
      </w:pPr>
      <w:r w:rsidRPr="000516BE">
        <w:rPr>
          <w:rStyle w:val="af5"/>
          <w:rFonts w:ascii="GHEA Grapalat" w:hAnsi="GHEA Grapalat"/>
          <w:strike/>
          <w:sz w:val="20"/>
          <w:szCs w:val="20"/>
          <w:lang w:val="hy-AM"/>
        </w:rPr>
        <w:t xml:space="preserve">(այսուհետ՝ բենեֆիցիար) և </w:t>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lang w:val="hy-AM"/>
        </w:rPr>
        <w:t xml:space="preserve">(այսուհետ՝ պրինցիպալ)  միջև </w:t>
      </w:r>
      <w:r w:rsidRPr="000516BE">
        <w:rPr>
          <w:rFonts w:cs="Sylfaen"/>
          <w:strike/>
          <w:vertAlign w:val="superscript"/>
          <w:lang w:val="hy-AM"/>
        </w:rPr>
        <w:t xml:space="preserve">                       </w:t>
      </w:r>
      <w:r w:rsidRPr="000516BE">
        <w:rPr>
          <w:rFonts w:cs="Sylfaen"/>
          <w:strike/>
          <w:vertAlign w:val="superscript"/>
          <w:lang w:val="hy-AM"/>
        </w:rPr>
        <w:tab/>
      </w:r>
      <w:r w:rsidRPr="000516BE">
        <w:rPr>
          <w:rFonts w:cs="Sylfaen"/>
          <w:strike/>
          <w:vertAlign w:val="superscript"/>
          <w:lang w:val="hy-AM"/>
        </w:rPr>
        <w:tab/>
      </w:r>
      <w:r w:rsidRPr="000516BE">
        <w:rPr>
          <w:rFonts w:cs="Sylfaen"/>
          <w:strike/>
          <w:vertAlign w:val="superscript"/>
          <w:lang w:val="hy-AM"/>
        </w:rPr>
        <w:tab/>
      </w:r>
      <w:r w:rsidRPr="000516BE">
        <w:rPr>
          <w:rFonts w:cs="Sylfaen"/>
          <w:strike/>
          <w:vertAlign w:val="superscript"/>
          <w:lang w:val="hy-AM"/>
        </w:rPr>
        <w:tab/>
      </w:r>
      <w:r w:rsidRPr="000516BE">
        <w:rPr>
          <w:rFonts w:cs="Sylfaen"/>
          <w:strike/>
          <w:vertAlign w:val="superscript"/>
          <w:lang w:val="hy-AM"/>
        </w:rPr>
        <w:tab/>
      </w:r>
      <w:r w:rsidRPr="000516BE">
        <w:rPr>
          <w:rFonts w:ascii="GHEA Grapalat" w:hAnsi="GHEA Grapalat" w:cs="Sylfaen"/>
          <w:strike/>
          <w:vertAlign w:val="superscript"/>
          <w:lang w:val="hy-AM"/>
        </w:rPr>
        <w:t xml:space="preserve">ընտրված մասնակցի անվանումը </w:t>
      </w:r>
    </w:p>
    <w:p w14:paraId="1CDF940C" w14:textId="77777777" w:rsidR="00AD6C4A" w:rsidRPr="000516BE"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516BE">
        <w:rPr>
          <w:rStyle w:val="af5"/>
          <w:rFonts w:ascii="GHEA Grapalat" w:hAnsi="GHEA Grapalat"/>
          <w:strike/>
          <w:sz w:val="20"/>
          <w:szCs w:val="20"/>
          <w:lang w:val="hy-AM"/>
        </w:rPr>
        <w:t xml:space="preserve">կնքվելիք N </w:t>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t xml:space="preserve">            </w:t>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lang w:val="hy-AM"/>
        </w:rPr>
        <w:t xml:space="preserve">  պայմանագրով նախատեսված  կանխավճարի  </w:t>
      </w:r>
    </w:p>
    <w:p w14:paraId="483F633B" w14:textId="77777777" w:rsidR="00AD6C4A" w:rsidRPr="000516BE" w:rsidRDefault="00AD6C4A" w:rsidP="00AD6C4A">
      <w:pPr>
        <w:pStyle w:val="af4"/>
        <w:shd w:val="clear" w:color="auto" w:fill="FFFFFF"/>
        <w:spacing w:before="0" w:beforeAutospacing="0" w:after="0" w:afterAutospacing="0"/>
        <w:ind w:firstLine="375"/>
        <w:rPr>
          <w:rFonts w:ascii="GHEA Grapalat" w:hAnsi="GHEA Grapalat" w:cs="Sylfaen"/>
          <w:strike/>
          <w:vertAlign w:val="superscript"/>
          <w:lang w:val="hy-AM"/>
        </w:rPr>
      </w:pPr>
      <w:r w:rsidRPr="000516BE">
        <w:rPr>
          <w:rStyle w:val="af5"/>
          <w:rFonts w:ascii="GHEA Grapalat" w:hAnsi="GHEA Grapalat"/>
          <w:strike/>
          <w:sz w:val="20"/>
          <w:szCs w:val="20"/>
          <w:lang w:val="hy-AM"/>
        </w:rPr>
        <w:tab/>
      </w:r>
      <w:r w:rsidRPr="000516BE">
        <w:rPr>
          <w:rStyle w:val="af5"/>
          <w:rFonts w:ascii="GHEA Grapalat" w:hAnsi="GHEA Grapalat"/>
          <w:strike/>
          <w:sz w:val="20"/>
          <w:szCs w:val="20"/>
          <w:lang w:val="hy-AM"/>
        </w:rPr>
        <w:tab/>
      </w:r>
      <w:r w:rsidRPr="000516BE">
        <w:rPr>
          <w:rFonts w:ascii="GHEA Grapalat" w:hAnsi="GHEA Grapalat" w:cs="Sylfaen"/>
          <w:strike/>
          <w:vertAlign w:val="superscript"/>
          <w:lang w:val="hy-AM"/>
        </w:rPr>
        <w:t>կնքվելիք պայմանագրի համարը</w:t>
      </w:r>
    </w:p>
    <w:p w14:paraId="42CEA43A" w14:textId="77777777" w:rsidR="00AD6C4A" w:rsidRPr="000516BE" w:rsidRDefault="00AD6C4A" w:rsidP="00AD6C4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0516BE">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0C7F1E17" w14:textId="77777777" w:rsidR="00AD6C4A" w:rsidRPr="000516BE" w:rsidRDefault="00AD6C4A" w:rsidP="00AD6C4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0516BE">
        <w:rPr>
          <w:rStyle w:val="af5"/>
          <w:rFonts w:ascii="GHEA Grapalat" w:hAnsi="GHEA Grapalat"/>
          <w:strike/>
          <w:sz w:val="20"/>
          <w:szCs w:val="20"/>
          <w:lang w:val="hy-AM"/>
        </w:rPr>
        <w:t xml:space="preserve">2. Երաշխիքով </w:t>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lang w:val="hy-AM"/>
        </w:rPr>
        <w:t xml:space="preserve"> (այսուհետ՝ երաշխիք տվող </w:t>
      </w:r>
    </w:p>
    <w:p w14:paraId="03B203BE" w14:textId="77777777" w:rsidR="00AD6C4A" w:rsidRPr="000516BE" w:rsidRDefault="00AD6C4A" w:rsidP="00AD6C4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0516BE">
        <w:rPr>
          <w:rStyle w:val="af5"/>
          <w:rFonts w:ascii="GHEA Grapalat" w:hAnsi="GHEA Grapalat"/>
          <w:strike/>
          <w:sz w:val="20"/>
          <w:szCs w:val="20"/>
          <w:lang w:val="hy-AM"/>
        </w:rPr>
        <w:tab/>
      </w:r>
      <w:r w:rsidRPr="000516BE">
        <w:rPr>
          <w:rStyle w:val="af5"/>
          <w:rFonts w:ascii="GHEA Grapalat" w:hAnsi="GHEA Grapalat"/>
          <w:strike/>
          <w:sz w:val="20"/>
          <w:szCs w:val="20"/>
          <w:lang w:val="hy-AM"/>
        </w:rPr>
        <w:tab/>
      </w:r>
      <w:r w:rsidRPr="000516BE">
        <w:rPr>
          <w:rStyle w:val="af5"/>
          <w:rFonts w:ascii="GHEA Grapalat" w:hAnsi="GHEA Grapalat"/>
          <w:strike/>
          <w:sz w:val="20"/>
          <w:szCs w:val="20"/>
          <w:lang w:val="hy-AM"/>
        </w:rPr>
        <w:tab/>
        <w:t xml:space="preserve">                         </w:t>
      </w:r>
      <w:r w:rsidRPr="000516BE">
        <w:rPr>
          <w:rFonts w:ascii="GHEA Grapalat" w:hAnsi="GHEA Grapalat" w:cs="Sylfaen"/>
          <w:strike/>
          <w:vertAlign w:val="superscript"/>
          <w:lang w:val="hy-AM"/>
        </w:rPr>
        <w:t>երաշխիքը տվող բանկի անվանումը</w:t>
      </w:r>
    </w:p>
    <w:p w14:paraId="5F464A04" w14:textId="77777777" w:rsidR="00AD6C4A" w:rsidRPr="000516BE"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0516BE">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p>
    <w:p w14:paraId="26926BEC" w14:textId="77777777" w:rsidR="00AD6C4A" w:rsidRPr="000516BE"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0516BE">
        <w:rPr>
          <w:rFonts w:ascii="GHEA Grapalat" w:hAnsi="GHEA Grapalat" w:cs="Sylfaen"/>
          <w:strike/>
          <w:vertAlign w:val="superscript"/>
          <w:lang w:val="hy-AM"/>
        </w:rPr>
        <w:t xml:space="preserve">                                                                                                                                                                                    գումարը թվերով և տառերով</w:t>
      </w:r>
    </w:p>
    <w:p w14:paraId="5A4308DC" w14:textId="77777777" w:rsidR="00AD6C4A" w:rsidRPr="000516BE"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516BE">
        <w:rPr>
          <w:rStyle w:val="af5"/>
          <w:rFonts w:ascii="GHEA Grapalat" w:hAnsi="GHEA Grapalat"/>
          <w:strike/>
          <w:sz w:val="20"/>
          <w:szCs w:val="20"/>
          <w:lang w:val="hy-AM"/>
        </w:rPr>
        <w:t xml:space="preserve">(այսուհետ՝ երաշխիքի գումար)՝ պահանջն ստանալուց </w:t>
      </w:r>
      <w:r w:rsidR="00C8399F" w:rsidRPr="000516BE">
        <w:rPr>
          <w:rStyle w:val="af5"/>
          <w:rFonts w:ascii="GHEA Grapalat" w:hAnsi="GHEA Grapalat"/>
          <w:strike/>
          <w:sz w:val="20"/>
          <w:szCs w:val="20"/>
          <w:lang w:val="hy-AM"/>
        </w:rPr>
        <w:t>հինգ</w:t>
      </w:r>
      <w:r w:rsidRPr="000516BE">
        <w:rPr>
          <w:rStyle w:val="af5"/>
          <w:rFonts w:ascii="GHEA Grapalat" w:hAnsi="GHEA Grapalat"/>
          <w:strike/>
          <w:sz w:val="20"/>
          <w:szCs w:val="20"/>
          <w:lang w:val="hy-AM"/>
        </w:rPr>
        <w:t xml:space="preserve"> աշխատանքային օրվա ընթացքում:   Վճարումը  կատարվում է բենեֆիցիարի </w:t>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u w:val="single"/>
          <w:lang w:val="hy-AM"/>
        </w:rPr>
        <w:tab/>
      </w:r>
      <w:r w:rsidRPr="000516BE">
        <w:rPr>
          <w:rStyle w:val="af5"/>
          <w:rFonts w:ascii="GHEA Grapalat" w:hAnsi="GHEA Grapalat"/>
          <w:strike/>
          <w:sz w:val="20"/>
          <w:szCs w:val="20"/>
          <w:lang w:val="hy-AM"/>
        </w:rPr>
        <w:t xml:space="preserve">հաշվեհամարին </w:t>
      </w:r>
    </w:p>
    <w:p w14:paraId="58B7CEBD" w14:textId="77777777" w:rsidR="00AD6C4A" w:rsidRPr="000516BE" w:rsidRDefault="00AD6C4A" w:rsidP="00AD6C4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0516BE">
        <w:rPr>
          <w:rFonts w:ascii="GHEA Grapalat" w:hAnsi="GHEA Grapalat" w:cs="Sylfaen"/>
          <w:strike/>
          <w:vertAlign w:val="superscript"/>
          <w:lang w:val="hy-AM"/>
        </w:rPr>
        <w:t xml:space="preserve">                                                                                                                   հաշվեհամարը</w:t>
      </w:r>
      <w:r w:rsidRPr="000516BE">
        <w:rPr>
          <w:rStyle w:val="af5"/>
          <w:rFonts w:ascii="GHEA Grapalat" w:hAnsi="GHEA Grapalat"/>
          <w:strike/>
          <w:sz w:val="20"/>
          <w:szCs w:val="20"/>
          <w:lang w:val="hy-AM"/>
        </w:rPr>
        <w:t xml:space="preserve">                                                                    փոխանցման միջոցով:</w:t>
      </w:r>
    </w:p>
    <w:p w14:paraId="1E831B4E" w14:textId="77777777" w:rsidR="00AD6C4A" w:rsidRPr="000516BE"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3. Սույն երաշխիքն անհետկանչելի է:</w:t>
      </w:r>
    </w:p>
    <w:p w14:paraId="26BB2F5E" w14:textId="77777777" w:rsidR="00AD6C4A" w:rsidRPr="000516BE"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614ED2E" w14:textId="77777777" w:rsidR="00AD6C4A" w:rsidRPr="000516BE" w:rsidRDefault="00807F72"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 </w:t>
      </w:r>
      <w:r w:rsidR="00AD6C4A" w:rsidRPr="000516BE">
        <w:rPr>
          <w:rFonts w:ascii="GHEA Grapalat" w:hAnsi="GHEA Grapalat"/>
          <w:strike/>
          <w:color w:val="000000"/>
          <w:sz w:val="20"/>
          <w:szCs w:val="20"/>
          <w:lang w:val="hy-AM"/>
        </w:rPr>
        <w:t xml:space="preserve">5. Երաշխիքը գործում է </w:t>
      </w:r>
      <w:r w:rsidR="00EB3B79" w:rsidRPr="000516BE">
        <w:rPr>
          <w:rFonts w:ascii="GHEA Grapalat" w:hAnsi="GHEA Grapalat"/>
          <w:strike/>
          <w:color w:val="000000"/>
          <w:sz w:val="20"/>
          <w:szCs w:val="20"/>
          <w:lang w:val="hy-AM"/>
        </w:rPr>
        <w:t xml:space="preserve">թողարկման պահից և ուժի մեջ է </w:t>
      </w:r>
      <w:r w:rsidR="00AD6C4A" w:rsidRPr="000516BE">
        <w:rPr>
          <w:rFonts w:ascii="GHEA Grapalat" w:hAnsi="GHEA Grapalat"/>
          <w:strike/>
          <w:color w:val="000000"/>
          <w:sz w:val="20"/>
          <w:szCs w:val="20"/>
          <w:lang w:val="hy-AM"/>
        </w:rPr>
        <w:t xml:space="preserve">բենեֆիցիարի և պրիցիպալի միջև կնքվելիք N </w:t>
      </w:r>
      <w:r w:rsidR="00AD6C4A" w:rsidRPr="000516BE">
        <w:rPr>
          <w:rFonts w:ascii="GHEA Grapalat" w:hAnsi="GHEA Grapalat"/>
          <w:strike/>
          <w:color w:val="000000"/>
          <w:sz w:val="20"/>
          <w:szCs w:val="20"/>
          <w:u w:val="single"/>
          <w:lang w:val="hy-AM"/>
        </w:rPr>
        <w:tab/>
      </w:r>
      <w:r w:rsidR="00AD6C4A" w:rsidRPr="000516BE">
        <w:rPr>
          <w:rFonts w:ascii="GHEA Grapalat" w:hAnsi="GHEA Grapalat"/>
          <w:strike/>
          <w:color w:val="000000"/>
          <w:sz w:val="20"/>
          <w:szCs w:val="20"/>
          <w:u w:val="single"/>
          <w:lang w:val="hy-AM"/>
        </w:rPr>
        <w:tab/>
      </w:r>
      <w:r w:rsidR="00AD6C4A" w:rsidRPr="000516BE">
        <w:rPr>
          <w:rFonts w:ascii="GHEA Grapalat" w:hAnsi="GHEA Grapalat"/>
          <w:strike/>
          <w:color w:val="000000"/>
          <w:sz w:val="20"/>
          <w:szCs w:val="20"/>
          <w:u w:val="single"/>
          <w:lang w:val="hy-AM"/>
        </w:rPr>
        <w:tab/>
      </w:r>
      <w:r w:rsidR="00AD6C4A" w:rsidRPr="000516BE">
        <w:rPr>
          <w:rFonts w:ascii="GHEA Grapalat" w:hAnsi="GHEA Grapalat"/>
          <w:strike/>
          <w:color w:val="000000"/>
          <w:sz w:val="20"/>
          <w:szCs w:val="20"/>
          <w:lang w:val="hy-AM"/>
        </w:rPr>
        <w:t xml:space="preserve"> </w:t>
      </w:r>
    </w:p>
    <w:p w14:paraId="1BDBFB38" w14:textId="77777777" w:rsidR="00AD6C4A" w:rsidRPr="000516BE" w:rsidRDefault="00AD6C4A" w:rsidP="00AD6C4A">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0516BE">
        <w:rPr>
          <w:rFonts w:ascii="GHEA Grapalat" w:hAnsi="GHEA Grapalat" w:cs="Sylfaen"/>
          <w:strike/>
          <w:vertAlign w:val="superscript"/>
          <w:lang w:val="hy-AM"/>
        </w:rPr>
        <w:t xml:space="preserve">                                        կնքվելիք պայմանագրի համարը </w:t>
      </w:r>
    </w:p>
    <w:p w14:paraId="61415069" w14:textId="77777777" w:rsidR="00AD6C4A" w:rsidRPr="000516BE" w:rsidRDefault="00AD6C4A" w:rsidP="00AD6C4A">
      <w:pPr>
        <w:pStyle w:val="aff3"/>
        <w:tabs>
          <w:tab w:val="left" w:pos="0"/>
        </w:tabs>
        <w:ind w:left="0"/>
        <w:mirrorIndents/>
        <w:jc w:val="both"/>
        <w:rPr>
          <w:rFonts w:ascii="GHEA Grapalat" w:hAnsi="GHEA Grapalat"/>
          <w:strike/>
          <w:color w:val="000000"/>
          <w:sz w:val="20"/>
          <w:szCs w:val="20"/>
          <w:u w:val="single"/>
          <w:lang w:val="hy-AM"/>
        </w:rPr>
      </w:pPr>
      <w:r w:rsidRPr="000516BE">
        <w:rPr>
          <w:rFonts w:ascii="GHEA Grapalat" w:hAnsi="GHEA Grapalat"/>
          <w:strike/>
          <w:color w:val="000000"/>
          <w:sz w:val="20"/>
          <w:szCs w:val="20"/>
          <w:lang w:val="hy-AM"/>
        </w:rPr>
        <w:t xml:space="preserve">պայմանագիրն ուժի մեջ մտնելու օրվանից մինչև </w:t>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cs="Sylfaen"/>
          <w:strike/>
          <w:vertAlign w:val="superscript"/>
          <w:lang w:val="hy-AM"/>
        </w:rPr>
        <w:t>կնքվելիք պայմանագրով նախատեսված աշխատանքի կա</w:t>
      </w:r>
      <w:r w:rsidR="00D9731A" w:rsidRPr="000516BE">
        <w:rPr>
          <w:rFonts w:ascii="GHEA Grapalat" w:hAnsi="GHEA Grapalat" w:cs="Sylfaen"/>
          <w:strike/>
          <w:vertAlign w:val="superscript"/>
          <w:lang w:val="hy-AM"/>
        </w:rPr>
        <w:t>տարման վերջնաժամկետը</w:t>
      </w:r>
    </w:p>
    <w:p w14:paraId="21B6A769" w14:textId="77777777" w:rsidR="00EB3B79" w:rsidRPr="000516BE" w:rsidRDefault="00AD6C4A" w:rsidP="00EB3B79">
      <w:pPr>
        <w:pStyle w:val="aff3"/>
        <w:tabs>
          <w:tab w:val="left" w:pos="0"/>
        </w:tabs>
        <w:ind w:left="0"/>
        <w:mirrorIndents/>
        <w:jc w:val="both"/>
        <w:rPr>
          <w:rFonts w:ascii="GHEA Grapalat" w:eastAsia="Calibri" w:hAnsi="GHEA Grapalat"/>
          <w:strike/>
          <w:color w:val="000000"/>
          <w:sz w:val="20"/>
          <w:szCs w:val="20"/>
          <w:lang w:val="hy-AM"/>
        </w:rPr>
      </w:pPr>
      <w:r w:rsidRPr="000516BE">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sidRPr="000516BE">
        <w:rPr>
          <w:rFonts w:ascii="GHEA Grapalat" w:hAnsi="GHEA Grapalat"/>
          <w:strike/>
          <w:color w:val="000000"/>
          <w:sz w:val="20"/>
          <w:szCs w:val="20"/>
          <w:lang w:val="hy-AM"/>
        </w:rPr>
        <w:t xml:space="preserve">՝ -----------------------------------      </w:t>
      </w:r>
    </w:p>
    <w:p w14:paraId="774123C2" w14:textId="77777777" w:rsidR="00EB3B79" w:rsidRPr="000516BE" w:rsidRDefault="00EB3B79" w:rsidP="00EB3B79">
      <w:pPr>
        <w:pStyle w:val="aff3"/>
        <w:tabs>
          <w:tab w:val="left" w:pos="0"/>
        </w:tabs>
        <w:ind w:left="0"/>
        <w:mirrorIndents/>
        <w:jc w:val="both"/>
        <w:rPr>
          <w:rFonts w:ascii="GHEA Grapalat" w:hAnsi="GHEA Grapalat"/>
          <w:strike/>
          <w:color w:val="000000"/>
          <w:sz w:val="20"/>
          <w:szCs w:val="20"/>
          <w:lang w:val="hy-AM"/>
        </w:rPr>
      </w:pPr>
      <w:r w:rsidRPr="000516BE">
        <w:rPr>
          <w:rFonts w:ascii="GHEA Grapalat" w:hAnsi="GHEA Grapalat" w:cs="Sylfaen"/>
          <w:strike/>
          <w:vertAlign w:val="superscript"/>
          <w:lang w:val="hy-AM"/>
        </w:rPr>
        <w:t xml:space="preserve">                                                                                                                                                                                քարտուղարի էլ. փոստի հասցեն</w:t>
      </w:r>
    </w:p>
    <w:p w14:paraId="1905C7A9" w14:textId="77777777" w:rsidR="00AD6C4A" w:rsidRPr="000516BE" w:rsidRDefault="00AD6C4A" w:rsidP="00AD6C4A">
      <w:pPr>
        <w:pStyle w:val="aff3"/>
        <w:tabs>
          <w:tab w:val="left" w:pos="0"/>
        </w:tabs>
        <w:ind w:left="0"/>
        <w:mirrorIndents/>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էլեկտրոնային փոստի հասցեին։     </w:t>
      </w:r>
    </w:p>
    <w:p w14:paraId="0DC94D61"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EAA3171" w14:textId="77777777" w:rsidR="00AD6C4A" w:rsidRPr="000516BE"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1) N </w:t>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t xml:space="preserve">     </w:t>
      </w:r>
      <w:r w:rsidRPr="000516BE">
        <w:rPr>
          <w:rFonts w:ascii="GHEA Grapalat" w:hAnsi="GHEA Grapalat"/>
          <w:strike/>
          <w:color w:val="000000"/>
          <w:sz w:val="20"/>
          <w:szCs w:val="20"/>
          <w:lang w:val="hy-AM"/>
        </w:rPr>
        <w:t xml:space="preserve"> պայմանագրի, ներառյալ նաև դրանում կատարված</w:t>
      </w:r>
    </w:p>
    <w:p w14:paraId="6237A686" w14:textId="77777777" w:rsidR="00AD6C4A" w:rsidRPr="000516BE" w:rsidRDefault="00AD6C4A" w:rsidP="00AD6C4A">
      <w:pPr>
        <w:pStyle w:val="af4"/>
        <w:shd w:val="clear" w:color="auto" w:fill="FFFFFF"/>
        <w:spacing w:before="0" w:beforeAutospacing="0" w:after="0" w:afterAutospacing="0"/>
        <w:rPr>
          <w:rFonts w:ascii="GHEA Grapalat" w:hAnsi="GHEA Grapalat" w:cs="Sylfaen"/>
          <w:strike/>
          <w:vertAlign w:val="superscript"/>
          <w:lang w:val="hy-AM"/>
        </w:rPr>
      </w:pPr>
      <w:r w:rsidRPr="000516BE">
        <w:rPr>
          <w:rFonts w:ascii="GHEA Grapalat" w:hAnsi="GHEA Grapalat" w:cs="Sylfaen"/>
          <w:strike/>
          <w:vertAlign w:val="superscript"/>
          <w:lang w:val="hy-AM"/>
        </w:rPr>
        <w:t xml:space="preserve">                          կնքվելիք պայմանագրի համարը </w:t>
      </w:r>
    </w:p>
    <w:p w14:paraId="0BFC40DE" w14:textId="77777777" w:rsidR="00AD6C4A" w:rsidRPr="000516BE" w:rsidRDefault="00AD6C4A" w:rsidP="00AD6C4A">
      <w:pPr>
        <w:pStyle w:val="af4"/>
        <w:shd w:val="clear" w:color="auto" w:fill="FFFFFF"/>
        <w:spacing w:before="0" w:beforeAutospacing="0" w:after="0" w:afterAutospacing="0"/>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 փոփոխությունների, լրացուցիչ համաձայնագրերի պատճենները.</w:t>
      </w:r>
    </w:p>
    <w:p w14:paraId="6751447C"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2) բենեֆիցիարի կողմից պայմանագիրը միակողմանի լուծելու մասին </w:t>
      </w:r>
      <w:r w:rsidR="00DC21A9" w:rsidRPr="000516BE">
        <w:fldChar w:fldCharType="begin"/>
      </w:r>
      <w:r w:rsidR="00DC21A9" w:rsidRPr="00DC21A9">
        <w:rPr>
          <w:strike/>
          <w:lang w:val="hy-AM"/>
          <w:rPrChange w:id="14" w:author="Sergey Shahnazaryan" w:date="2024-02-09T13:10:00Z">
            <w:rPr>
              <w:rFonts w:ascii="Arial LatArm" w:hAnsi="Arial LatArm"/>
              <w:i/>
              <w:sz w:val="20"/>
              <w:szCs w:val="20"/>
              <w:lang w:val="en-AU"/>
            </w:rPr>
          </w:rPrChange>
        </w:rPr>
        <w:instrText xml:space="preserve"> HYPERLINK "http://www.procurement.am" </w:instrText>
      </w:r>
      <w:r w:rsidR="00DC21A9" w:rsidRPr="000516BE">
        <w:fldChar w:fldCharType="separate"/>
      </w:r>
      <w:r w:rsidRPr="000516BE">
        <w:rPr>
          <w:rStyle w:val="a9"/>
          <w:rFonts w:ascii="GHEA Grapalat" w:hAnsi="GHEA Grapalat"/>
          <w:strike/>
          <w:sz w:val="20"/>
          <w:szCs w:val="20"/>
          <w:lang w:val="hy-AM"/>
        </w:rPr>
        <w:t>www.procurement.am</w:t>
      </w:r>
      <w:r w:rsidR="00DC21A9" w:rsidRPr="000516BE">
        <w:rPr>
          <w:rStyle w:val="a9"/>
          <w:rFonts w:ascii="GHEA Grapalat" w:hAnsi="GHEA Grapalat"/>
          <w:strike/>
          <w:sz w:val="20"/>
          <w:szCs w:val="20"/>
          <w:lang w:val="hy-AM"/>
        </w:rPr>
        <w:fldChar w:fldCharType="end"/>
      </w:r>
      <w:r w:rsidRPr="000516BE">
        <w:rPr>
          <w:rFonts w:ascii="GHEA Grapalat" w:hAnsi="GHEA Grapalat"/>
          <w:strike/>
          <w:color w:val="000000"/>
          <w:sz w:val="20"/>
          <w:szCs w:val="20"/>
          <w:lang w:val="hy-AM"/>
        </w:rPr>
        <w:t xml:space="preserve"> հասցեով գործող տեղեկագրում հրապարակած ծանուցումը:</w:t>
      </w:r>
    </w:p>
    <w:p w14:paraId="33BD3FF6"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7. Երաշխիք տվող անձը բենեֆիցիարի կողմից ներկայացված պահանջը և կից փաստաթղթերը </w:t>
      </w:r>
      <w:r w:rsidR="00975F7D" w:rsidRPr="000516BE">
        <w:rPr>
          <w:rFonts w:ascii="GHEA Grapalat" w:hAnsi="GHEA Grapalat"/>
          <w:strike/>
          <w:color w:val="000000"/>
          <w:sz w:val="20"/>
          <w:szCs w:val="20"/>
          <w:lang w:val="hy-AM"/>
        </w:rPr>
        <w:t xml:space="preserve">ստանալուց </w:t>
      </w:r>
      <w:r w:rsidRPr="000516BE">
        <w:rPr>
          <w:rFonts w:ascii="GHEA Grapalat" w:hAnsi="GHEA Grapalat"/>
          <w:strike/>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E4B7DF4" w14:textId="77777777" w:rsidR="00AD6C4A" w:rsidRPr="000516BE"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8. Երաշխիք տվող անձը մերժում է բենեֆիցիարի պահանջը, եթե`</w:t>
      </w:r>
    </w:p>
    <w:p w14:paraId="312C05AF"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0E2D0C9" w14:textId="77777777" w:rsidR="00AD6C4A" w:rsidRPr="000516BE" w:rsidRDefault="00AD6C4A" w:rsidP="00AD6C4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0516BE">
        <w:rPr>
          <w:rFonts w:ascii="GHEA Grapalat" w:hAnsi="GHEA Grapalat"/>
          <w:strike/>
          <w:color w:val="000000"/>
          <w:sz w:val="20"/>
          <w:szCs w:val="20"/>
          <w:lang w:val="hy-AM"/>
        </w:rPr>
        <w:t>2) պահանջը ներկայացվել է երաշխիքով սահմանված ժամկետի ավարտից հետո:</w:t>
      </w:r>
    </w:p>
    <w:p w14:paraId="18706A11"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A1C6C0"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7852780B"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ED440B6"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FC347FA"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lang w:val="hy-AM"/>
        </w:rPr>
        <w:t xml:space="preserve">Գործադիր մարմնի ղեկավար </w:t>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p>
    <w:p w14:paraId="01AD3510"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CD9685F"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86023E" w14:textId="77777777" w:rsidR="00AD6C4A" w:rsidRPr="000516BE" w:rsidRDefault="00AD6C4A" w:rsidP="00AD6C4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r w:rsidRPr="000516BE">
        <w:rPr>
          <w:rFonts w:ascii="GHEA Grapalat" w:hAnsi="GHEA Grapalat"/>
          <w:strike/>
          <w:color w:val="000000"/>
          <w:sz w:val="20"/>
          <w:szCs w:val="20"/>
          <w:u w:val="single"/>
          <w:lang w:val="hy-AM"/>
        </w:rPr>
        <w:tab/>
      </w:r>
    </w:p>
    <w:p w14:paraId="0F10ED80" w14:textId="77777777" w:rsidR="00AD6C4A" w:rsidRPr="000516BE" w:rsidRDefault="00AD6C4A" w:rsidP="00AD6C4A">
      <w:pPr>
        <w:pStyle w:val="af4"/>
        <w:shd w:val="clear" w:color="auto" w:fill="FFFFFF"/>
        <w:spacing w:before="0" w:beforeAutospacing="0" w:after="0" w:afterAutospacing="0"/>
        <w:rPr>
          <w:rFonts w:ascii="GHEA Grapalat" w:hAnsi="GHEA Grapalat" w:cs="Sylfaen"/>
          <w:strike/>
          <w:vertAlign w:val="superscript"/>
          <w:lang w:val="hy-AM"/>
        </w:rPr>
      </w:pPr>
      <w:r w:rsidRPr="000516BE">
        <w:rPr>
          <w:rFonts w:ascii="GHEA Grapalat" w:hAnsi="GHEA Grapalat" w:cs="Sylfaen"/>
          <w:strike/>
          <w:vertAlign w:val="superscript"/>
          <w:lang w:val="hy-AM"/>
        </w:rPr>
        <w:t xml:space="preserve">                                                        ամիսը, ամսաթիվը, տարեթիվը</w:t>
      </w:r>
    </w:p>
    <w:p w14:paraId="17740D69" w14:textId="77777777" w:rsidR="00AD6C4A" w:rsidRPr="000516BE" w:rsidRDefault="00AD6C4A" w:rsidP="00EF3662">
      <w:pPr>
        <w:pStyle w:val="31"/>
        <w:spacing w:line="240" w:lineRule="auto"/>
        <w:jc w:val="right"/>
        <w:rPr>
          <w:rFonts w:ascii="GHEA Grapalat" w:hAnsi="GHEA Grapalat"/>
          <w:b/>
          <w:strike/>
          <w:lang w:val="hy-AM"/>
        </w:rPr>
      </w:pPr>
    </w:p>
    <w:p w14:paraId="5A333AAD" w14:textId="77777777" w:rsidR="00807F72" w:rsidRPr="000516BE" w:rsidRDefault="00807F72" w:rsidP="00EF3662">
      <w:pPr>
        <w:pStyle w:val="31"/>
        <w:spacing w:line="240" w:lineRule="auto"/>
        <w:jc w:val="right"/>
        <w:rPr>
          <w:rFonts w:ascii="GHEA Grapalat" w:hAnsi="GHEA Grapalat" w:cs="Sylfaen"/>
          <w:b/>
          <w:strike/>
          <w:lang w:val="hy-AM"/>
        </w:rPr>
      </w:pPr>
    </w:p>
    <w:p w14:paraId="7A5EEE43" w14:textId="77777777" w:rsidR="00807F72" w:rsidRPr="000516BE" w:rsidRDefault="00807F72" w:rsidP="00EF3662">
      <w:pPr>
        <w:pStyle w:val="31"/>
        <w:spacing w:line="240" w:lineRule="auto"/>
        <w:jc w:val="right"/>
        <w:rPr>
          <w:rFonts w:ascii="GHEA Grapalat" w:hAnsi="GHEA Grapalat" w:cs="Sylfaen"/>
          <w:b/>
          <w:strike/>
          <w:lang w:val="hy-AM"/>
        </w:rPr>
      </w:pPr>
    </w:p>
    <w:p w14:paraId="26E7845E" w14:textId="77777777" w:rsidR="00807F72" w:rsidRPr="000516BE" w:rsidRDefault="00807F72" w:rsidP="00EF3662">
      <w:pPr>
        <w:pStyle w:val="31"/>
        <w:spacing w:line="240" w:lineRule="auto"/>
        <w:jc w:val="right"/>
        <w:rPr>
          <w:rFonts w:ascii="GHEA Grapalat" w:hAnsi="GHEA Grapalat" w:cs="Sylfaen"/>
          <w:b/>
          <w:strike/>
          <w:lang w:val="hy-AM"/>
        </w:rPr>
      </w:pPr>
    </w:p>
    <w:p w14:paraId="1ACDBFBA" w14:textId="77777777" w:rsidR="00807F72" w:rsidRPr="000516BE" w:rsidRDefault="00807F72" w:rsidP="00EF3662">
      <w:pPr>
        <w:pStyle w:val="31"/>
        <w:spacing w:line="240" w:lineRule="auto"/>
        <w:jc w:val="right"/>
        <w:rPr>
          <w:rFonts w:ascii="GHEA Grapalat" w:hAnsi="GHEA Grapalat" w:cs="Sylfaen"/>
          <w:b/>
          <w:strike/>
          <w:lang w:val="hy-AM"/>
        </w:rPr>
      </w:pPr>
    </w:p>
    <w:p w14:paraId="6240F12D" w14:textId="77777777" w:rsidR="00807F72" w:rsidRPr="000516BE" w:rsidRDefault="00807F72" w:rsidP="00EF3662">
      <w:pPr>
        <w:pStyle w:val="31"/>
        <w:spacing w:line="240" w:lineRule="auto"/>
        <w:jc w:val="right"/>
        <w:rPr>
          <w:rFonts w:ascii="GHEA Grapalat" w:hAnsi="GHEA Grapalat" w:cs="Sylfaen"/>
          <w:b/>
          <w:strike/>
          <w:lang w:val="hy-AM"/>
        </w:rPr>
      </w:pPr>
    </w:p>
    <w:p w14:paraId="7071246F" w14:textId="77777777" w:rsidR="00807F72" w:rsidRPr="000516BE" w:rsidRDefault="00807F72" w:rsidP="00EF3662">
      <w:pPr>
        <w:pStyle w:val="31"/>
        <w:spacing w:line="240" w:lineRule="auto"/>
        <w:jc w:val="right"/>
        <w:rPr>
          <w:rFonts w:ascii="GHEA Grapalat" w:hAnsi="GHEA Grapalat" w:cs="Sylfaen"/>
          <w:b/>
          <w:strike/>
          <w:lang w:val="hy-AM"/>
        </w:rPr>
      </w:pPr>
    </w:p>
    <w:p w14:paraId="3F8FB567" w14:textId="77777777" w:rsidR="00807F72" w:rsidRPr="000516BE" w:rsidRDefault="00807F72" w:rsidP="00EF3662">
      <w:pPr>
        <w:pStyle w:val="31"/>
        <w:spacing w:line="240" w:lineRule="auto"/>
        <w:jc w:val="right"/>
        <w:rPr>
          <w:rFonts w:ascii="GHEA Grapalat" w:hAnsi="GHEA Grapalat" w:cs="Sylfaen"/>
          <w:b/>
          <w:strike/>
          <w:lang w:val="hy-AM"/>
        </w:rPr>
      </w:pPr>
    </w:p>
    <w:p w14:paraId="072F0CA9" w14:textId="77777777" w:rsidR="00807F72" w:rsidRPr="000516BE" w:rsidRDefault="00807F72" w:rsidP="00EF3662">
      <w:pPr>
        <w:pStyle w:val="31"/>
        <w:spacing w:line="240" w:lineRule="auto"/>
        <w:jc w:val="right"/>
        <w:rPr>
          <w:rFonts w:ascii="GHEA Grapalat" w:hAnsi="GHEA Grapalat" w:cs="Sylfaen"/>
          <w:b/>
          <w:strike/>
          <w:lang w:val="hy-AM"/>
        </w:rPr>
      </w:pPr>
    </w:p>
    <w:p w14:paraId="33055383" w14:textId="77777777" w:rsidR="00AB2DA5" w:rsidRPr="000516BE" w:rsidRDefault="00AB2DA5" w:rsidP="00AB2DA5">
      <w:pPr>
        <w:pStyle w:val="af2"/>
        <w:jc w:val="both"/>
        <w:rPr>
          <w:rFonts w:ascii="GHEA Grapalat" w:hAnsi="GHEA Grapalat"/>
          <w:i/>
          <w:strike/>
          <w:sz w:val="16"/>
          <w:szCs w:val="16"/>
          <w:lang w:val="hy-AM"/>
        </w:rPr>
      </w:pPr>
      <w:r w:rsidRPr="000516BE">
        <w:rPr>
          <w:rFonts w:ascii="GHEA Grapalat" w:hAnsi="GHEA Grapalat"/>
          <w:i/>
          <w:strike/>
          <w:sz w:val="16"/>
          <w:szCs w:val="16"/>
          <w:lang w:val="hy-AM"/>
        </w:rPr>
        <w:t>*լրացվում</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է</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հանձնաժողովի</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քարտուղարի</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կողմից</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մինչև</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հրավերը</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տեղեկագրում</w:t>
      </w:r>
      <w:r w:rsidRPr="000516BE">
        <w:rPr>
          <w:rFonts w:ascii="GHEA Grapalat" w:hAnsi="GHEA Grapalat"/>
          <w:i/>
          <w:strike/>
          <w:sz w:val="16"/>
          <w:szCs w:val="16"/>
          <w:lang w:val="af-ZA"/>
        </w:rPr>
        <w:t xml:space="preserve"> </w:t>
      </w:r>
      <w:r w:rsidRPr="000516BE">
        <w:rPr>
          <w:rFonts w:ascii="GHEA Grapalat" w:hAnsi="GHEA Grapalat"/>
          <w:i/>
          <w:strike/>
          <w:sz w:val="16"/>
          <w:szCs w:val="16"/>
          <w:lang w:val="hy-AM"/>
        </w:rPr>
        <w:t>հրապարակելը:</w:t>
      </w:r>
    </w:p>
    <w:p w14:paraId="6E619131" w14:textId="77777777" w:rsidR="00807F72" w:rsidRPr="000516BE" w:rsidRDefault="00807F72" w:rsidP="00EF3662">
      <w:pPr>
        <w:pStyle w:val="31"/>
        <w:spacing w:line="240" w:lineRule="auto"/>
        <w:jc w:val="right"/>
        <w:rPr>
          <w:rFonts w:ascii="GHEA Grapalat" w:hAnsi="GHEA Grapalat" w:cs="Sylfaen"/>
          <w:b/>
          <w:strike/>
          <w:lang w:val="hy-AM"/>
        </w:rPr>
      </w:pPr>
    </w:p>
    <w:p w14:paraId="300C0561" w14:textId="77777777" w:rsidR="00807F72" w:rsidRPr="000516BE" w:rsidRDefault="00807F72" w:rsidP="00EF3662">
      <w:pPr>
        <w:pStyle w:val="31"/>
        <w:spacing w:line="240" w:lineRule="auto"/>
        <w:jc w:val="right"/>
        <w:rPr>
          <w:rFonts w:ascii="GHEA Grapalat" w:hAnsi="GHEA Grapalat" w:cs="Sylfaen"/>
          <w:b/>
          <w:strike/>
          <w:lang w:val="hy-AM"/>
        </w:rPr>
      </w:pPr>
    </w:p>
    <w:p w14:paraId="58372863" w14:textId="77777777" w:rsidR="00807F72" w:rsidRPr="000516BE" w:rsidRDefault="00807F72" w:rsidP="00EF3662">
      <w:pPr>
        <w:pStyle w:val="31"/>
        <w:spacing w:line="240" w:lineRule="auto"/>
        <w:jc w:val="right"/>
        <w:rPr>
          <w:rFonts w:ascii="GHEA Grapalat" w:hAnsi="GHEA Grapalat" w:cs="Sylfaen"/>
          <w:b/>
          <w:strike/>
          <w:lang w:val="hy-AM"/>
        </w:rPr>
      </w:pPr>
    </w:p>
    <w:p w14:paraId="5715491C" w14:textId="77777777" w:rsidR="00807F72" w:rsidRDefault="00807F72" w:rsidP="00EF3662">
      <w:pPr>
        <w:pStyle w:val="31"/>
        <w:spacing w:line="240" w:lineRule="auto"/>
        <w:jc w:val="right"/>
        <w:rPr>
          <w:rFonts w:ascii="GHEA Grapalat" w:hAnsi="GHEA Grapalat" w:cs="Sylfaen"/>
          <w:b/>
          <w:lang w:val="hy-AM"/>
        </w:rPr>
      </w:pPr>
    </w:p>
    <w:p w14:paraId="66A2ADA2" w14:textId="77777777" w:rsidR="00807F72" w:rsidRDefault="00807F72" w:rsidP="00EF3662">
      <w:pPr>
        <w:pStyle w:val="31"/>
        <w:spacing w:line="240" w:lineRule="auto"/>
        <w:jc w:val="right"/>
        <w:rPr>
          <w:rFonts w:ascii="GHEA Grapalat" w:hAnsi="GHEA Grapalat" w:cs="Sylfaen"/>
          <w:b/>
          <w:lang w:val="hy-AM"/>
        </w:rPr>
      </w:pPr>
    </w:p>
    <w:p w14:paraId="09EC005D" w14:textId="77777777" w:rsidR="00807F72" w:rsidRDefault="00807F72" w:rsidP="00EF3662">
      <w:pPr>
        <w:pStyle w:val="31"/>
        <w:spacing w:line="240" w:lineRule="auto"/>
        <w:jc w:val="right"/>
        <w:rPr>
          <w:rFonts w:ascii="GHEA Grapalat" w:hAnsi="GHEA Grapalat" w:cs="Sylfaen"/>
          <w:b/>
          <w:lang w:val="hy-AM"/>
        </w:rPr>
      </w:pPr>
    </w:p>
    <w:p w14:paraId="3DD6A177" w14:textId="77777777" w:rsidR="00807F72" w:rsidRDefault="00807F72" w:rsidP="00EF3662">
      <w:pPr>
        <w:pStyle w:val="31"/>
        <w:spacing w:line="240" w:lineRule="auto"/>
        <w:jc w:val="right"/>
        <w:rPr>
          <w:rFonts w:ascii="GHEA Grapalat" w:hAnsi="GHEA Grapalat" w:cs="Sylfaen"/>
          <w:b/>
          <w:lang w:val="hy-AM"/>
        </w:rPr>
      </w:pPr>
    </w:p>
    <w:p w14:paraId="6DFD161D" w14:textId="77777777" w:rsidR="00807F72" w:rsidRDefault="00807F72" w:rsidP="00EF3662">
      <w:pPr>
        <w:pStyle w:val="31"/>
        <w:spacing w:line="240" w:lineRule="auto"/>
        <w:jc w:val="right"/>
        <w:rPr>
          <w:rFonts w:ascii="GHEA Grapalat" w:hAnsi="GHEA Grapalat" w:cs="Sylfaen"/>
          <w:b/>
          <w:lang w:val="hy-AM"/>
        </w:rPr>
      </w:pPr>
    </w:p>
    <w:p w14:paraId="2146461B" w14:textId="77777777" w:rsidR="00807F72" w:rsidRDefault="00807F72" w:rsidP="00EF3662">
      <w:pPr>
        <w:pStyle w:val="31"/>
        <w:spacing w:line="240" w:lineRule="auto"/>
        <w:jc w:val="right"/>
        <w:rPr>
          <w:rFonts w:ascii="GHEA Grapalat" w:hAnsi="GHEA Grapalat" w:cs="Sylfaen"/>
          <w:b/>
          <w:lang w:val="hy-AM"/>
        </w:rPr>
      </w:pPr>
    </w:p>
    <w:p w14:paraId="1FFC3F1F" w14:textId="77777777" w:rsidR="00807F72" w:rsidRDefault="00807F72" w:rsidP="00EF3662">
      <w:pPr>
        <w:pStyle w:val="31"/>
        <w:spacing w:line="240" w:lineRule="auto"/>
        <w:jc w:val="right"/>
        <w:rPr>
          <w:rFonts w:ascii="GHEA Grapalat" w:hAnsi="GHEA Grapalat" w:cs="Sylfaen"/>
          <w:b/>
          <w:lang w:val="hy-AM"/>
        </w:rPr>
      </w:pPr>
    </w:p>
    <w:p w14:paraId="2B0E3C6A" w14:textId="77777777" w:rsidR="00807F72" w:rsidRDefault="00807F72" w:rsidP="00EF3662">
      <w:pPr>
        <w:pStyle w:val="31"/>
        <w:spacing w:line="240" w:lineRule="auto"/>
        <w:jc w:val="right"/>
        <w:rPr>
          <w:rFonts w:ascii="GHEA Grapalat" w:hAnsi="GHEA Grapalat" w:cs="Sylfaen"/>
          <w:b/>
          <w:lang w:val="hy-AM"/>
        </w:rPr>
      </w:pPr>
    </w:p>
    <w:p w14:paraId="5C30722B" w14:textId="77777777" w:rsidR="00807F72" w:rsidRDefault="00807F72" w:rsidP="00EF3662">
      <w:pPr>
        <w:pStyle w:val="31"/>
        <w:spacing w:line="240" w:lineRule="auto"/>
        <w:jc w:val="right"/>
        <w:rPr>
          <w:rFonts w:ascii="GHEA Grapalat" w:hAnsi="GHEA Grapalat" w:cs="Sylfaen"/>
          <w:b/>
          <w:lang w:val="hy-AM"/>
        </w:rPr>
      </w:pPr>
    </w:p>
    <w:p w14:paraId="4998B649" w14:textId="77777777" w:rsidR="00807F72" w:rsidRDefault="00807F72" w:rsidP="00EF3662">
      <w:pPr>
        <w:pStyle w:val="31"/>
        <w:spacing w:line="240" w:lineRule="auto"/>
        <w:jc w:val="right"/>
        <w:rPr>
          <w:rFonts w:ascii="GHEA Grapalat" w:hAnsi="GHEA Grapalat" w:cs="Sylfaen"/>
          <w:b/>
          <w:lang w:val="hy-AM"/>
        </w:rPr>
      </w:pPr>
    </w:p>
    <w:p w14:paraId="0295E01F" w14:textId="77777777" w:rsidR="00807F72" w:rsidRDefault="00807F72" w:rsidP="00EF3662">
      <w:pPr>
        <w:pStyle w:val="31"/>
        <w:spacing w:line="240" w:lineRule="auto"/>
        <w:jc w:val="right"/>
        <w:rPr>
          <w:rFonts w:ascii="GHEA Grapalat" w:hAnsi="GHEA Grapalat" w:cs="Sylfaen"/>
          <w:b/>
          <w:lang w:val="hy-AM"/>
        </w:rPr>
      </w:pPr>
    </w:p>
    <w:p w14:paraId="4AC3B152" w14:textId="77777777" w:rsidR="00807F72" w:rsidRDefault="00807F72" w:rsidP="00EF3662">
      <w:pPr>
        <w:pStyle w:val="31"/>
        <w:spacing w:line="240" w:lineRule="auto"/>
        <w:jc w:val="right"/>
        <w:rPr>
          <w:rFonts w:ascii="GHEA Grapalat" w:hAnsi="GHEA Grapalat" w:cs="Sylfaen"/>
          <w:b/>
          <w:lang w:val="hy-AM"/>
        </w:rPr>
      </w:pPr>
    </w:p>
    <w:p w14:paraId="50766923" w14:textId="77777777" w:rsidR="00807F72" w:rsidRDefault="00807F72" w:rsidP="00EF3662">
      <w:pPr>
        <w:pStyle w:val="31"/>
        <w:spacing w:line="240" w:lineRule="auto"/>
        <w:jc w:val="right"/>
        <w:rPr>
          <w:rFonts w:ascii="GHEA Grapalat" w:hAnsi="GHEA Grapalat" w:cs="Sylfaen"/>
          <w:b/>
          <w:lang w:val="hy-AM"/>
        </w:rPr>
      </w:pPr>
    </w:p>
    <w:p w14:paraId="69AC4618" w14:textId="77777777" w:rsidR="00807F72" w:rsidRDefault="00807F72" w:rsidP="00EF3662">
      <w:pPr>
        <w:pStyle w:val="31"/>
        <w:spacing w:line="240" w:lineRule="auto"/>
        <w:jc w:val="right"/>
        <w:rPr>
          <w:rFonts w:ascii="GHEA Grapalat" w:hAnsi="GHEA Grapalat" w:cs="Sylfaen"/>
          <w:b/>
          <w:lang w:val="hy-AM"/>
        </w:rPr>
      </w:pPr>
    </w:p>
    <w:p w14:paraId="1109F385" w14:textId="77777777" w:rsidR="00807F72" w:rsidRDefault="00807F72" w:rsidP="00EF3662">
      <w:pPr>
        <w:pStyle w:val="31"/>
        <w:spacing w:line="240" w:lineRule="auto"/>
        <w:jc w:val="right"/>
        <w:rPr>
          <w:rFonts w:ascii="GHEA Grapalat" w:hAnsi="GHEA Grapalat" w:cs="Sylfaen"/>
          <w:b/>
          <w:lang w:val="hy-AM"/>
        </w:rPr>
      </w:pPr>
    </w:p>
    <w:p w14:paraId="45CFDEE7" w14:textId="77777777" w:rsidR="00807F72" w:rsidRDefault="00807F72" w:rsidP="00EF3662">
      <w:pPr>
        <w:pStyle w:val="31"/>
        <w:spacing w:line="240" w:lineRule="auto"/>
        <w:jc w:val="right"/>
        <w:rPr>
          <w:rFonts w:ascii="GHEA Grapalat" w:hAnsi="GHEA Grapalat" w:cs="Sylfaen"/>
          <w:b/>
          <w:lang w:val="hy-AM"/>
        </w:rPr>
      </w:pPr>
    </w:p>
    <w:p w14:paraId="52A7167D" w14:textId="77777777" w:rsidR="00807F72" w:rsidRDefault="00807F72" w:rsidP="00EF3662">
      <w:pPr>
        <w:pStyle w:val="31"/>
        <w:spacing w:line="240" w:lineRule="auto"/>
        <w:jc w:val="right"/>
        <w:rPr>
          <w:rFonts w:ascii="GHEA Grapalat" w:hAnsi="GHEA Grapalat" w:cs="Sylfaen"/>
          <w:b/>
          <w:lang w:val="hy-AM"/>
        </w:rPr>
      </w:pPr>
    </w:p>
    <w:p w14:paraId="6F1699B1" w14:textId="77777777" w:rsidR="00807F72" w:rsidRDefault="00807F72" w:rsidP="00EF3662">
      <w:pPr>
        <w:pStyle w:val="31"/>
        <w:spacing w:line="240" w:lineRule="auto"/>
        <w:jc w:val="right"/>
        <w:rPr>
          <w:rFonts w:ascii="GHEA Grapalat" w:hAnsi="GHEA Grapalat" w:cs="Sylfaen"/>
          <w:b/>
          <w:lang w:val="hy-AM"/>
        </w:rPr>
      </w:pPr>
    </w:p>
    <w:p w14:paraId="511304CD" w14:textId="77777777" w:rsidR="00807F72" w:rsidRDefault="00807F72" w:rsidP="00EF3662">
      <w:pPr>
        <w:pStyle w:val="31"/>
        <w:spacing w:line="240" w:lineRule="auto"/>
        <w:jc w:val="right"/>
        <w:rPr>
          <w:rFonts w:ascii="GHEA Grapalat" w:hAnsi="GHEA Grapalat" w:cs="Sylfaen"/>
          <w:b/>
          <w:lang w:val="hy-AM"/>
        </w:rPr>
      </w:pPr>
    </w:p>
    <w:p w14:paraId="61ABFCB8" w14:textId="77777777" w:rsidR="00807F72" w:rsidRDefault="00807F72" w:rsidP="00EF3662">
      <w:pPr>
        <w:pStyle w:val="31"/>
        <w:spacing w:line="240" w:lineRule="auto"/>
        <w:jc w:val="right"/>
        <w:rPr>
          <w:rFonts w:ascii="GHEA Grapalat" w:hAnsi="GHEA Grapalat" w:cs="Sylfaen"/>
          <w:b/>
          <w:lang w:val="hy-AM"/>
        </w:rPr>
      </w:pPr>
    </w:p>
    <w:p w14:paraId="1E0B0D4A" w14:textId="77777777" w:rsidR="00807F72" w:rsidRDefault="00807F72" w:rsidP="00EF3662">
      <w:pPr>
        <w:pStyle w:val="31"/>
        <w:spacing w:line="240" w:lineRule="auto"/>
        <w:jc w:val="right"/>
        <w:rPr>
          <w:rFonts w:ascii="GHEA Grapalat" w:hAnsi="GHEA Grapalat" w:cs="Sylfaen"/>
          <w:b/>
          <w:lang w:val="hy-AM"/>
        </w:rPr>
      </w:pPr>
    </w:p>
    <w:p w14:paraId="29099FAF" w14:textId="77777777" w:rsidR="00807F72" w:rsidRDefault="00807F72" w:rsidP="00EF3662">
      <w:pPr>
        <w:pStyle w:val="31"/>
        <w:spacing w:line="240" w:lineRule="auto"/>
        <w:jc w:val="right"/>
        <w:rPr>
          <w:rFonts w:ascii="GHEA Grapalat" w:hAnsi="GHEA Grapalat" w:cs="Sylfaen"/>
          <w:b/>
          <w:lang w:val="hy-AM"/>
        </w:rPr>
      </w:pPr>
    </w:p>
    <w:p w14:paraId="713FC135" w14:textId="77777777" w:rsidR="00807F72" w:rsidRDefault="00807F72" w:rsidP="00EF3662">
      <w:pPr>
        <w:pStyle w:val="31"/>
        <w:spacing w:line="240" w:lineRule="auto"/>
        <w:jc w:val="right"/>
        <w:rPr>
          <w:rFonts w:ascii="GHEA Grapalat" w:hAnsi="GHEA Grapalat" w:cs="Sylfaen"/>
          <w:b/>
          <w:lang w:val="hy-AM"/>
        </w:rPr>
      </w:pPr>
    </w:p>
    <w:p w14:paraId="35E3F6C8" w14:textId="77777777" w:rsidR="00807F72" w:rsidRDefault="00807F72" w:rsidP="00EF3662">
      <w:pPr>
        <w:pStyle w:val="31"/>
        <w:spacing w:line="240" w:lineRule="auto"/>
        <w:jc w:val="right"/>
        <w:rPr>
          <w:rFonts w:ascii="GHEA Grapalat" w:hAnsi="GHEA Grapalat" w:cs="Sylfaen"/>
          <w:b/>
          <w:lang w:val="hy-AM"/>
        </w:rPr>
      </w:pPr>
    </w:p>
    <w:p w14:paraId="057F191F" w14:textId="77777777" w:rsidR="00807F72" w:rsidRDefault="00807F72" w:rsidP="00EF3662">
      <w:pPr>
        <w:pStyle w:val="31"/>
        <w:spacing w:line="240" w:lineRule="auto"/>
        <w:jc w:val="right"/>
        <w:rPr>
          <w:rFonts w:ascii="GHEA Grapalat" w:hAnsi="GHEA Grapalat" w:cs="Sylfaen"/>
          <w:b/>
          <w:lang w:val="hy-AM"/>
        </w:rPr>
      </w:pPr>
    </w:p>
    <w:p w14:paraId="77F37228" w14:textId="77777777" w:rsidR="00807F72" w:rsidRDefault="00807F72" w:rsidP="00EF3662">
      <w:pPr>
        <w:pStyle w:val="31"/>
        <w:spacing w:line="240" w:lineRule="auto"/>
        <w:jc w:val="right"/>
        <w:rPr>
          <w:rFonts w:ascii="GHEA Grapalat" w:hAnsi="GHEA Grapalat" w:cs="Sylfaen"/>
          <w:b/>
          <w:lang w:val="hy-AM"/>
        </w:rPr>
      </w:pPr>
    </w:p>
    <w:p w14:paraId="516F55B3" w14:textId="77777777" w:rsidR="00807F72" w:rsidRPr="00795F70" w:rsidRDefault="00807F72" w:rsidP="00EF3662">
      <w:pPr>
        <w:pStyle w:val="31"/>
        <w:spacing w:line="240" w:lineRule="auto"/>
        <w:jc w:val="right"/>
        <w:rPr>
          <w:rFonts w:ascii="GHEA Grapalat" w:hAnsi="GHEA Grapalat" w:cs="Sylfaen"/>
          <w:b/>
          <w:lang w:val="hy-AM"/>
        </w:rPr>
      </w:pPr>
    </w:p>
    <w:p w14:paraId="3737A6E5" w14:textId="77777777" w:rsidR="009A5996" w:rsidRPr="00795F70" w:rsidRDefault="009A5996" w:rsidP="00EF3662">
      <w:pPr>
        <w:pStyle w:val="31"/>
        <w:spacing w:line="240" w:lineRule="auto"/>
        <w:jc w:val="right"/>
        <w:rPr>
          <w:rFonts w:ascii="GHEA Grapalat" w:hAnsi="GHEA Grapalat" w:cs="Sylfaen"/>
          <w:b/>
          <w:lang w:val="hy-AM"/>
        </w:rPr>
      </w:pPr>
    </w:p>
    <w:p w14:paraId="6D0A641F" w14:textId="77777777" w:rsidR="009A5996" w:rsidRPr="00795F70" w:rsidRDefault="009A5996" w:rsidP="00EF3662">
      <w:pPr>
        <w:pStyle w:val="31"/>
        <w:spacing w:line="240" w:lineRule="auto"/>
        <w:jc w:val="right"/>
        <w:rPr>
          <w:rFonts w:ascii="GHEA Grapalat" w:hAnsi="GHEA Grapalat" w:cs="Sylfaen"/>
          <w:b/>
          <w:lang w:val="hy-AM"/>
        </w:rPr>
      </w:pPr>
    </w:p>
    <w:p w14:paraId="42AFFDA9" w14:textId="77777777" w:rsidR="009A5996" w:rsidRPr="00795F70" w:rsidRDefault="009A5996" w:rsidP="00EF3662">
      <w:pPr>
        <w:pStyle w:val="31"/>
        <w:spacing w:line="240" w:lineRule="auto"/>
        <w:jc w:val="right"/>
        <w:rPr>
          <w:rFonts w:ascii="GHEA Grapalat" w:hAnsi="GHEA Grapalat" w:cs="Sylfaen"/>
          <w:b/>
          <w:lang w:val="hy-AM"/>
        </w:rPr>
      </w:pPr>
    </w:p>
    <w:p w14:paraId="74A314BB" w14:textId="77777777" w:rsidR="00F74E18" w:rsidRPr="00795F70" w:rsidRDefault="00F74E18" w:rsidP="00EF3662">
      <w:pPr>
        <w:pStyle w:val="31"/>
        <w:spacing w:line="240" w:lineRule="auto"/>
        <w:jc w:val="right"/>
        <w:rPr>
          <w:rFonts w:ascii="GHEA Grapalat" w:hAnsi="GHEA Grapalat" w:cs="Sylfaen"/>
          <w:b/>
          <w:lang w:val="hy-AM"/>
        </w:rPr>
      </w:pPr>
    </w:p>
    <w:p w14:paraId="2F5F500E" w14:textId="77777777" w:rsidR="00F74E18" w:rsidRPr="00795F70" w:rsidRDefault="00F74E18" w:rsidP="00EF3662">
      <w:pPr>
        <w:pStyle w:val="31"/>
        <w:spacing w:line="240" w:lineRule="auto"/>
        <w:jc w:val="right"/>
        <w:rPr>
          <w:rFonts w:ascii="GHEA Grapalat" w:hAnsi="GHEA Grapalat" w:cs="Sylfaen"/>
          <w:b/>
          <w:lang w:val="hy-AM"/>
        </w:rPr>
      </w:pPr>
    </w:p>
    <w:p w14:paraId="768F0851" w14:textId="77777777" w:rsidR="00807F72" w:rsidRDefault="00807F72" w:rsidP="00EF3662">
      <w:pPr>
        <w:pStyle w:val="31"/>
        <w:spacing w:line="240" w:lineRule="auto"/>
        <w:jc w:val="right"/>
        <w:rPr>
          <w:rFonts w:ascii="GHEA Grapalat" w:hAnsi="GHEA Grapalat" w:cs="Sylfaen"/>
          <w:b/>
          <w:lang w:val="hy-AM"/>
        </w:rPr>
      </w:pPr>
    </w:p>
    <w:p w14:paraId="683F0675" w14:textId="77777777" w:rsidR="00807F72" w:rsidRDefault="00807F72" w:rsidP="00D70570">
      <w:pPr>
        <w:pStyle w:val="31"/>
        <w:spacing w:line="240" w:lineRule="auto"/>
        <w:ind w:firstLine="0"/>
        <w:rPr>
          <w:rFonts w:ascii="GHEA Grapalat" w:hAnsi="GHEA Grapalat" w:cs="Sylfaen"/>
          <w:b/>
          <w:lang w:val="hy-AM"/>
        </w:rPr>
      </w:pPr>
    </w:p>
    <w:p w14:paraId="54E79A3C" w14:textId="77777777" w:rsidR="008E1DD0" w:rsidRPr="00863DF7" w:rsidRDefault="008E1DD0" w:rsidP="008E1DD0">
      <w:pPr>
        <w:ind w:left="-142" w:firstLine="142"/>
        <w:jc w:val="center"/>
        <w:rPr>
          <w:rFonts w:ascii="GHEA Grapalat" w:hAnsi="GHEA Grapalat"/>
          <w:i/>
          <w:sz w:val="22"/>
          <w:szCs w:val="22"/>
          <w:lang w:val="hy-AM"/>
        </w:rPr>
      </w:pPr>
    </w:p>
    <w:p w14:paraId="5414C092" w14:textId="77777777" w:rsidR="008E1DD0" w:rsidRPr="00863DF7" w:rsidRDefault="008E1DD0" w:rsidP="008E1DD0">
      <w:pPr>
        <w:ind w:left="-142" w:firstLine="142"/>
        <w:jc w:val="center"/>
        <w:rPr>
          <w:rFonts w:ascii="GHEA Grapalat" w:hAnsi="GHEA Grapalat"/>
          <w:i/>
          <w:sz w:val="22"/>
          <w:szCs w:val="22"/>
          <w:lang w:val="hy-AM"/>
        </w:rPr>
      </w:pPr>
    </w:p>
    <w:p w14:paraId="3B2C7389" w14:textId="77777777" w:rsidR="008E1DD0" w:rsidRPr="00C17557" w:rsidRDefault="008E1DD0" w:rsidP="008E1DD0">
      <w:pPr>
        <w:pStyle w:val="31"/>
        <w:spacing w:line="240" w:lineRule="auto"/>
        <w:jc w:val="right"/>
        <w:rPr>
          <w:rFonts w:ascii="GHEA Grapalat" w:hAnsi="GHEA Grapalat" w:cs="Sylfaen"/>
          <w:b/>
          <w:lang w:val="hy-AM"/>
        </w:rPr>
      </w:pPr>
      <w:r w:rsidRPr="0093002B">
        <w:rPr>
          <w:rFonts w:ascii="GHEA Grapalat" w:hAnsi="GHEA Grapalat" w:cs="Sylfaen"/>
          <w:b/>
          <w:lang w:val="hy-AM"/>
        </w:rPr>
        <w:t xml:space="preserve">Հավելված </w:t>
      </w:r>
      <w:r w:rsidRPr="00C17557">
        <w:rPr>
          <w:rFonts w:ascii="GHEA Grapalat" w:hAnsi="GHEA Grapalat" w:cs="Sylfaen"/>
          <w:b/>
          <w:lang w:val="hy-AM"/>
        </w:rPr>
        <w:t>7</w:t>
      </w:r>
      <w:r w:rsidRPr="0093002B">
        <w:rPr>
          <w:rStyle w:val="af6"/>
          <w:rFonts w:ascii="GHEA Grapalat" w:hAnsi="GHEA Grapalat" w:cs="Sylfaen"/>
          <w:b/>
        </w:rPr>
        <w:footnoteReference w:id="20"/>
      </w:r>
    </w:p>
    <w:p w14:paraId="33592816" w14:textId="77777777" w:rsidR="008E1DD0" w:rsidRPr="0093002B" w:rsidRDefault="008E1DD0" w:rsidP="008E1DD0">
      <w:pPr>
        <w:pStyle w:val="31"/>
        <w:spacing w:line="240" w:lineRule="auto"/>
        <w:jc w:val="right"/>
        <w:rPr>
          <w:rFonts w:ascii="GHEA Grapalat" w:hAnsi="GHEA Grapalat" w:cs="Sylfaen"/>
          <w:b/>
          <w:lang w:val="hy-AM"/>
        </w:rPr>
      </w:pPr>
      <w:r w:rsidRPr="0093002B">
        <w:rPr>
          <w:rFonts w:ascii="GHEA Grapalat" w:hAnsi="GHEA Grapalat" w:cs="Sylfaen"/>
          <w:b/>
          <w:lang w:val="hy-AM"/>
        </w:rPr>
        <w:t>«</w:t>
      </w:r>
      <w:r w:rsidRPr="005404B0">
        <w:rPr>
          <w:rFonts w:ascii="GHEA Grapalat" w:hAnsi="GHEA Grapalat" w:cs="Sylfaen"/>
          <w:b/>
          <w:bCs/>
          <w:szCs w:val="28"/>
          <w:lang w:val="hy-AM"/>
        </w:rPr>
        <w:t>ԱՄՄՄԴ</w:t>
      </w:r>
      <w:r w:rsidRPr="00DE1AA4">
        <w:rPr>
          <w:rFonts w:ascii="GHEA Grapalat" w:hAnsi="GHEA Grapalat" w:cs="Sylfaen"/>
          <w:b/>
          <w:bCs/>
          <w:szCs w:val="28"/>
          <w:lang w:val="pt-BR"/>
        </w:rPr>
        <w:t xml:space="preserve">- </w:t>
      </w:r>
      <w:r w:rsidRPr="005404B0">
        <w:rPr>
          <w:rFonts w:ascii="GHEA Grapalat" w:hAnsi="GHEA Grapalat" w:cs="Sylfaen"/>
          <w:b/>
          <w:bCs/>
          <w:szCs w:val="28"/>
          <w:lang w:val="hy-AM"/>
        </w:rPr>
        <w:t>ՀԲՄԱՇՁԲ</w:t>
      </w:r>
      <w:r w:rsidRPr="00DE1AA4">
        <w:rPr>
          <w:rFonts w:ascii="GHEA Grapalat" w:hAnsi="GHEA Grapalat" w:cs="Sylfaen"/>
          <w:b/>
          <w:bCs/>
          <w:szCs w:val="28"/>
          <w:lang w:val="pt-BR"/>
        </w:rPr>
        <w:t xml:space="preserve"> -2024/01</w:t>
      </w:r>
      <w:r w:rsidRPr="00DE1AA4">
        <w:rPr>
          <w:rFonts w:ascii="GHEA Grapalat" w:hAnsi="GHEA Grapalat" w:cs="Sylfaen"/>
          <w:szCs w:val="28"/>
          <w:lang w:val="pt-BR"/>
        </w:rPr>
        <w:t xml:space="preserve"> </w:t>
      </w:r>
      <w:r w:rsidRPr="0093002B">
        <w:rPr>
          <w:rFonts w:ascii="GHEA Grapalat" w:hAnsi="GHEA Grapalat" w:cs="Sylfaen"/>
          <w:b/>
          <w:lang w:val="hy-AM"/>
        </w:rPr>
        <w:t>»ծածկագրով</w:t>
      </w:r>
    </w:p>
    <w:p w14:paraId="7E639B3F" w14:textId="77777777" w:rsidR="008E1DD0" w:rsidRPr="0093002B" w:rsidRDefault="008E1DD0" w:rsidP="008E1DD0">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Pr="0093002B">
        <w:rPr>
          <w:rFonts w:ascii="GHEA Grapalat" w:hAnsi="GHEA Grapalat" w:cs="Sylfaen"/>
          <w:b/>
          <w:lang w:val="hy-AM"/>
        </w:rPr>
        <w:t>բաց մրցույթի հրավերի</w:t>
      </w:r>
    </w:p>
    <w:p w14:paraId="4E47B61F" w14:textId="77777777" w:rsidR="008E1DD0" w:rsidRPr="00863DF7" w:rsidRDefault="008E1DD0" w:rsidP="008E1DD0">
      <w:pPr>
        <w:ind w:left="-142" w:firstLine="142"/>
        <w:jc w:val="center"/>
        <w:rPr>
          <w:rFonts w:ascii="GHEA Grapalat" w:hAnsi="GHEA Grapalat"/>
          <w:i/>
          <w:sz w:val="22"/>
          <w:szCs w:val="22"/>
          <w:lang w:val="hy-AM"/>
        </w:rPr>
      </w:pPr>
    </w:p>
    <w:p w14:paraId="3022B561" w14:textId="77777777" w:rsidR="008E1DD0" w:rsidRPr="00F54B2D" w:rsidRDefault="008E1DD0" w:rsidP="008E1DD0">
      <w:pPr>
        <w:ind w:left="-142" w:firstLine="142"/>
        <w:jc w:val="center"/>
        <w:rPr>
          <w:rFonts w:ascii="GHEA Grapalat" w:hAnsi="GHEA Grapalat"/>
          <w:b/>
          <w:lang w:val="es-ES"/>
        </w:rPr>
      </w:pPr>
      <w:r w:rsidRPr="007141E5">
        <w:rPr>
          <w:rFonts w:ascii="GHEA Grapalat" w:hAnsi="GHEA Grapalat"/>
          <w:i/>
          <w:sz w:val="22"/>
          <w:szCs w:val="22"/>
          <w:lang w:val="af-ZA"/>
        </w:rPr>
        <w:t></w:t>
      </w:r>
      <w:r w:rsidRPr="00AA3E80">
        <w:rPr>
          <w:rFonts w:ascii="GHEA Grapalat" w:hAnsi="GHEA Grapalat"/>
          <w:b/>
          <w:bCs/>
          <w:i/>
          <w:sz w:val="22"/>
          <w:szCs w:val="22"/>
          <w:lang w:val="af-ZA"/>
        </w:rPr>
        <w:t xml:space="preserve">ՄՅԱՍՆԻԿՅԱՆԻ ԱՐԱՅԻ ԱՆՎԱՆ ՄԻՋՆԱԿԱՐԳ ԴՊՐՈՑ </w:t>
      </w:r>
      <w:r w:rsidRPr="00AA3E80">
        <w:rPr>
          <w:rFonts w:ascii="GHEA Grapalat" w:hAnsi="GHEA Grapalat"/>
          <w:b/>
          <w:bCs/>
          <w:sz w:val="22"/>
          <w:szCs w:val="22"/>
          <w:lang w:val="af-ZA"/>
        </w:rPr>
        <w:t>ՊՈԱԿ</w:t>
      </w:r>
      <w:r w:rsidRPr="00AA3E80">
        <w:rPr>
          <w:rFonts w:ascii="GHEA Grapalat" w:hAnsi="GHEA Grapalat" w:cs="Sylfaen"/>
          <w:b/>
          <w:bCs/>
          <w:sz w:val="22"/>
          <w:szCs w:val="22"/>
          <w:lang w:val="af-ZA"/>
        </w:rPr>
        <w:t>-</w:t>
      </w:r>
      <w:r w:rsidRPr="008E1DD0">
        <w:rPr>
          <w:rFonts w:ascii="GHEA Grapalat" w:hAnsi="GHEA Grapalat" w:cs="Sylfaen"/>
          <w:b/>
          <w:bCs/>
          <w:sz w:val="22"/>
          <w:szCs w:val="22"/>
          <w:lang w:val="hy-AM"/>
        </w:rPr>
        <w:t>Ի</w:t>
      </w:r>
      <w:r w:rsidRPr="00AA3E80">
        <w:rPr>
          <w:rFonts w:ascii="GHEA Grapalat" w:hAnsi="GHEA Grapalat" w:cs="Sylfaen"/>
          <w:b/>
          <w:bCs/>
          <w:sz w:val="22"/>
          <w:szCs w:val="22"/>
          <w:lang w:val="af-ZA"/>
        </w:rPr>
        <w:t xml:space="preserve"> </w:t>
      </w:r>
      <w:r w:rsidRPr="008E1DD0">
        <w:rPr>
          <w:rFonts w:ascii="GHEA Grapalat" w:hAnsi="GHEA Grapalat" w:cs="Sylfaen"/>
          <w:b/>
          <w:bCs/>
          <w:sz w:val="22"/>
          <w:szCs w:val="22"/>
          <w:lang w:val="hy-AM"/>
        </w:rPr>
        <w:t>ԿԱՐԻՔՆԵՐԻ</w:t>
      </w:r>
      <w:r w:rsidRPr="00AA3E80">
        <w:rPr>
          <w:rFonts w:ascii="GHEA Grapalat" w:hAnsi="GHEA Grapalat" w:cs="Times Armenian"/>
          <w:b/>
          <w:bCs/>
          <w:sz w:val="22"/>
          <w:szCs w:val="22"/>
          <w:lang w:val="af-ZA"/>
        </w:rPr>
        <w:t xml:space="preserve"> </w:t>
      </w:r>
      <w:r w:rsidRPr="008E1DD0">
        <w:rPr>
          <w:rFonts w:ascii="GHEA Grapalat" w:hAnsi="GHEA Grapalat" w:cs="Sylfaen"/>
          <w:b/>
          <w:bCs/>
          <w:sz w:val="22"/>
          <w:szCs w:val="22"/>
          <w:lang w:val="hy-AM"/>
        </w:rPr>
        <w:t>ՀԱՄԱՐ</w:t>
      </w:r>
      <w:r w:rsidRPr="00AA3E80">
        <w:rPr>
          <w:rFonts w:ascii="GHEA Grapalat" w:hAnsi="GHEA Grapalat" w:cs="Sylfaen"/>
          <w:b/>
          <w:bCs/>
          <w:sz w:val="22"/>
          <w:szCs w:val="22"/>
          <w:lang w:val="af-ZA"/>
        </w:rPr>
        <w:t xml:space="preserve"> </w:t>
      </w:r>
      <w:r w:rsidRPr="00AA3E80">
        <w:rPr>
          <w:rFonts w:ascii="GHEA Grapalat" w:hAnsi="GHEA Grapalat"/>
          <w:b/>
          <w:bCs/>
          <w:i/>
          <w:sz w:val="22"/>
          <w:szCs w:val="22"/>
          <w:lang w:val="af-ZA"/>
        </w:rPr>
        <w:t xml:space="preserve">ՄՅԱՍՆԻԿՅԱՆԻ ԱՐԱՅԻ ԱՆՎԱՆ ՄԻՋՆԱԿԱՐԳ ԴՊՐՈՑ </w:t>
      </w:r>
      <w:r w:rsidRPr="00AA3E80">
        <w:rPr>
          <w:rFonts w:ascii="GHEA Grapalat" w:hAnsi="GHEA Grapalat"/>
          <w:b/>
          <w:bCs/>
          <w:sz w:val="22"/>
          <w:szCs w:val="22"/>
          <w:lang w:val="af-ZA"/>
        </w:rPr>
        <w:t>ՊՈԱԿ</w:t>
      </w:r>
      <w:r w:rsidRPr="00AA3E80">
        <w:rPr>
          <w:rFonts w:ascii="GHEA Grapalat" w:hAnsi="GHEA Grapalat"/>
          <w:b/>
          <w:bCs/>
          <w:i/>
          <w:sz w:val="22"/>
          <w:szCs w:val="22"/>
          <w:lang w:val="af-ZA"/>
        </w:rPr>
        <w:t>-</w:t>
      </w:r>
      <w:r w:rsidRPr="008E1DD0">
        <w:rPr>
          <w:rFonts w:ascii="GHEA Grapalat" w:hAnsi="GHEA Grapalat"/>
          <w:b/>
          <w:bCs/>
          <w:i/>
          <w:sz w:val="22"/>
          <w:szCs w:val="22"/>
          <w:lang w:val="hy-AM"/>
        </w:rPr>
        <w:t>Ի</w:t>
      </w:r>
      <w:r w:rsidRPr="00AA3E80">
        <w:rPr>
          <w:rFonts w:ascii="GHEA Grapalat" w:hAnsi="GHEA Grapalat"/>
          <w:b/>
          <w:bCs/>
          <w:sz w:val="22"/>
          <w:szCs w:val="22"/>
          <w:lang w:val="hy-AM"/>
        </w:rPr>
        <w:t xml:space="preserve"> </w:t>
      </w:r>
      <w:r w:rsidRPr="008E1DD0">
        <w:rPr>
          <w:rFonts w:ascii="GHEA Grapalat" w:hAnsi="GHEA Grapalat"/>
          <w:b/>
          <w:bCs/>
          <w:sz w:val="22"/>
          <w:szCs w:val="22"/>
          <w:lang w:val="hy-AM"/>
        </w:rPr>
        <w:t>ՄԱՍՆԱՇԵՆՔԻ</w:t>
      </w:r>
      <w:r w:rsidRPr="00AA3E80">
        <w:rPr>
          <w:rFonts w:ascii="GHEA Grapalat" w:hAnsi="GHEA Grapalat"/>
          <w:b/>
          <w:bCs/>
          <w:sz w:val="22"/>
          <w:szCs w:val="22"/>
          <w:lang w:val="es-ES"/>
        </w:rPr>
        <w:t xml:space="preserve"> </w:t>
      </w:r>
      <w:r w:rsidRPr="00AA3E80">
        <w:rPr>
          <w:rFonts w:ascii="GHEA Grapalat" w:hAnsi="GHEA Grapalat"/>
          <w:b/>
          <w:bCs/>
          <w:sz w:val="22"/>
          <w:szCs w:val="22"/>
          <w:lang w:val="hy-AM"/>
        </w:rPr>
        <w:t>ՏԱՆԻՔԻ ՎԵՐԱՆՈՐՈԳՄԱՆ ԱՇԽԱՏԱՆՔՆԵՐԻ</w:t>
      </w:r>
      <w:r w:rsidRPr="00F54B2D">
        <w:rPr>
          <w:rFonts w:ascii="GHEA Grapalat" w:hAnsi="GHEA Grapalat" w:cs="Sylfaen"/>
          <w:b/>
          <w:lang w:val="pt-BR"/>
        </w:rPr>
        <w:t xml:space="preserve"> ԿԱՏԱՐՄԱՆ</w:t>
      </w:r>
    </w:p>
    <w:p w14:paraId="3E951637" w14:textId="77777777" w:rsidR="008E1DD0" w:rsidRPr="00F54B2D" w:rsidRDefault="008E1DD0" w:rsidP="008E1DD0">
      <w:pPr>
        <w:ind w:left="-142" w:firstLine="142"/>
        <w:jc w:val="center"/>
        <w:rPr>
          <w:rFonts w:ascii="GHEA Grapalat" w:hAnsi="GHEA Grapalat" w:cs="Times Armenian"/>
          <w:b/>
          <w:lang w:val="es-ES"/>
        </w:rPr>
      </w:pPr>
      <w:r w:rsidRPr="00F54B2D">
        <w:rPr>
          <w:rFonts w:ascii="GHEA Grapalat" w:hAnsi="GHEA Grapalat" w:cs="Times Armenian"/>
          <w:b/>
          <w:lang w:val="es-ES"/>
        </w:rPr>
        <w:t xml:space="preserve">  </w:t>
      </w:r>
      <w:r w:rsidRPr="00F54B2D">
        <w:rPr>
          <w:rFonts w:ascii="GHEA Grapalat" w:hAnsi="GHEA Grapalat" w:cs="Sylfaen"/>
          <w:b/>
          <w:lang w:val="pt-BR"/>
        </w:rPr>
        <w:t>ԳՆՄԱՆ</w:t>
      </w:r>
      <w:r w:rsidRPr="00F54B2D">
        <w:rPr>
          <w:rFonts w:ascii="GHEA Grapalat" w:hAnsi="GHEA Grapalat" w:cs="Times Armenian"/>
          <w:b/>
          <w:lang w:val="es-ES"/>
        </w:rPr>
        <w:t xml:space="preserve">  </w:t>
      </w:r>
      <w:r w:rsidRPr="00F54B2D">
        <w:rPr>
          <w:rFonts w:ascii="GHEA Grapalat" w:hAnsi="GHEA Grapalat" w:cs="Sylfaen"/>
          <w:b/>
          <w:lang w:val="pt-BR"/>
        </w:rPr>
        <w:t>ՊԱՅՄԱՆԱԳԻՐ</w:t>
      </w:r>
      <w:r w:rsidRPr="00F54B2D">
        <w:rPr>
          <w:rFonts w:ascii="GHEA Grapalat" w:hAnsi="GHEA Grapalat" w:cs="Times Armenian"/>
          <w:b/>
          <w:lang w:val="es-ES"/>
        </w:rPr>
        <w:t xml:space="preserve">   </w:t>
      </w:r>
    </w:p>
    <w:p w14:paraId="78821CDC" w14:textId="77777777" w:rsidR="008E1DD0" w:rsidRPr="0093002B" w:rsidRDefault="008E1DD0" w:rsidP="008E1DD0">
      <w:pPr>
        <w:ind w:left="-142" w:firstLine="142"/>
        <w:jc w:val="center"/>
        <w:rPr>
          <w:rFonts w:ascii="GHEA Grapalat" w:hAnsi="GHEA Grapalat"/>
          <w:b/>
          <w:sz w:val="20"/>
          <w:szCs w:val="20"/>
          <w:u w:val="single"/>
          <w:lang w:val="es-ES"/>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Pr="0093002B">
        <w:rPr>
          <w:rFonts w:ascii="GHEA Grapalat" w:hAnsi="GHEA Grapalat" w:cs="Sylfaen"/>
          <w:b/>
          <w:lang w:val="hy-AM"/>
        </w:rPr>
        <w:t>«</w:t>
      </w:r>
      <w:r w:rsidRPr="00093231">
        <w:rPr>
          <w:rFonts w:ascii="GHEA Grapalat" w:hAnsi="GHEA Grapalat" w:cs="Sylfaen"/>
          <w:b/>
          <w:bCs/>
          <w:sz w:val="20"/>
          <w:szCs w:val="28"/>
        </w:rPr>
        <w:t>ԱՄՄՄԴ</w:t>
      </w:r>
      <w:r w:rsidRPr="00DE1AA4">
        <w:rPr>
          <w:rFonts w:ascii="GHEA Grapalat" w:hAnsi="GHEA Grapalat" w:cs="Sylfaen"/>
          <w:b/>
          <w:bCs/>
          <w:sz w:val="20"/>
          <w:szCs w:val="28"/>
          <w:lang w:val="pt-BR"/>
        </w:rPr>
        <w:t xml:space="preserve">- </w:t>
      </w:r>
      <w:r w:rsidRPr="00093231">
        <w:rPr>
          <w:rFonts w:ascii="GHEA Grapalat" w:hAnsi="GHEA Grapalat" w:cs="Sylfaen"/>
          <w:b/>
          <w:bCs/>
          <w:sz w:val="20"/>
          <w:szCs w:val="28"/>
        </w:rPr>
        <w:t>ՀԲՄ</w:t>
      </w:r>
      <w:r>
        <w:rPr>
          <w:rFonts w:ascii="GHEA Grapalat" w:hAnsi="GHEA Grapalat" w:cs="Sylfaen"/>
          <w:b/>
          <w:bCs/>
          <w:szCs w:val="28"/>
        </w:rPr>
        <w:t>ԱՇ</w:t>
      </w:r>
      <w:r w:rsidRPr="00093231">
        <w:rPr>
          <w:rFonts w:ascii="GHEA Grapalat" w:hAnsi="GHEA Grapalat" w:cs="Sylfaen"/>
          <w:b/>
          <w:bCs/>
          <w:sz w:val="20"/>
          <w:szCs w:val="28"/>
        </w:rPr>
        <w:t>ՁԲ</w:t>
      </w:r>
      <w:r w:rsidRPr="00DE1AA4">
        <w:rPr>
          <w:rFonts w:ascii="GHEA Grapalat" w:hAnsi="GHEA Grapalat" w:cs="Sylfaen"/>
          <w:b/>
          <w:bCs/>
          <w:sz w:val="20"/>
          <w:szCs w:val="28"/>
          <w:lang w:val="pt-BR"/>
        </w:rPr>
        <w:t xml:space="preserve"> -2024/01</w:t>
      </w:r>
      <w:r w:rsidRPr="00DE1AA4">
        <w:rPr>
          <w:rFonts w:ascii="GHEA Grapalat" w:hAnsi="GHEA Grapalat" w:cs="Sylfaen"/>
          <w:sz w:val="20"/>
          <w:szCs w:val="28"/>
          <w:lang w:val="pt-BR"/>
        </w:rPr>
        <w:t xml:space="preserve"> </w:t>
      </w:r>
      <w:r w:rsidRPr="0093002B">
        <w:rPr>
          <w:rFonts w:ascii="GHEA Grapalat" w:hAnsi="GHEA Grapalat" w:cs="Sylfaen"/>
          <w:b/>
          <w:lang w:val="hy-AM"/>
        </w:rPr>
        <w:t>»</w:t>
      </w:r>
    </w:p>
    <w:p w14:paraId="329A1ECE" w14:textId="77777777" w:rsidR="008E1DD0" w:rsidRPr="0093002B" w:rsidRDefault="008E1DD0" w:rsidP="008E1DD0">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es-ES"/>
        </w:rPr>
        <w:t xml:space="preserve">           </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5D9C9A7A" w14:textId="77777777" w:rsidR="008E1DD0" w:rsidRPr="0093002B" w:rsidRDefault="008E1DD0" w:rsidP="008E1DD0">
      <w:pPr>
        <w:jc w:val="both"/>
        <w:rPr>
          <w:rFonts w:ascii="GHEA Grapalat" w:hAnsi="GHEA Grapalat"/>
          <w:lang w:val="es-ES"/>
        </w:rPr>
      </w:pPr>
    </w:p>
    <w:p w14:paraId="5BDF2BC3" w14:textId="77777777" w:rsidR="008E1DD0" w:rsidRPr="0093002B" w:rsidRDefault="008E1DD0" w:rsidP="008E1DD0">
      <w:pPr>
        <w:jc w:val="both"/>
        <w:rPr>
          <w:rFonts w:ascii="GHEA Grapalat" w:hAnsi="GHEA Grapalat"/>
          <w:lang w:val="es-ES"/>
        </w:rPr>
      </w:pPr>
    </w:p>
    <w:p w14:paraId="1B9EB1D5" w14:textId="77777777" w:rsidR="008E1DD0" w:rsidRPr="0093002B" w:rsidRDefault="008E1DD0" w:rsidP="008E1DD0">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3218F1A0" w14:textId="77777777" w:rsidR="008E1DD0" w:rsidRPr="0093002B" w:rsidRDefault="008E1DD0" w:rsidP="008E1DD0">
      <w:pPr>
        <w:ind w:firstLine="709"/>
        <w:jc w:val="both"/>
        <w:rPr>
          <w:rFonts w:ascii="GHEA Grapalat" w:hAnsi="GHEA Grapalat"/>
          <w:b/>
          <w:lang w:val="es-ES"/>
        </w:rPr>
      </w:pPr>
    </w:p>
    <w:p w14:paraId="01FA5847" w14:textId="77777777" w:rsidR="008E1DD0" w:rsidRPr="0093002B" w:rsidRDefault="008E1DD0" w:rsidP="008E1DD0">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7C194467" w14:textId="77777777" w:rsidR="008E1DD0" w:rsidRPr="00AD3BB8" w:rsidRDefault="008E1DD0" w:rsidP="008E1DD0">
      <w:pPr>
        <w:ind w:left="34"/>
        <w:jc w:val="both"/>
        <w:rPr>
          <w:rFonts w:ascii="GHEA Grapalat" w:hAnsi="GHEA Grapalat"/>
          <w:sz w:val="20"/>
          <w:szCs w:val="20"/>
          <w:lang w:val="hy-AM"/>
        </w:rPr>
      </w:pPr>
      <w:r w:rsidRPr="0093002B">
        <w:rPr>
          <w:rFonts w:ascii="GHEA Grapalat" w:hAnsi="GHEA Grapalat"/>
          <w:sz w:val="20"/>
          <w:szCs w:val="20"/>
          <w:lang w:val="es-ES"/>
        </w:rPr>
        <w:t>1.1</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ծավալներով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ձևով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ժամկետներում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պայմանագրի (այսուհետ` պայմանագիր)</w:t>
      </w:r>
      <w:r w:rsidRPr="0093002B">
        <w:rPr>
          <w:rFonts w:ascii="GHEA Grapalat" w:hAnsi="GHEA Grapalat"/>
          <w:sz w:val="20"/>
          <w:szCs w:val="20"/>
          <w:lang w:val="es-ES"/>
        </w:rPr>
        <w:t xml:space="preserve"> N 1 </w:t>
      </w:r>
      <w:r w:rsidRPr="0093002B">
        <w:rPr>
          <w:rFonts w:ascii="GHEA Grapalat" w:hAnsi="GHEA Grapalat" w:cs="Sylfaen"/>
          <w:sz w:val="20"/>
          <w:szCs w:val="20"/>
          <w:lang w:val="pt-BR"/>
        </w:rPr>
        <w:t>Հավելվածով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93002B">
        <w:rPr>
          <w:rFonts w:ascii="GHEA Grapalat" w:hAnsi="GHEA Grapalat" w:cs="Sylfaen"/>
          <w:sz w:val="20"/>
          <w:szCs w:val="20"/>
          <w:lang w:val="hy-AM"/>
        </w:rPr>
        <w:t xml:space="preserve"> </w:t>
      </w:r>
      <w:r w:rsidRPr="0093002B">
        <w:rPr>
          <w:rFonts w:ascii="GHEA Grapalat" w:hAnsi="GHEA Grapalat" w:cs="Sylfaen"/>
          <w:sz w:val="20"/>
          <w:szCs w:val="20"/>
          <w:lang w:val="pt-BR"/>
        </w:rPr>
        <w:t>ծավալաթերթ</w:t>
      </w:r>
      <w:r w:rsidRPr="0093002B">
        <w:rPr>
          <w:rFonts w:ascii="GHEA Grapalat" w:hAnsi="GHEA Grapalat"/>
          <w:sz w:val="20"/>
          <w:szCs w:val="20"/>
          <w:lang w:val="es-ES"/>
        </w:rPr>
        <w:t>-</w:t>
      </w:r>
      <w:r w:rsidRPr="0093002B">
        <w:rPr>
          <w:rFonts w:ascii="GHEA Grapalat" w:hAnsi="GHEA Grapalat" w:cs="Sylfaen"/>
          <w:sz w:val="20"/>
          <w:szCs w:val="20"/>
          <w:lang w:val="pt-BR"/>
        </w:rPr>
        <w:t>նախահաշվով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lang w:val="es-ES"/>
        </w:rPr>
        <w:t xml:space="preserve"> </w:t>
      </w:r>
      <w:r w:rsidRPr="00AA3E80">
        <w:rPr>
          <w:rFonts w:ascii="GHEA Grapalat" w:hAnsi="GHEA Grapalat"/>
          <w:i/>
          <w:sz w:val="20"/>
          <w:szCs w:val="20"/>
          <w:lang w:val="af-ZA"/>
        </w:rPr>
        <w:t xml:space="preserve">ՄՅԱՍՆԻԿՅԱՆԻ ԱՐԱՅԻ ԱՆՎԱՆ ՄԻՋՆԱԿԱՐԳ ԴՊՐՈՑ </w:t>
      </w:r>
      <w:r w:rsidRPr="00AA3E80">
        <w:rPr>
          <w:rFonts w:ascii="GHEA Grapalat" w:hAnsi="GHEA Grapalat"/>
          <w:sz w:val="20"/>
          <w:szCs w:val="20"/>
          <w:lang w:val="af-ZA"/>
        </w:rPr>
        <w:t>ՊՈԱԿ</w:t>
      </w:r>
      <w:r w:rsidRPr="00AA3E80">
        <w:rPr>
          <w:rFonts w:ascii="GHEA Grapalat" w:hAnsi="GHEA Grapalat"/>
          <w:i/>
          <w:sz w:val="20"/>
          <w:szCs w:val="20"/>
          <w:lang w:val="af-ZA"/>
        </w:rPr>
        <w:t>-</w:t>
      </w:r>
      <w:r w:rsidRPr="00AA3E80">
        <w:rPr>
          <w:rFonts w:ascii="GHEA Grapalat" w:hAnsi="GHEA Grapalat"/>
          <w:i/>
          <w:sz w:val="20"/>
          <w:szCs w:val="20"/>
          <w:lang w:val="ru-RU"/>
        </w:rPr>
        <w:t>ի</w:t>
      </w:r>
      <w:r w:rsidRPr="00AA3E80">
        <w:rPr>
          <w:rFonts w:ascii="GHEA Grapalat" w:hAnsi="GHEA Grapalat"/>
          <w:sz w:val="20"/>
          <w:szCs w:val="20"/>
          <w:lang w:val="hy-AM"/>
        </w:rPr>
        <w:t xml:space="preserve"> </w:t>
      </w:r>
      <w:proofErr w:type="spellStart"/>
      <w:r>
        <w:rPr>
          <w:rFonts w:ascii="GHEA Grapalat" w:hAnsi="GHEA Grapalat"/>
          <w:sz w:val="20"/>
          <w:szCs w:val="20"/>
          <w:lang w:val="ru-RU"/>
        </w:rPr>
        <w:t>մասնաշենքի</w:t>
      </w:r>
      <w:proofErr w:type="spellEnd"/>
      <w:r w:rsidRPr="00AA3E80">
        <w:rPr>
          <w:rFonts w:ascii="GHEA Grapalat" w:hAnsi="GHEA Grapalat"/>
          <w:sz w:val="20"/>
          <w:szCs w:val="20"/>
          <w:lang w:val="es-ES"/>
        </w:rPr>
        <w:t xml:space="preserve"> </w:t>
      </w:r>
      <w:r w:rsidRPr="00AA3E80">
        <w:rPr>
          <w:rFonts w:ascii="GHEA Grapalat" w:hAnsi="GHEA Grapalat"/>
          <w:sz w:val="20"/>
          <w:szCs w:val="20"/>
          <w:lang w:val="hy-AM"/>
        </w:rPr>
        <w:t>տանիքի վերանորոգման աշխատանքներ</w:t>
      </w:r>
      <w:r>
        <w:rPr>
          <w:rFonts w:ascii="GHEA Grapalat" w:hAnsi="GHEA Grapalat"/>
          <w:sz w:val="20"/>
          <w:szCs w:val="20"/>
          <w:lang w:val="ru-RU"/>
        </w:rPr>
        <w:t>ը</w:t>
      </w:r>
      <w:r w:rsidRPr="00AA3E80">
        <w:rPr>
          <w:rFonts w:ascii="GHEA Grapalat" w:hAnsi="GHEA Grapalat"/>
          <w:sz w:val="18"/>
          <w:szCs w:val="18"/>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pt-BR"/>
        </w:rPr>
        <w:t>այսուհետ</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աշխատանք</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Պատվիրատուն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վարձատրել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Pr="0093002B">
        <w:rPr>
          <w:rFonts w:ascii="GHEA Grapalat" w:hAnsi="GHEA Grapalat" w:cs="Sylfaen"/>
          <w:b/>
          <w:lang w:val="hy-AM"/>
        </w:rPr>
        <w:t>«</w:t>
      </w:r>
      <w:r w:rsidRPr="00E3021E">
        <w:rPr>
          <w:rFonts w:ascii="GHEA Grapalat" w:hAnsi="GHEA Grapalat" w:cs="Sylfaen"/>
          <w:b/>
          <w:bCs/>
          <w:sz w:val="20"/>
          <w:szCs w:val="28"/>
          <w:lang w:val="hy-AM"/>
        </w:rPr>
        <w:t>ԱՄՄՄԴ</w:t>
      </w:r>
      <w:r w:rsidRPr="00DE1AA4">
        <w:rPr>
          <w:rFonts w:ascii="GHEA Grapalat" w:hAnsi="GHEA Grapalat" w:cs="Sylfaen"/>
          <w:b/>
          <w:bCs/>
          <w:sz w:val="20"/>
          <w:szCs w:val="28"/>
          <w:lang w:val="pt-BR"/>
        </w:rPr>
        <w:t xml:space="preserve">- </w:t>
      </w:r>
      <w:r w:rsidRPr="00E3021E">
        <w:rPr>
          <w:rFonts w:ascii="GHEA Grapalat" w:hAnsi="GHEA Grapalat" w:cs="Sylfaen"/>
          <w:b/>
          <w:bCs/>
          <w:sz w:val="20"/>
          <w:szCs w:val="28"/>
          <w:lang w:val="hy-AM"/>
        </w:rPr>
        <w:t>ՀԲՄ</w:t>
      </w:r>
      <w:r w:rsidRPr="00E3021E">
        <w:rPr>
          <w:rFonts w:ascii="GHEA Grapalat" w:hAnsi="GHEA Grapalat" w:cs="Sylfaen"/>
          <w:b/>
          <w:bCs/>
          <w:szCs w:val="28"/>
          <w:lang w:val="hy-AM"/>
        </w:rPr>
        <w:t>ԱՇ</w:t>
      </w:r>
      <w:r w:rsidRPr="00E3021E">
        <w:rPr>
          <w:rFonts w:ascii="GHEA Grapalat" w:hAnsi="GHEA Grapalat" w:cs="Sylfaen"/>
          <w:b/>
          <w:bCs/>
          <w:sz w:val="20"/>
          <w:szCs w:val="28"/>
          <w:lang w:val="hy-AM"/>
        </w:rPr>
        <w:t>ՁԲ</w:t>
      </w:r>
      <w:r w:rsidRPr="00DE1AA4">
        <w:rPr>
          <w:rFonts w:ascii="GHEA Grapalat" w:hAnsi="GHEA Grapalat" w:cs="Sylfaen"/>
          <w:b/>
          <w:bCs/>
          <w:sz w:val="20"/>
          <w:szCs w:val="28"/>
          <w:lang w:val="pt-BR"/>
        </w:rPr>
        <w:t xml:space="preserve"> -2024/01</w:t>
      </w:r>
      <w:r w:rsidRPr="00DE1AA4">
        <w:rPr>
          <w:rFonts w:ascii="GHEA Grapalat" w:hAnsi="GHEA Grapalat" w:cs="Sylfaen"/>
          <w:sz w:val="20"/>
          <w:szCs w:val="28"/>
          <w:lang w:val="pt-BR"/>
        </w:rPr>
        <w:t xml:space="preserve"> </w:t>
      </w:r>
      <w:r w:rsidRPr="0093002B">
        <w:rPr>
          <w:rFonts w:ascii="GHEA Grapalat" w:hAnsi="GHEA Grapalat" w:cs="Sylfaen"/>
          <w:b/>
          <w:lang w:val="hy-AM"/>
        </w:rPr>
        <w:t>»</w:t>
      </w:r>
      <w:r>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Pr>
          <w:rFonts w:ascii="GHEA Grapalat" w:hAnsi="GHEA Grapalat" w:cs="Sylfaen"/>
          <w:sz w:val="20"/>
          <w:lang w:val="hy-AM"/>
        </w:rPr>
        <w:t xml:space="preserve">նախագծային փաստաթղթերով </w:t>
      </w:r>
      <w:r w:rsidRPr="00AD3BB8">
        <w:rPr>
          <w:rFonts w:ascii="GHEA Grapalat" w:hAnsi="GHEA Grapalat" w:cs="Sylfaen"/>
          <w:sz w:val="20"/>
          <w:lang w:val="hy-AM"/>
        </w:rPr>
        <w:t>սահմանված</w:t>
      </w:r>
      <w:r w:rsidRPr="005C4D07">
        <w:rPr>
          <w:rFonts w:ascii="GHEA Grapalat" w:hAnsi="GHEA Grapalat" w:cs="Sylfaen"/>
          <w:sz w:val="20"/>
          <w:lang w:val="af-ZA"/>
        </w:rPr>
        <w:t xml:space="preserve"> </w:t>
      </w:r>
      <w:r w:rsidRPr="00AD3B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AD3B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AD3BB8">
        <w:rPr>
          <w:rFonts w:ascii="GHEA Grapalat" w:hAnsi="GHEA Grapalat" w:cs="Sylfaen"/>
          <w:sz w:val="20"/>
          <w:lang w:val="hy-AM"/>
        </w:rPr>
        <w:t>և</w:t>
      </w:r>
      <w:r w:rsidRPr="005C4D07">
        <w:rPr>
          <w:rFonts w:ascii="GHEA Grapalat" w:hAnsi="GHEA Grapalat" w:cs="Sylfaen"/>
          <w:sz w:val="20"/>
          <w:lang w:val="af-ZA"/>
        </w:rPr>
        <w:t xml:space="preserve"> </w:t>
      </w:r>
      <w:r w:rsidRPr="00AD3B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AD3B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AD3B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AD3B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AD3BB8">
        <w:rPr>
          <w:rFonts w:ascii="GHEA Grapalat" w:hAnsi="GHEA Grapalat" w:cs="Sylfaen"/>
          <w:sz w:val="20"/>
          <w:lang w:val="hy-AM"/>
        </w:rPr>
        <w:t>նյութերի</w:t>
      </w:r>
      <w:r w:rsidRPr="005C4D07">
        <w:rPr>
          <w:rFonts w:ascii="GHEA Grapalat" w:hAnsi="GHEA Grapalat" w:cs="Sylfaen"/>
          <w:sz w:val="20"/>
          <w:lang w:val="af-ZA"/>
        </w:rPr>
        <w:t xml:space="preserve"> </w:t>
      </w:r>
      <w:r w:rsidRPr="00AD3BB8">
        <w:rPr>
          <w:rFonts w:ascii="GHEA Grapalat" w:hAnsi="GHEA Grapalat" w:cs="Sylfaen"/>
          <w:sz w:val="20"/>
          <w:lang w:val="hy-AM"/>
        </w:rPr>
        <w:t>և</w:t>
      </w:r>
      <w:r w:rsidRPr="005C4D07">
        <w:rPr>
          <w:rFonts w:ascii="GHEA Grapalat" w:hAnsi="GHEA Grapalat" w:cs="Sylfaen"/>
          <w:sz w:val="20"/>
          <w:lang w:val="af-ZA"/>
        </w:rPr>
        <w:t xml:space="preserve"> (</w:t>
      </w:r>
      <w:r w:rsidRPr="00AD3BB8">
        <w:rPr>
          <w:rFonts w:ascii="GHEA Grapalat" w:hAnsi="GHEA Grapalat" w:cs="Sylfaen"/>
          <w:sz w:val="20"/>
          <w:lang w:val="hy-AM"/>
        </w:rPr>
        <w:t>կամ</w:t>
      </w:r>
      <w:r w:rsidRPr="005C4D07">
        <w:rPr>
          <w:rFonts w:ascii="GHEA Grapalat" w:hAnsi="GHEA Grapalat" w:cs="Sylfaen"/>
          <w:sz w:val="20"/>
          <w:lang w:val="af-ZA"/>
        </w:rPr>
        <w:t xml:space="preserve">) </w:t>
      </w:r>
      <w:r w:rsidRPr="00AD3BB8">
        <w:rPr>
          <w:rFonts w:ascii="GHEA Grapalat" w:hAnsi="GHEA Grapalat" w:cs="Sylfaen"/>
          <w:sz w:val="20"/>
          <w:lang w:val="hy-AM"/>
        </w:rPr>
        <w:t>սարքերի</w:t>
      </w:r>
      <w:r w:rsidRPr="005C4D07">
        <w:rPr>
          <w:rFonts w:ascii="GHEA Grapalat" w:hAnsi="GHEA Grapalat" w:cs="Sylfaen"/>
          <w:sz w:val="20"/>
          <w:lang w:val="af-ZA"/>
        </w:rPr>
        <w:t xml:space="preserve"> </w:t>
      </w:r>
      <w:r w:rsidRPr="00AD3BB8">
        <w:rPr>
          <w:rFonts w:ascii="GHEA Grapalat" w:hAnsi="GHEA Grapalat" w:cs="Sylfaen"/>
          <w:sz w:val="20"/>
          <w:lang w:val="hy-AM"/>
        </w:rPr>
        <w:t>ու</w:t>
      </w:r>
      <w:r w:rsidRPr="005C4D07">
        <w:rPr>
          <w:rFonts w:ascii="GHEA Grapalat" w:hAnsi="GHEA Grapalat" w:cs="Sylfaen"/>
          <w:sz w:val="20"/>
          <w:lang w:val="af-ZA"/>
        </w:rPr>
        <w:t xml:space="preserve"> </w:t>
      </w:r>
      <w:r w:rsidRPr="00AD3B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AD3B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AD3B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AD3BB8">
        <w:rPr>
          <w:rFonts w:ascii="GHEA Grapalat" w:hAnsi="GHEA Grapalat" w:cs="Sylfaen"/>
          <w:sz w:val="20"/>
          <w:lang w:val="hy-AM"/>
        </w:rPr>
        <w:t>մասին</w:t>
      </w:r>
      <w:r>
        <w:rPr>
          <w:rFonts w:ascii="GHEA Grapalat" w:hAnsi="GHEA Grapalat" w:cs="Sylfaen"/>
          <w:sz w:val="20"/>
          <w:lang w:val="hy-AM"/>
        </w:rPr>
        <w:t xml:space="preserve"> հավաստումը</w:t>
      </w:r>
      <w:r w:rsidRPr="00AD3BB8">
        <w:rPr>
          <w:rFonts w:ascii="GHEA Grapalat" w:hAnsi="GHEA Grapalat" w:cs="Sylfaen"/>
          <w:sz w:val="20"/>
          <w:lang w:val="hy-AM"/>
        </w:rPr>
        <w:t>:</w:t>
      </w:r>
    </w:p>
    <w:p w14:paraId="70620E7D" w14:textId="77777777" w:rsidR="008E1DD0" w:rsidRPr="0093002B" w:rsidRDefault="008E1DD0" w:rsidP="008E1DD0">
      <w:pPr>
        <w:ind w:firstLine="708"/>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ins w:id="15" w:author="Sergey Shahnazaryan" w:date="2024-02-09T11:14:00Z">
        <w:r>
          <w:rPr>
            <w:rFonts w:ascii="GHEA Grapalat" w:hAnsi="GHEA Grapalat" w:cs="Sylfaen"/>
            <w:sz w:val="20"/>
            <w:szCs w:val="20"/>
            <w:lang w:val="hy-AM"/>
          </w:rPr>
          <w:t xml:space="preserve"> </w:t>
        </w:r>
      </w:ins>
      <w:del w:id="16" w:author="Sergey Shahnazaryan" w:date="2024-02-09T11:14:00Z">
        <w:r w:rsidRPr="0093002B" w:rsidDel="00AD0AD8">
          <w:rPr>
            <w:rFonts w:ascii="GHEA Grapalat" w:hAnsi="GHEA Grapalat" w:cs="Times Armenian"/>
            <w:sz w:val="20"/>
            <w:szCs w:val="20"/>
            <w:lang w:val="es-ES"/>
          </w:rPr>
          <w:delText xml:space="preserve">  </w:delText>
        </w:r>
      </w:del>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7CD2D7E7" w14:textId="4BB14F8B" w:rsidR="001D319D" w:rsidRPr="001D319D" w:rsidRDefault="008E1DD0" w:rsidP="008E1DD0">
      <w:pPr>
        <w:tabs>
          <w:tab w:val="left" w:pos="1134"/>
        </w:tabs>
        <w:ind w:firstLine="720"/>
        <w:jc w:val="both"/>
        <w:rPr>
          <w:rFonts w:ascii="GHEA Grapalat" w:hAnsi="GHEA Grapalat"/>
          <w:sz w:val="20"/>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Pr="0093002B">
        <w:rPr>
          <w:rFonts w:ascii="GHEA Grapalat" w:hAnsi="GHEA Grapalat" w:cs="Times Armenian"/>
          <w:lang w:val="es-ES"/>
        </w:rPr>
        <w:t xml:space="preserve">  </w:t>
      </w:r>
      <w:r>
        <w:rPr>
          <w:rFonts w:ascii="GHEA Grapalat" w:hAnsi="GHEA Grapalat" w:cs="Times Armenian"/>
          <w:lang w:val="es-ES"/>
        </w:rPr>
        <w:t xml:space="preserve">պայմանագրի կնքման պահից </w:t>
      </w:r>
      <w:r w:rsidR="00863DF7" w:rsidRPr="00863DF7">
        <w:rPr>
          <w:rFonts w:ascii="GHEA Grapalat" w:hAnsi="GHEA Grapalat" w:cs="Times Armenian"/>
          <w:u w:val="thick"/>
          <w:lang w:val="es-ES"/>
        </w:rPr>
        <w:t>30</w:t>
      </w:r>
      <w:r w:rsidR="00863DF7">
        <w:rPr>
          <w:rFonts w:ascii="GHEA Grapalat" w:hAnsi="GHEA Grapalat" w:cs="Times Armenian"/>
          <w:u w:val="thick"/>
          <w:lang w:val="es-ES"/>
        </w:rPr>
        <w:t xml:space="preserve"> օր</w:t>
      </w:r>
      <w:r w:rsidRPr="00FB1EC7">
        <w:rPr>
          <w:rFonts w:ascii="GHEA Grapalat" w:hAnsi="GHEA Grapalat" w:cs="Sylfaen"/>
          <w:sz w:val="20"/>
          <w:szCs w:val="20"/>
          <w:lang w:val="pt-BR"/>
        </w:rPr>
        <w:t xml:space="preserve"> </w:t>
      </w:r>
      <w:r w:rsidR="001D319D" w:rsidRPr="00FB1EC7">
        <w:rPr>
          <w:rFonts w:ascii="GHEA Grapalat" w:hAnsi="GHEA Grapalat" w:cs="Sylfaen"/>
          <w:sz w:val="20"/>
          <w:szCs w:val="20"/>
          <w:lang w:val="pt-BR"/>
        </w:rPr>
        <w:t>Պայմանագրով</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նախատեսված</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առանձին</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տեսակի</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աշխատանքների</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փուլերի</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և</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ծավալների</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կատարման</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ժամկետները</w:t>
      </w:r>
      <w:r w:rsidR="001D319D" w:rsidRPr="00FB1EC7">
        <w:rPr>
          <w:rFonts w:ascii="GHEA Grapalat" w:hAnsi="GHEA Grapalat" w:cs="Times Armenian"/>
          <w:sz w:val="20"/>
          <w:szCs w:val="20"/>
          <w:lang w:val="es-ES"/>
        </w:rPr>
        <w:t xml:space="preserve"> </w:t>
      </w:r>
      <w:r w:rsidR="001D319D">
        <w:rPr>
          <w:rFonts w:ascii="GHEA Grapalat" w:hAnsi="GHEA Grapalat" w:cs="Sylfaen"/>
          <w:sz w:val="20"/>
          <w:szCs w:val="20"/>
          <w:lang w:val="hy-AM"/>
        </w:rPr>
        <w:t>սահմանված են սույն պայմանագրի</w:t>
      </w:r>
      <w:r w:rsidR="001D319D">
        <w:rPr>
          <w:rFonts w:ascii="GHEA Grapalat" w:hAnsi="GHEA Grapalat" w:cs="Sylfaen"/>
          <w:sz w:val="20"/>
          <w:szCs w:val="20"/>
          <w:lang w:val="es-ES"/>
        </w:rPr>
        <w:t xml:space="preserve"> </w:t>
      </w:r>
      <w:r w:rsidR="001D319D">
        <w:rPr>
          <w:rFonts w:ascii="GHEA Grapalat" w:hAnsi="GHEA Grapalat" w:cs="Sylfaen"/>
          <w:sz w:val="20"/>
          <w:szCs w:val="20"/>
          <w:lang w:val="pt-BR"/>
        </w:rPr>
        <w:t>հ</w:t>
      </w:r>
      <w:r w:rsidR="001D319D" w:rsidRPr="00FB1EC7">
        <w:rPr>
          <w:rFonts w:ascii="GHEA Grapalat" w:hAnsi="GHEA Grapalat" w:cs="Sylfaen"/>
          <w:sz w:val="20"/>
          <w:szCs w:val="20"/>
          <w:lang w:val="pt-BR"/>
        </w:rPr>
        <w:t>ավելված</w:t>
      </w:r>
      <w:r w:rsidR="001D319D">
        <w:rPr>
          <w:rFonts w:ascii="GHEA Grapalat" w:hAnsi="GHEA Grapalat" w:cs="Sylfaen"/>
          <w:sz w:val="20"/>
          <w:szCs w:val="20"/>
          <w:lang w:val="es-ES"/>
        </w:rPr>
        <w:t xml:space="preserve"> </w:t>
      </w:r>
      <w:r w:rsidR="001D319D" w:rsidRPr="00FB1EC7">
        <w:rPr>
          <w:rFonts w:ascii="GHEA Grapalat" w:hAnsi="GHEA Grapalat" w:cs="Sylfaen"/>
          <w:sz w:val="20"/>
          <w:szCs w:val="20"/>
          <w:lang w:val="es-ES"/>
        </w:rPr>
        <w:t>2</w:t>
      </w:r>
      <w:r w:rsidR="001D319D">
        <w:rPr>
          <w:rFonts w:ascii="GHEA Grapalat" w:hAnsi="GHEA Grapalat" w:cs="Sylfaen"/>
          <w:sz w:val="20"/>
          <w:szCs w:val="20"/>
          <w:lang w:val="es-ES"/>
        </w:rPr>
        <w:t>-ում</w:t>
      </w:r>
      <w:r w:rsidR="001D319D" w:rsidRPr="00FB1EC7">
        <w:rPr>
          <w:rFonts w:ascii="GHEA Grapalat" w:hAnsi="GHEA Grapalat" w:cs="Times Armenian"/>
          <w:sz w:val="20"/>
          <w:szCs w:val="20"/>
          <w:lang w:val="es-ES"/>
        </w:rPr>
        <w:t xml:space="preserve"> </w:t>
      </w:r>
      <w:r w:rsidR="001D319D">
        <w:rPr>
          <w:rFonts w:ascii="GHEA Grapalat" w:hAnsi="GHEA Grapalat" w:cs="Times Armenian"/>
          <w:sz w:val="20"/>
          <w:szCs w:val="20"/>
          <w:lang w:val="hy-AM"/>
        </w:rPr>
        <w:t xml:space="preserve">ներկայացված </w:t>
      </w:r>
      <w:r w:rsidR="001D319D" w:rsidRPr="00FB1EC7">
        <w:rPr>
          <w:rFonts w:ascii="GHEA Grapalat" w:hAnsi="GHEA Grapalat" w:cs="Sylfaen"/>
          <w:sz w:val="20"/>
          <w:szCs w:val="20"/>
          <w:lang w:val="pt-BR"/>
        </w:rPr>
        <w:t>օրացուցային</w:t>
      </w:r>
      <w:r w:rsidR="001D319D" w:rsidRPr="00FB1EC7">
        <w:rPr>
          <w:rFonts w:ascii="GHEA Grapalat" w:hAnsi="GHEA Grapalat" w:cs="Times Armenian"/>
          <w:sz w:val="20"/>
          <w:szCs w:val="20"/>
          <w:lang w:val="es-ES"/>
        </w:rPr>
        <w:t xml:space="preserve"> </w:t>
      </w:r>
      <w:r w:rsidR="001D319D" w:rsidRPr="00FB1EC7">
        <w:rPr>
          <w:rFonts w:ascii="GHEA Grapalat" w:hAnsi="GHEA Grapalat" w:cs="Sylfaen"/>
          <w:sz w:val="20"/>
          <w:szCs w:val="20"/>
          <w:lang w:val="pt-BR"/>
        </w:rPr>
        <w:t>գրաֆիկով</w:t>
      </w:r>
    </w:p>
    <w:p w14:paraId="3FB1BAEB" w14:textId="77777777" w:rsidR="00F02279" w:rsidRPr="00E6597C" w:rsidRDefault="00F02279" w:rsidP="00F02279">
      <w:pPr>
        <w:ind w:firstLine="720"/>
        <w:jc w:val="both"/>
        <w:rPr>
          <w:rFonts w:ascii="GHEA Grapalat" w:hAnsi="GHEA Grapalat" w:cs="Sylfaen"/>
          <w:sz w:val="20"/>
          <w:lang w:val="hy-AM"/>
        </w:rPr>
      </w:pPr>
    </w:p>
    <w:p w14:paraId="205CA8E8" w14:textId="77777777" w:rsidR="001D319D" w:rsidRPr="00E6597C" w:rsidRDefault="001D319D" w:rsidP="001D319D">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1DC89676" w14:textId="77777777" w:rsidR="001D319D" w:rsidRPr="00FB1EC7" w:rsidRDefault="001D319D" w:rsidP="001D319D">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կատարվում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Կապալառուի</w:t>
      </w:r>
      <w:r w:rsidRPr="00717204">
        <w:rPr>
          <w:rFonts w:ascii="GHEA Grapalat" w:hAnsi="GHEA Grapalat" w:cs="Sylfaen"/>
          <w:sz w:val="20"/>
          <w:szCs w:val="20"/>
          <w:lang w:val="pt-BR"/>
        </w:rPr>
        <w:t xml:space="preserve"> աշխատանքային և տեխնիկական ռեսուրսով, շինարարական նյութերով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717204">
        <w:rPr>
          <w:rFonts w:ascii="GHEA Grapalat" w:hAnsi="GHEA Grapalat" w:cs="Sylfaen"/>
          <w:sz w:val="20"/>
          <w:szCs w:val="20"/>
          <w:lang w:val="pt-BR"/>
        </w:rPr>
        <w:t xml:space="preserve">։ </w:t>
      </w:r>
    </w:p>
    <w:p w14:paraId="3340FFF7"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FA86B10" w14:textId="77777777" w:rsidR="001D319D" w:rsidRPr="00E6597C" w:rsidRDefault="001D319D" w:rsidP="001D319D">
      <w:pPr>
        <w:tabs>
          <w:tab w:val="left" w:pos="1276"/>
        </w:tabs>
        <w:ind w:firstLine="720"/>
        <w:jc w:val="both"/>
        <w:rPr>
          <w:rFonts w:ascii="GHEA Grapalat" w:hAnsi="GHEA Grapalat"/>
          <w:b/>
          <w:i/>
          <w:sz w:val="20"/>
          <w:szCs w:val="20"/>
          <w:lang w:val="es-ES"/>
        </w:rPr>
      </w:pPr>
    </w:p>
    <w:p w14:paraId="5B2037D3" w14:textId="77777777" w:rsidR="001D319D" w:rsidRPr="00E6597C" w:rsidRDefault="001D319D" w:rsidP="001D319D">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7E0A92E2" w14:textId="77777777" w:rsidR="001D319D" w:rsidRPr="00E6597C" w:rsidRDefault="001D319D" w:rsidP="001D319D">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76B1E441"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218E9112"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756011F6"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19E13F1"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286FA48C"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5E0857D7"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011EB54E" w14:textId="77777777" w:rsidR="001D319D" w:rsidRPr="00E6597C" w:rsidRDefault="001D319D" w:rsidP="001D319D">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Pr="009F5C16">
        <w:rPr>
          <w:rFonts w:ascii="GHEA Grapalat" w:hAnsi="GHEA Grapalat" w:cs="Times Armenian"/>
          <w:sz w:val="20"/>
          <w:szCs w:val="20"/>
          <w:lang w:val="hy-AM"/>
        </w:rPr>
        <w:t>սույն պայմանագրի 1.1 կամ 1.2 կետով</w:t>
      </w:r>
      <w:r w:rsidRPr="00E6597C">
        <w:rPr>
          <w:rFonts w:ascii="GHEA Grapalat" w:hAnsi="GHEA Grapalat" w:cs="Sylfaen"/>
          <w:sz w:val="20"/>
          <w:szCs w:val="20"/>
          <w:lang w:val="pt-BR"/>
        </w:rPr>
        <w:t xml:space="preserve"> 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21E1335"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26D38FA1"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D39DB62"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4FA21029" w14:textId="77777777" w:rsidR="001D319D" w:rsidRPr="00E6597C" w:rsidRDefault="001D319D" w:rsidP="001D319D">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1752D704" w14:textId="77777777" w:rsidR="001D319D" w:rsidRPr="00E6597C" w:rsidRDefault="001D319D" w:rsidP="001D319D">
      <w:pPr>
        <w:tabs>
          <w:tab w:val="left" w:pos="1276"/>
        </w:tabs>
        <w:ind w:firstLine="720"/>
        <w:jc w:val="both"/>
        <w:rPr>
          <w:rFonts w:ascii="GHEA Grapalat" w:hAnsi="GHEA Grapalat"/>
          <w:b/>
          <w:i/>
          <w:sz w:val="20"/>
          <w:szCs w:val="20"/>
          <w:lang w:val="es-ES"/>
        </w:rPr>
      </w:pPr>
    </w:p>
    <w:p w14:paraId="600F75A4" w14:textId="77777777" w:rsidR="001D319D" w:rsidRPr="00E6597C" w:rsidRDefault="001D319D" w:rsidP="001D319D">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4C20EF77" w14:textId="77777777" w:rsidR="001D319D" w:rsidRPr="00E6597C" w:rsidRDefault="001D319D" w:rsidP="001D319D">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268F8EBC" w14:textId="77777777" w:rsidR="001D319D" w:rsidRPr="00E6597C" w:rsidRDefault="001D319D" w:rsidP="001D319D">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6C63885A"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4172DE87" w14:textId="77777777" w:rsidR="001D319D" w:rsidRDefault="001D319D" w:rsidP="001D319D">
      <w:pPr>
        <w:tabs>
          <w:tab w:val="left" w:pos="1276"/>
        </w:tabs>
        <w:ind w:firstLine="720"/>
        <w:jc w:val="both"/>
        <w:rPr>
          <w:ins w:id="17"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6ECFC85E" w14:textId="77777777" w:rsidR="001D319D" w:rsidRDefault="001D319D" w:rsidP="001D319D">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3446AA7F" w14:textId="77777777" w:rsidR="001D319D" w:rsidRPr="007F0FB8" w:rsidRDefault="001D319D" w:rsidP="001D319D">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160796CB" w14:textId="77777777" w:rsidR="001D319D" w:rsidRPr="009F5C16" w:rsidRDefault="001D319D" w:rsidP="001D319D">
      <w:pPr>
        <w:tabs>
          <w:tab w:val="left" w:pos="1276"/>
        </w:tabs>
        <w:ind w:firstLine="720"/>
        <w:jc w:val="both"/>
        <w:rPr>
          <w:rFonts w:ascii="GHEA Grapalat" w:hAnsi="GHEA Grapalat" w:cs="Times Armenian"/>
          <w:sz w:val="20"/>
          <w:szCs w:val="20"/>
          <w:lang w:val="hy-AM"/>
        </w:rPr>
      </w:pPr>
    </w:p>
    <w:p w14:paraId="3C309641" w14:textId="77777777" w:rsidR="001D319D" w:rsidRPr="00E6597C" w:rsidRDefault="001D319D" w:rsidP="001D319D">
      <w:pPr>
        <w:tabs>
          <w:tab w:val="left" w:pos="1276"/>
        </w:tabs>
        <w:ind w:firstLine="720"/>
        <w:jc w:val="both"/>
        <w:rPr>
          <w:rFonts w:ascii="GHEA Grapalat" w:hAnsi="GHEA Grapalat"/>
          <w:b/>
          <w:i/>
          <w:lang w:val="es-ES"/>
        </w:rPr>
      </w:pPr>
    </w:p>
    <w:p w14:paraId="2F011168" w14:textId="77777777" w:rsidR="001D319D" w:rsidRPr="00E6597C" w:rsidRDefault="001D319D" w:rsidP="001D319D">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57059BCC"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0D36B2DC" w14:textId="77777777" w:rsidR="001D319D" w:rsidRPr="00E6597C" w:rsidRDefault="001D319D" w:rsidP="001D319D">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06785BEC" w14:textId="77777777" w:rsidR="001D319D" w:rsidRPr="00E6597C" w:rsidRDefault="001D319D" w:rsidP="001D319D">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526B1079" w14:textId="77777777" w:rsidR="001D319D" w:rsidRPr="00E6597C" w:rsidRDefault="001D319D" w:rsidP="001D319D">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063E472" w14:textId="77777777" w:rsidR="001D319D" w:rsidRPr="00FB1EC7" w:rsidRDefault="001D319D" w:rsidP="001D319D">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70 </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14:paraId="433FD83C" w14:textId="77777777" w:rsidR="001D319D" w:rsidRPr="00E6597C" w:rsidRDefault="001D319D" w:rsidP="001D319D">
      <w:pPr>
        <w:tabs>
          <w:tab w:val="left" w:pos="1276"/>
        </w:tabs>
        <w:ind w:firstLine="720"/>
        <w:jc w:val="both"/>
        <w:rPr>
          <w:rFonts w:ascii="GHEA Grapalat" w:hAnsi="GHEA Grapalat" w:cs="Times Armenian"/>
          <w:sz w:val="20"/>
          <w:szCs w:val="20"/>
          <w:lang w:val="es-ES"/>
        </w:rPr>
      </w:pPr>
    </w:p>
    <w:p w14:paraId="03574227" w14:textId="77777777" w:rsidR="001D319D" w:rsidRPr="00E6597C" w:rsidRDefault="001D319D" w:rsidP="001D319D">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4591892A" w14:textId="77777777" w:rsidR="001D319D"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lastRenderedPageBreak/>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14:paraId="7B47F688" w14:textId="77777777" w:rsidR="001D319D" w:rsidRDefault="001D319D" w:rsidP="001D319D">
      <w:pPr>
        <w:tabs>
          <w:tab w:val="left" w:pos="1276"/>
        </w:tabs>
        <w:ind w:firstLine="720"/>
        <w:jc w:val="both"/>
        <w:rPr>
          <w:ins w:id="18"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del w:id="19" w:author="Sergey Shahnazaryan" w:date="2024-02-09T13:52:00Z">
        <w:r w:rsidRPr="00717204" w:rsidDel="00E149D8">
          <w:rPr>
            <w:rFonts w:ascii="GHEA Grapalat" w:hAnsi="GHEA Grapalat" w:cs="Sylfaen"/>
            <w:sz w:val="20"/>
            <w:szCs w:val="20"/>
            <w:lang w:val="pt-BR"/>
          </w:rPr>
          <w:delText>։</w:delText>
        </w:r>
      </w:del>
      <w:ins w:id="20" w:author="Sergey Shahnazaryan" w:date="2024-02-09T13:52:00Z">
        <w:r>
          <w:rPr>
            <w:rFonts w:ascii="GHEA Grapalat" w:hAnsi="GHEA Grapalat" w:cs="Sylfaen"/>
            <w:sz w:val="20"/>
            <w:szCs w:val="20"/>
            <w:lang w:val="hy-AM"/>
          </w:rPr>
          <w:t>.</w:t>
        </w:r>
      </w:ins>
    </w:p>
    <w:p w14:paraId="12C9BD4A" w14:textId="77777777" w:rsidR="001D319D" w:rsidRPr="009C51BA" w:rsidRDefault="001D319D" w:rsidP="001D319D">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606F795A" w14:textId="77777777" w:rsidR="001D319D" w:rsidRPr="00E6597C" w:rsidDel="00E149D8" w:rsidRDefault="001D319D" w:rsidP="001D319D">
      <w:pPr>
        <w:tabs>
          <w:tab w:val="left" w:pos="1276"/>
        </w:tabs>
        <w:ind w:firstLine="720"/>
        <w:jc w:val="both"/>
        <w:rPr>
          <w:del w:id="21" w:author="Sergey Shahnazaryan" w:date="2024-02-09T13:52:00Z"/>
          <w:rFonts w:ascii="GHEA Grapalat" w:hAnsi="GHEA Grapalat"/>
          <w:sz w:val="20"/>
          <w:szCs w:val="20"/>
          <w:lang w:val="es-ES"/>
        </w:rPr>
      </w:pPr>
    </w:p>
    <w:p w14:paraId="2F8F57C0"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2926235D" w14:textId="77777777" w:rsidR="001D319D" w:rsidRPr="00E6597C" w:rsidRDefault="001D319D" w:rsidP="001D319D">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37276C9F"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E7ECE53"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61BE39B1"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59B818BC" w14:textId="5B275474" w:rsidR="001D319D" w:rsidRDefault="001D319D" w:rsidP="001D319D">
      <w:pPr>
        <w:tabs>
          <w:tab w:val="left" w:pos="1276"/>
        </w:tabs>
        <w:ind w:firstLine="720"/>
        <w:jc w:val="both"/>
        <w:rPr>
          <w:rFonts w:ascii="GHEA Grapalat" w:hAnsi="GHEA Grapalat" w:cs="Sylfaen"/>
          <w:sz w:val="20"/>
          <w:szCs w:val="20"/>
          <w:lang w:val="hy-AM"/>
        </w:rPr>
      </w:pPr>
      <w:r w:rsidRPr="00833263">
        <w:rPr>
          <w:rFonts w:ascii="GHEA Grapalat" w:hAnsi="GHEA Grapalat"/>
          <w:strike/>
          <w:sz w:val="20"/>
          <w:szCs w:val="20"/>
          <w:lang w:val="es-ES"/>
        </w:rPr>
        <w:t>3.4</w:t>
      </w:r>
      <w:r w:rsidRPr="00863DF7">
        <w:rPr>
          <w:rFonts w:ascii="GHEA Grapalat" w:hAnsi="GHEA Grapalat"/>
          <w:sz w:val="20"/>
          <w:szCs w:val="20"/>
          <w:lang w:val="es-ES"/>
        </w:rPr>
        <w:t>.9 Պ</w:t>
      </w:r>
      <w:r w:rsidRPr="00863DF7">
        <w:rPr>
          <w:rFonts w:ascii="GHEA Grapalat" w:hAnsi="GHEA Grapalat" w:cs="Sylfaen"/>
          <w:sz w:val="20"/>
          <w:szCs w:val="20"/>
          <w:lang w:val="hy-AM"/>
        </w:rPr>
        <w:t>այմանագրով</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երաշխիքային</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ժամկետ</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է</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սահմանվում</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Պատվիրատուի</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կողմից</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ողջ</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ծավալով</w:t>
      </w:r>
      <w:r w:rsidRPr="00863DF7">
        <w:rPr>
          <w:rFonts w:ascii="GHEA Grapalat" w:hAnsi="GHEA Grapalat" w:cs="Times Armenian"/>
          <w:sz w:val="20"/>
          <w:szCs w:val="20"/>
          <w:lang w:val="es-ES"/>
        </w:rPr>
        <w:t xml:space="preserve"> Ա</w:t>
      </w:r>
      <w:r w:rsidRPr="00863DF7">
        <w:rPr>
          <w:rFonts w:ascii="GHEA Grapalat" w:hAnsi="GHEA Grapalat" w:cs="Sylfaen"/>
          <w:sz w:val="20"/>
          <w:szCs w:val="20"/>
          <w:lang w:val="hy-AM"/>
        </w:rPr>
        <w:t>շխատանքն</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ընդունվելու</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օրվան</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հաջորդող</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օրվանից</w:t>
      </w:r>
      <w:r w:rsidRPr="00863DF7">
        <w:rPr>
          <w:rFonts w:ascii="GHEA Grapalat" w:hAnsi="GHEA Grapalat" w:cs="Times Armenian"/>
          <w:sz w:val="20"/>
          <w:szCs w:val="20"/>
          <w:lang w:val="es-ES"/>
        </w:rPr>
        <w:t xml:space="preserve"> </w:t>
      </w:r>
      <w:r w:rsidRPr="00863DF7">
        <w:rPr>
          <w:rFonts w:ascii="GHEA Grapalat" w:hAnsi="GHEA Grapalat" w:cs="Sylfaen"/>
          <w:sz w:val="20"/>
          <w:szCs w:val="20"/>
          <w:lang w:val="hy-AM"/>
        </w:rPr>
        <w:t>հաշված</w:t>
      </w:r>
      <w:r w:rsidRPr="00863DF7">
        <w:rPr>
          <w:rFonts w:ascii="GHEA Grapalat" w:hAnsi="GHEA Grapalat" w:cs="Sylfaen"/>
          <w:sz w:val="20"/>
          <w:szCs w:val="20"/>
          <w:lang w:val="es-ES"/>
        </w:rPr>
        <w:t xml:space="preserve"> </w:t>
      </w:r>
      <w:r w:rsidRPr="00863DF7">
        <w:rPr>
          <w:rFonts w:ascii="GHEA Grapalat" w:hAnsi="GHEA Grapalat" w:cs="Sylfaen"/>
          <w:sz w:val="20"/>
          <w:szCs w:val="20"/>
          <w:lang w:val="hy-AM"/>
        </w:rPr>
        <w:t xml:space="preserve">առնվազն 365 օրացուցային օր։ Եթե երաշխիքային ժամկետի ընթացքում ի հայտ են եկել </w:t>
      </w:r>
      <w:r w:rsidRPr="00863DF7">
        <w:rPr>
          <w:rFonts w:ascii="GHEA Grapalat" w:hAnsi="GHEA Grapalat"/>
          <w:sz w:val="20"/>
          <w:szCs w:val="20"/>
          <w:lang w:val="hy-AM"/>
        </w:rPr>
        <w:t xml:space="preserve">կատարված Աշխատանքի </w:t>
      </w:r>
      <w:r w:rsidRPr="00863DF7">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863DF7">
        <w:rPr>
          <w:rStyle w:val="af6"/>
          <w:rFonts w:ascii="GHEA Grapalat" w:hAnsi="GHEA Grapalat" w:cs="Sylfaen"/>
          <w:sz w:val="20"/>
          <w:szCs w:val="20"/>
          <w:lang w:val="hy-AM"/>
        </w:rPr>
        <w:footnoteReference w:id="21"/>
      </w:r>
    </w:p>
    <w:p w14:paraId="3CFC6201" w14:textId="77777777" w:rsidR="00863DF7" w:rsidRPr="00833263" w:rsidRDefault="00863DF7" w:rsidP="001D319D">
      <w:pPr>
        <w:tabs>
          <w:tab w:val="left" w:pos="1276"/>
        </w:tabs>
        <w:ind w:firstLine="720"/>
        <w:jc w:val="both"/>
        <w:rPr>
          <w:rFonts w:ascii="GHEA Grapalat" w:hAnsi="GHEA Grapalat" w:cs="Times Armenian"/>
          <w:strike/>
          <w:sz w:val="20"/>
          <w:szCs w:val="20"/>
          <w:lang w:val="hy-AM"/>
        </w:rPr>
      </w:pPr>
    </w:p>
    <w:p w14:paraId="0699D18C" w14:textId="77777777" w:rsidR="001D319D" w:rsidRPr="00FE6B1A" w:rsidRDefault="001D319D" w:rsidP="001D319D">
      <w:pPr>
        <w:tabs>
          <w:tab w:val="left" w:pos="1276"/>
        </w:tabs>
        <w:ind w:firstLine="720"/>
        <w:jc w:val="both"/>
        <w:rPr>
          <w:rFonts w:ascii="GHEA Grapalat" w:hAnsi="GHEA Grapalat" w:cs="Times Armenian"/>
          <w:color w:val="FF0000"/>
          <w:sz w:val="20"/>
          <w:szCs w:val="20"/>
          <w:lang w:val="es-ES"/>
        </w:rPr>
      </w:pPr>
      <w:r w:rsidRPr="00FE6B1A">
        <w:rPr>
          <w:rFonts w:ascii="GHEA Grapalat" w:hAnsi="GHEA Grapalat" w:cs="Times Armenian"/>
          <w:color w:val="FF0000"/>
          <w:sz w:val="20"/>
          <w:szCs w:val="20"/>
          <w:lang w:val="es-ES"/>
        </w:rPr>
        <w:t xml:space="preserve">3.4.10 </w:t>
      </w:r>
      <w:r w:rsidRPr="00FE6B1A">
        <w:rPr>
          <w:rFonts w:ascii="GHEA Grapalat" w:hAnsi="GHEA Grapalat" w:cs="Sylfaen"/>
          <w:color w:val="FF0000"/>
          <w:sz w:val="20"/>
          <w:szCs w:val="20"/>
          <w:lang w:val="hy-AM"/>
        </w:rPr>
        <w:t>Կապալի</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օբյեկտի</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դրա</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առանձին</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մասերի</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կոնստրուկցիաներ</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և</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այլն</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և</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 xml:space="preserve">օգտագործվելիք </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նյութերի</w:t>
      </w:r>
      <w:r w:rsidRPr="00FE6B1A">
        <w:rPr>
          <w:rFonts w:ascii="GHEA Grapalat" w:hAnsi="GHEA Grapalat" w:cs="Arial"/>
          <w:color w:val="FF0000"/>
          <w:sz w:val="20"/>
          <w:szCs w:val="20"/>
          <w:lang w:val="hy-AM"/>
        </w:rPr>
        <w:t xml:space="preserve"> և (կամ) սարքերի ու սարքավորումների տեխնիկական բնութագրերին և </w:t>
      </w:r>
      <w:r w:rsidRPr="00FE6B1A">
        <w:rPr>
          <w:rFonts w:ascii="GHEA Grapalat" w:hAnsi="GHEA Grapalat" w:cs="Sylfaen"/>
          <w:color w:val="FF0000"/>
          <w:sz w:val="20"/>
          <w:szCs w:val="20"/>
          <w:lang w:val="hy-AM"/>
        </w:rPr>
        <w:t>երաշխիքային</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ժամկետներին</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ներկայացվող</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նվազագույն</w:t>
      </w:r>
      <w:r w:rsidRPr="00FE6B1A">
        <w:rPr>
          <w:rFonts w:ascii="GHEA Grapalat" w:hAnsi="GHEA Grapalat" w:cs="Arial"/>
          <w:color w:val="FF0000"/>
          <w:sz w:val="20"/>
          <w:szCs w:val="20"/>
          <w:lang w:val="hy-AM"/>
        </w:rPr>
        <w:t xml:space="preserve"> </w:t>
      </w:r>
      <w:r w:rsidRPr="00FE6B1A">
        <w:rPr>
          <w:rFonts w:ascii="GHEA Grapalat" w:hAnsi="GHEA Grapalat" w:cs="Sylfaen"/>
          <w:color w:val="FF0000"/>
          <w:sz w:val="20"/>
          <w:szCs w:val="20"/>
          <w:lang w:val="hy-AM"/>
        </w:rPr>
        <w:t>պահանջները</w:t>
      </w:r>
      <w:r w:rsidRPr="00FE6B1A">
        <w:rPr>
          <w:rFonts w:ascii="GHEA Grapalat" w:hAnsi="GHEA Grapalat" w:cs="Times Armenian"/>
          <w:color w:val="FF0000"/>
          <w:sz w:val="20"/>
          <w:szCs w:val="20"/>
          <w:lang w:val="es-ES"/>
        </w:rPr>
        <w:t xml:space="preserve"> </w:t>
      </w:r>
      <w:r w:rsidRPr="00FE6B1A">
        <w:rPr>
          <w:rFonts w:ascii="GHEA Grapalat" w:hAnsi="GHEA Grapalat" w:cs="Sylfaen"/>
          <w:color w:val="FF0000"/>
          <w:sz w:val="20"/>
          <w:szCs w:val="20"/>
          <w:lang w:val="pt-BR"/>
        </w:rPr>
        <w:t>ներկայացված</w:t>
      </w:r>
      <w:r w:rsidRPr="00FE6B1A">
        <w:rPr>
          <w:rFonts w:ascii="GHEA Grapalat" w:hAnsi="GHEA Grapalat" w:cs="Times Armenian"/>
          <w:color w:val="FF0000"/>
          <w:sz w:val="20"/>
          <w:szCs w:val="20"/>
          <w:lang w:val="es-ES"/>
        </w:rPr>
        <w:t xml:space="preserve"> </w:t>
      </w:r>
      <w:r w:rsidRPr="00FE6B1A">
        <w:rPr>
          <w:rFonts w:ascii="GHEA Grapalat" w:hAnsi="GHEA Grapalat" w:cs="Sylfaen"/>
          <w:color w:val="FF0000"/>
          <w:sz w:val="20"/>
          <w:szCs w:val="20"/>
          <w:lang w:val="pt-BR"/>
        </w:rPr>
        <w:t>են</w:t>
      </w:r>
      <w:r w:rsidRPr="00FE6B1A">
        <w:rPr>
          <w:rFonts w:ascii="GHEA Grapalat" w:hAnsi="GHEA Grapalat" w:cs="Times Armenian"/>
          <w:color w:val="FF0000"/>
          <w:sz w:val="20"/>
          <w:szCs w:val="20"/>
          <w:lang w:val="es-ES"/>
        </w:rPr>
        <w:t xml:space="preserve"> </w:t>
      </w:r>
      <w:r w:rsidRPr="00FE6B1A">
        <w:rPr>
          <w:rFonts w:ascii="GHEA Grapalat" w:hAnsi="GHEA Grapalat" w:cs="Sylfaen"/>
          <w:color w:val="FF0000"/>
          <w:sz w:val="20"/>
          <w:szCs w:val="20"/>
          <w:lang w:val="pt-BR"/>
        </w:rPr>
        <w:t>պայմանագրի</w:t>
      </w:r>
      <w:r w:rsidRPr="00FE6B1A">
        <w:rPr>
          <w:rFonts w:ascii="GHEA Grapalat" w:hAnsi="GHEA Grapalat" w:cs="Times Armenian"/>
          <w:color w:val="FF0000"/>
          <w:sz w:val="20"/>
          <w:szCs w:val="20"/>
          <w:lang w:val="es-ES"/>
        </w:rPr>
        <w:t xml:space="preserve"> N – </w:t>
      </w:r>
      <w:r w:rsidRPr="00FE6B1A">
        <w:rPr>
          <w:rFonts w:ascii="GHEA Grapalat" w:hAnsi="GHEA Grapalat" w:cs="Sylfaen"/>
          <w:color w:val="FF0000"/>
          <w:sz w:val="20"/>
          <w:szCs w:val="20"/>
          <w:lang w:val="pt-BR"/>
        </w:rPr>
        <w:t>Հավելվածում:</w:t>
      </w:r>
      <w:r w:rsidRPr="00FE6B1A">
        <w:rPr>
          <w:rStyle w:val="af6"/>
          <w:rFonts w:ascii="GHEA Grapalat" w:hAnsi="GHEA Grapalat" w:cs="Sylfaen"/>
          <w:color w:val="FF0000"/>
          <w:sz w:val="20"/>
          <w:szCs w:val="20"/>
          <w:lang w:val="pt-BR"/>
        </w:rPr>
        <w:footnoteReference w:id="22"/>
      </w:r>
      <w:r w:rsidRPr="00FE6B1A">
        <w:rPr>
          <w:rFonts w:ascii="GHEA Grapalat" w:hAnsi="GHEA Grapalat" w:cs="Times Armenian"/>
          <w:color w:val="FF0000"/>
          <w:sz w:val="20"/>
          <w:szCs w:val="20"/>
          <w:lang w:val="es-ES"/>
        </w:rPr>
        <w:t xml:space="preserve"> </w:t>
      </w:r>
    </w:p>
    <w:p w14:paraId="560894E4" w14:textId="77777777" w:rsidR="001D319D" w:rsidRPr="00E6597C" w:rsidRDefault="001D319D" w:rsidP="001D319D">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2244CF0A" w14:textId="77777777" w:rsidR="001D319D" w:rsidRPr="00E6597C" w:rsidRDefault="001D319D" w:rsidP="001D319D">
      <w:pPr>
        <w:tabs>
          <w:tab w:val="left" w:pos="1276"/>
        </w:tabs>
        <w:ind w:firstLine="720"/>
        <w:jc w:val="both"/>
        <w:rPr>
          <w:rFonts w:ascii="GHEA Grapalat" w:hAnsi="GHEA Grapalat" w:cs="Sylfaen"/>
          <w:sz w:val="16"/>
          <w:szCs w:val="16"/>
          <w:u w:val="single"/>
          <w:lang w:val="es-ES"/>
        </w:rPr>
      </w:pPr>
    </w:p>
    <w:p w14:paraId="44C76ECD" w14:textId="77777777" w:rsidR="001D319D" w:rsidRPr="00E6597C" w:rsidRDefault="001D319D" w:rsidP="001D319D">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31F282D8" w14:textId="77777777" w:rsidR="001D319D" w:rsidRDefault="001D319D" w:rsidP="001D319D">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3F92602D" w14:textId="77777777" w:rsidR="001D319D" w:rsidRDefault="001D319D" w:rsidP="001D319D">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6"/>
          <w:rFonts w:ascii="GHEA Grapalat" w:hAnsi="GHEA Grapalat"/>
          <w:sz w:val="20"/>
          <w:lang w:val="hy-AM"/>
        </w:rPr>
        <w:footnoteReference w:id="23"/>
      </w:r>
    </w:p>
    <w:p w14:paraId="6D8071AA" w14:textId="77777777" w:rsidR="001D319D" w:rsidRPr="00E6597C" w:rsidRDefault="001D319D" w:rsidP="001D319D">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7395865C" w14:textId="77777777" w:rsidR="001D319D" w:rsidRPr="00E6597C" w:rsidRDefault="001D319D" w:rsidP="001D319D">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A505E26" w14:textId="77777777" w:rsidR="001D319D" w:rsidRPr="00E6597C" w:rsidRDefault="001D319D" w:rsidP="001D319D">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0838B2D9" w14:textId="77777777" w:rsidR="001D319D" w:rsidRPr="00E6597C" w:rsidRDefault="001D319D" w:rsidP="001D319D">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0231D68C" w14:textId="77777777" w:rsidR="001D319D" w:rsidRPr="00E6597C" w:rsidRDefault="001D319D" w:rsidP="001D319D">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D0076AD" w14:textId="77777777" w:rsidR="001D319D" w:rsidRPr="00E6597C" w:rsidRDefault="001D319D" w:rsidP="001D319D">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25D59F12" w14:textId="77777777" w:rsidR="001D319D" w:rsidRPr="00E6597C" w:rsidRDefault="001D319D" w:rsidP="001D319D">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0F444651" w14:textId="77777777" w:rsidR="001D319D" w:rsidRPr="00E6597C" w:rsidRDefault="001D319D" w:rsidP="001D319D">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494A3D8F" w14:textId="77777777" w:rsidR="001D319D" w:rsidRPr="00E6597C" w:rsidRDefault="001D319D" w:rsidP="001D319D">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40287044" w14:textId="77777777" w:rsidR="001D319D" w:rsidRPr="00E6597C" w:rsidRDefault="001D319D" w:rsidP="001D319D">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6A67A7F5" w14:textId="77777777" w:rsidR="001D319D" w:rsidRPr="00E6597C" w:rsidRDefault="001D319D" w:rsidP="001D319D">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25A3583E" w14:textId="77777777" w:rsidR="001D319D" w:rsidRPr="00E6597C" w:rsidRDefault="001D319D" w:rsidP="001D319D">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7D0E21" w14:textId="77777777" w:rsidR="001D319D" w:rsidRPr="00E6597C" w:rsidRDefault="001D319D" w:rsidP="001D319D">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693C608" w14:textId="77777777" w:rsidR="001D319D" w:rsidRPr="00E6597C" w:rsidRDefault="001D319D" w:rsidP="001D319D">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6E20E3AA" w14:textId="77777777" w:rsidR="001D319D" w:rsidRPr="00E6597C" w:rsidRDefault="001D319D" w:rsidP="001D319D">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7ECAEAE3" w14:textId="77777777" w:rsidR="001D319D" w:rsidRPr="00E6597C" w:rsidRDefault="001D319D" w:rsidP="001D319D">
      <w:pPr>
        <w:tabs>
          <w:tab w:val="left" w:pos="1276"/>
        </w:tabs>
        <w:ind w:firstLine="720"/>
        <w:jc w:val="both"/>
        <w:rPr>
          <w:rFonts w:ascii="GHEA Grapalat" w:hAnsi="GHEA Grapalat"/>
          <w:lang w:val="hy-AM"/>
        </w:rPr>
      </w:pPr>
    </w:p>
    <w:p w14:paraId="49A209AA" w14:textId="77777777" w:rsidR="001D319D" w:rsidRPr="00E6597C" w:rsidRDefault="001D319D" w:rsidP="001D319D">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68599AB1" w14:textId="77777777" w:rsidR="001D319D" w:rsidRPr="00E6597C" w:rsidRDefault="001D319D" w:rsidP="001D319D">
      <w:pPr>
        <w:tabs>
          <w:tab w:val="left" w:pos="1276"/>
        </w:tabs>
        <w:ind w:firstLine="720"/>
        <w:jc w:val="both"/>
        <w:rPr>
          <w:rFonts w:ascii="GHEA Grapalat" w:hAnsi="GHEA Grapalat"/>
          <w:sz w:val="20"/>
          <w:szCs w:val="20"/>
          <w:lang w:val="hy-AM"/>
        </w:rPr>
      </w:pPr>
    </w:p>
    <w:p w14:paraId="509073A2"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50B0E6F1"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2D988444"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4F1700F0" w14:textId="77777777" w:rsidR="001D319D" w:rsidRPr="00FF75B6"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Pr>
          <w:rStyle w:val="af6"/>
          <w:rFonts w:ascii="GHEA Grapalat" w:hAnsi="GHEA Grapalat" w:cs="Sylfaen"/>
          <w:sz w:val="20"/>
          <w:szCs w:val="20"/>
          <w:lang w:val="hy-AM"/>
        </w:rPr>
        <w:footnoteReference w:id="24"/>
      </w:r>
    </w:p>
    <w:p w14:paraId="408BE808" w14:textId="77777777" w:rsidR="001D319D" w:rsidRPr="00833263" w:rsidRDefault="001D319D" w:rsidP="001D319D">
      <w:pPr>
        <w:tabs>
          <w:tab w:val="left" w:pos="1276"/>
        </w:tabs>
        <w:ind w:firstLine="720"/>
        <w:jc w:val="both"/>
        <w:rPr>
          <w:rFonts w:ascii="GHEA Grapalat" w:hAnsi="GHEA Grapalat" w:cs="Times Armenian"/>
          <w:strike/>
          <w:sz w:val="20"/>
          <w:szCs w:val="20"/>
          <w:lang w:val="hy-AM"/>
        </w:rPr>
      </w:pPr>
      <w:r w:rsidRPr="00833263">
        <w:rPr>
          <w:rFonts w:ascii="GHEA Grapalat" w:hAnsi="GHEA Grapalat"/>
          <w:strike/>
          <w:sz w:val="20"/>
          <w:szCs w:val="20"/>
          <w:lang w:val="hy-AM"/>
        </w:rPr>
        <w:t xml:space="preserve">5.1.1 </w:t>
      </w:r>
      <w:r w:rsidRPr="00833263">
        <w:rPr>
          <w:rFonts w:ascii="GHEA Grapalat" w:hAnsi="GHEA Grapalat" w:cs="Sylfaen"/>
          <w:strike/>
          <w:sz w:val="20"/>
          <w:szCs w:val="20"/>
          <w:lang w:val="hy-AM"/>
        </w:rPr>
        <w:t>Պայմանագրի</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գնից</w:t>
      </w:r>
      <w:r w:rsidRPr="00833263">
        <w:rPr>
          <w:rFonts w:ascii="GHEA Grapalat" w:hAnsi="GHEA Grapalat" w:cs="Times Armenian"/>
          <w:strike/>
          <w:sz w:val="20"/>
          <w:szCs w:val="20"/>
          <w:lang w:val="hy-AM"/>
        </w:rPr>
        <w:t xml:space="preserve">` մինչև ----------- (--------------------------) </w:t>
      </w:r>
      <w:r w:rsidRPr="00833263">
        <w:rPr>
          <w:rFonts w:ascii="GHEA Grapalat" w:hAnsi="GHEA Grapalat" w:cs="Sylfaen"/>
          <w:strike/>
          <w:sz w:val="20"/>
          <w:szCs w:val="20"/>
          <w:lang w:val="hy-AM"/>
        </w:rPr>
        <w:t>ՀՀ</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դրամը</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Պատվիրատուն</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փոխանցում</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է</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Կապալառուի</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բանկային</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հաշվին</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որպես</w:t>
      </w:r>
      <w:r w:rsidRPr="00833263">
        <w:rPr>
          <w:rFonts w:ascii="GHEA Grapalat" w:hAnsi="GHEA Grapalat" w:cs="Times Armenian"/>
          <w:strike/>
          <w:sz w:val="20"/>
          <w:szCs w:val="20"/>
          <w:lang w:val="hy-AM"/>
        </w:rPr>
        <w:t xml:space="preserve"> </w:t>
      </w:r>
      <w:r w:rsidRPr="00833263">
        <w:rPr>
          <w:rFonts w:ascii="GHEA Grapalat" w:hAnsi="GHEA Grapalat" w:cs="Sylfaen"/>
          <w:strike/>
          <w:sz w:val="20"/>
          <w:szCs w:val="20"/>
          <w:lang w:val="hy-AM"/>
        </w:rPr>
        <w:t>կանխավճար</w:t>
      </w:r>
      <w:r w:rsidRPr="00833263">
        <w:rPr>
          <w:rFonts w:ascii="GHEA Grapalat" w:hAnsi="GHEA Grapalat" w:cs="Tahoma"/>
          <w:strike/>
          <w:sz w:val="20"/>
          <w:szCs w:val="20"/>
          <w:lang w:val="hy-AM"/>
        </w:rPr>
        <w:t>։</w:t>
      </w:r>
      <w:r w:rsidRPr="00833263">
        <w:rPr>
          <w:rFonts w:ascii="GHEA Grapalat" w:hAnsi="GHEA Grapalat" w:cs="Times Armenian"/>
          <w:strike/>
          <w:sz w:val="20"/>
          <w:szCs w:val="20"/>
          <w:lang w:val="hy-AM"/>
        </w:rPr>
        <w:t xml:space="preserve"> </w:t>
      </w:r>
    </w:p>
    <w:p w14:paraId="52514383" w14:textId="77777777" w:rsidR="001D319D" w:rsidRPr="00833263" w:rsidRDefault="001D319D" w:rsidP="001D319D">
      <w:pPr>
        <w:tabs>
          <w:tab w:val="left" w:pos="1276"/>
        </w:tabs>
        <w:ind w:firstLine="720"/>
        <w:jc w:val="both"/>
        <w:rPr>
          <w:rFonts w:ascii="GHEA Grapalat" w:hAnsi="GHEA Grapalat" w:cs="Times Armenian"/>
          <w:strike/>
          <w:sz w:val="20"/>
          <w:lang w:val="hy-AM"/>
        </w:rPr>
      </w:pPr>
      <w:r w:rsidRPr="00833263">
        <w:rPr>
          <w:rFonts w:ascii="GHEA Grapalat" w:hAnsi="GHEA Grapalat" w:cs="Times Armenian"/>
          <w:strike/>
          <w:sz w:val="20"/>
          <w:lang w:val="hy-AM"/>
        </w:rPr>
        <w:t xml:space="preserve">Ընդ որում կանխավճար հատկացվում է, եթե Կապալառուն </w:t>
      </w:r>
      <w:r w:rsidRPr="00833263">
        <w:rPr>
          <w:rFonts w:ascii="GHEA Grapalat" w:hAnsi="GHEA Grapalat"/>
          <w:strike/>
          <w:sz w:val="20"/>
          <w:lang w:val="hy-AM"/>
        </w:rPr>
        <w:t>ամբողջությամբ ապահովել է շինարարության կազմակերպման աշխատանքների մեկնարկման փուլում նախատեսված միջոցառումները՝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833263">
        <w:rPr>
          <w:rFonts w:ascii="GHEA Grapalat" w:hAnsi="GHEA Grapalat" w:cs="Times Armenian"/>
          <w:strike/>
          <w:sz w:val="20"/>
          <w:lang w:val="hy-AM"/>
        </w:rPr>
        <w:t>:</w:t>
      </w:r>
      <w:r w:rsidRPr="00833263">
        <w:rPr>
          <w:rStyle w:val="af6"/>
          <w:rFonts w:ascii="GHEA Grapalat" w:hAnsi="GHEA Grapalat" w:cs="Times Armenian"/>
          <w:strike/>
          <w:sz w:val="20"/>
          <w:lang w:val="hy-AM"/>
        </w:rPr>
        <w:footnoteReference w:id="25"/>
      </w:r>
    </w:p>
    <w:p w14:paraId="1297D2CE" w14:textId="77777777" w:rsidR="001D319D" w:rsidRPr="00833263" w:rsidRDefault="001D319D" w:rsidP="001D319D">
      <w:pPr>
        <w:tabs>
          <w:tab w:val="left" w:pos="1276"/>
        </w:tabs>
        <w:ind w:firstLine="720"/>
        <w:jc w:val="both"/>
        <w:rPr>
          <w:rFonts w:ascii="GHEA Grapalat" w:hAnsi="GHEA Grapalat"/>
          <w:strike/>
          <w:sz w:val="20"/>
          <w:szCs w:val="20"/>
          <w:lang w:val="hy-AM"/>
        </w:rPr>
      </w:pPr>
      <w:r w:rsidRPr="00833263">
        <w:rPr>
          <w:rFonts w:ascii="GHEA Grapalat" w:hAnsi="GHEA Grapalat" w:cs="Sylfaen"/>
          <w:strike/>
          <w:sz w:val="20"/>
          <w:szCs w:val="20"/>
          <w:lang w:val="hy-AM"/>
        </w:rPr>
        <w:t>Կանխավճարի</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մարումն</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իրականացվում</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է</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հանձնման-ընդունման</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արձանագրությունների</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հիման</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վրա</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կատարվող</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վճարումներից</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նվազեցումներ</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պահումներ</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կատարելու</w:t>
      </w:r>
      <w:r w:rsidRPr="00833263">
        <w:rPr>
          <w:rFonts w:ascii="GHEA Grapalat" w:hAnsi="GHEA Grapalat" w:cs="Arial"/>
          <w:strike/>
          <w:sz w:val="20"/>
          <w:szCs w:val="20"/>
          <w:lang w:val="hy-AM"/>
        </w:rPr>
        <w:t xml:space="preserve"> </w:t>
      </w:r>
      <w:r w:rsidRPr="00833263">
        <w:rPr>
          <w:rFonts w:ascii="GHEA Grapalat" w:hAnsi="GHEA Grapalat" w:cs="Sylfaen"/>
          <w:strike/>
          <w:sz w:val="20"/>
          <w:szCs w:val="20"/>
          <w:lang w:val="hy-AM"/>
        </w:rPr>
        <w:t>ձևով</w:t>
      </w:r>
      <w:r w:rsidRPr="00833263">
        <w:rPr>
          <w:rFonts w:ascii="GHEA Grapalat" w:hAnsi="GHEA Grapalat" w:cs="Tahoma"/>
          <w:strike/>
          <w:sz w:val="20"/>
          <w:szCs w:val="20"/>
          <w:lang w:val="hy-AM"/>
        </w:rPr>
        <w:t>։</w:t>
      </w:r>
      <w:r w:rsidRPr="00833263">
        <w:rPr>
          <w:rFonts w:ascii="GHEA Grapalat" w:hAnsi="GHEA Grapalat"/>
          <w:strike/>
          <w:sz w:val="20"/>
          <w:szCs w:val="20"/>
          <w:lang w:val="hy-AM"/>
        </w:rPr>
        <w:t xml:space="preserve"> </w:t>
      </w:r>
      <w:r w:rsidRPr="00833263">
        <w:rPr>
          <w:rFonts w:ascii="GHEA Grapalat" w:hAnsi="GHEA Grapalat" w:cs="Times Armenian"/>
          <w:strike/>
          <w:sz w:val="20"/>
          <w:lang w:val="hy-AM"/>
        </w:rPr>
        <w:t>Ընդ որում մինչև կանխավճարի ամբողջական մարումը, Կապալառուին վճարումներ չեն կատարվում</w:t>
      </w:r>
      <w:r w:rsidRPr="00833263">
        <w:rPr>
          <w:rFonts w:ascii="GHEA Grapalat" w:hAnsi="GHEA Grapalat" w:cs="Sylfaen"/>
          <w:strike/>
          <w:sz w:val="20"/>
          <w:szCs w:val="20"/>
          <w:lang w:val="hy-AM"/>
        </w:rPr>
        <w:t>:</w:t>
      </w:r>
      <w:r w:rsidRPr="00833263">
        <w:rPr>
          <w:rStyle w:val="af6"/>
          <w:rFonts w:ascii="GHEA Grapalat" w:hAnsi="GHEA Grapalat" w:cs="Sylfaen"/>
          <w:strike/>
          <w:sz w:val="20"/>
          <w:szCs w:val="20"/>
          <w:lang w:val="hy-AM"/>
        </w:rPr>
        <w:footnoteReference w:id="26"/>
      </w:r>
    </w:p>
    <w:p w14:paraId="657EF6FC" w14:textId="77777777" w:rsidR="001D319D" w:rsidRPr="00E6597C" w:rsidRDefault="001D319D" w:rsidP="001D319D">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52D60CB2" w14:textId="77777777" w:rsidR="001D319D" w:rsidRDefault="001D319D" w:rsidP="001D319D">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78B1D8C2" w14:textId="77777777" w:rsidR="001D319D" w:rsidRDefault="001D319D" w:rsidP="001D319D">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Pr>
          <w:rFonts w:ascii="GHEA Grapalat" w:hAnsi="GHEA Grapalat" w:cs="Sylfaen"/>
          <w:sz w:val="20"/>
          <w:szCs w:val="20"/>
          <w:lang w:val="hy-AM"/>
        </w:rPr>
        <w:t>--</w:t>
      </w:r>
      <w:r w:rsidRPr="00E6597C">
        <w:rPr>
          <w:rFonts w:ascii="GHEA Grapalat" w:hAnsi="GHEA Grapalat" w:cs="Sylfaen"/>
          <w:sz w:val="20"/>
          <w:szCs w:val="20"/>
          <w:lang w:val="hy-AM"/>
        </w:rPr>
        <w:t xml:space="preserve">-ը։ </w:t>
      </w:r>
    </w:p>
    <w:p w14:paraId="59D59159" w14:textId="77777777" w:rsidR="001D319D" w:rsidRDefault="001D319D" w:rsidP="001D319D">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af6"/>
          <w:rFonts w:ascii="GHEA Grapalat" w:hAnsi="GHEA Grapalat"/>
          <w:sz w:val="20"/>
          <w:lang w:val="hy-AM"/>
        </w:rPr>
        <w:footnoteReference w:id="27"/>
      </w:r>
    </w:p>
    <w:p w14:paraId="7135DB5F" w14:textId="77777777" w:rsidR="001D319D" w:rsidRPr="00FE6B1A" w:rsidRDefault="001D319D" w:rsidP="001D319D">
      <w:pPr>
        <w:tabs>
          <w:tab w:val="left" w:pos="1276"/>
        </w:tabs>
        <w:ind w:firstLine="720"/>
        <w:jc w:val="both"/>
        <w:rPr>
          <w:rFonts w:ascii="GHEA Grapalat" w:hAnsi="GHEA Grapalat" w:cs="Sylfaen"/>
          <w:b/>
          <w:sz w:val="20"/>
          <w:szCs w:val="20"/>
          <w:lang w:val="hy-AM"/>
        </w:rPr>
      </w:pPr>
      <w:r w:rsidRPr="00FE6B1A">
        <w:rPr>
          <w:rFonts w:ascii="GHEA Grapalat" w:hAnsi="GHEA Grapalat" w:cs="Sylfaen"/>
          <w:b/>
          <w:sz w:val="20"/>
          <w:szCs w:val="20"/>
          <w:lang w:val="hy-AM"/>
        </w:rPr>
        <w:t>5.4 Պայմանագրի շրջանակում կատարողական ակտերի դիմաց վճարումներն իրականացվում են հետևյալ բանաձևով՝ ՎԳ=ՄԳ/ՆԳxԿԾ, որտեղ՝</w:t>
      </w:r>
    </w:p>
    <w:p w14:paraId="3A2DB5C3" w14:textId="77777777" w:rsidR="001D319D" w:rsidRPr="00FE6B1A" w:rsidRDefault="001D319D" w:rsidP="001D319D">
      <w:pPr>
        <w:tabs>
          <w:tab w:val="left" w:pos="1276"/>
        </w:tabs>
        <w:ind w:firstLine="720"/>
        <w:jc w:val="both"/>
        <w:rPr>
          <w:rFonts w:ascii="GHEA Grapalat" w:hAnsi="GHEA Grapalat" w:cs="Sylfaen"/>
          <w:b/>
          <w:sz w:val="20"/>
          <w:szCs w:val="20"/>
          <w:lang w:val="hy-AM"/>
        </w:rPr>
      </w:pPr>
      <w:r w:rsidRPr="00FE6B1A">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06A2C333" w14:textId="77777777" w:rsidR="001D319D" w:rsidRPr="00FE6B1A" w:rsidRDefault="001D319D" w:rsidP="001D319D">
      <w:pPr>
        <w:tabs>
          <w:tab w:val="left" w:pos="1276"/>
        </w:tabs>
        <w:ind w:firstLine="720"/>
        <w:jc w:val="both"/>
        <w:rPr>
          <w:rFonts w:ascii="GHEA Grapalat" w:hAnsi="GHEA Grapalat" w:cs="Sylfaen"/>
          <w:b/>
          <w:sz w:val="20"/>
          <w:szCs w:val="20"/>
          <w:lang w:val="hy-AM"/>
        </w:rPr>
      </w:pPr>
      <w:r w:rsidRPr="00FE6B1A">
        <w:rPr>
          <w:rFonts w:ascii="GHEA Grapalat" w:hAnsi="GHEA Grapalat" w:cs="Sylfaen"/>
          <w:b/>
          <w:sz w:val="20"/>
          <w:szCs w:val="20"/>
          <w:lang w:val="hy-AM"/>
        </w:rPr>
        <w:t>ՆԳ-ն հրավերով հրապարակված շինարարական աշխատանքների նախահաշվային գինն է.</w:t>
      </w:r>
    </w:p>
    <w:p w14:paraId="2D272856" w14:textId="77777777" w:rsidR="001D319D" w:rsidRPr="00FE6B1A" w:rsidRDefault="001D319D" w:rsidP="001D319D">
      <w:pPr>
        <w:tabs>
          <w:tab w:val="left" w:pos="1276"/>
        </w:tabs>
        <w:ind w:firstLine="720"/>
        <w:jc w:val="both"/>
        <w:rPr>
          <w:rFonts w:ascii="GHEA Grapalat" w:hAnsi="GHEA Grapalat" w:cs="Sylfaen"/>
          <w:b/>
          <w:sz w:val="20"/>
          <w:szCs w:val="20"/>
          <w:lang w:val="hy-AM"/>
        </w:rPr>
      </w:pPr>
      <w:r w:rsidRPr="00FE6B1A">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5243368B" w14:textId="77777777" w:rsidR="001D319D" w:rsidRPr="00FE6B1A" w:rsidRDefault="001D319D" w:rsidP="001D319D">
      <w:pPr>
        <w:tabs>
          <w:tab w:val="left" w:pos="1276"/>
        </w:tabs>
        <w:ind w:firstLine="720"/>
        <w:jc w:val="both"/>
        <w:rPr>
          <w:rFonts w:ascii="GHEA Grapalat" w:hAnsi="GHEA Grapalat" w:cs="Sylfaen"/>
          <w:b/>
          <w:sz w:val="20"/>
          <w:szCs w:val="20"/>
          <w:lang w:val="hy-AM"/>
        </w:rPr>
      </w:pPr>
      <w:r w:rsidRPr="00FE6B1A">
        <w:rPr>
          <w:rFonts w:ascii="GHEA Grapalat" w:hAnsi="GHEA Grapalat" w:cs="Sylfaen"/>
          <w:b/>
          <w:sz w:val="20"/>
          <w:szCs w:val="20"/>
          <w:lang w:val="hy-AM"/>
        </w:rPr>
        <w:t>ՎԳ –ն ծավալաթերթ-նախահաշվով սահմանված աշխատանքների դիմաց վճարվող գումարն է:</w:t>
      </w:r>
    </w:p>
    <w:p w14:paraId="77906163" w14:textId="77777777" w:rsidR="001D319D" w:rsidRPr="00E6597C" w:rsidRDefault="001D319D" w:rsidP="001D319D">
      <w:pPr>
        <w:tabs>
          <w:tab w:val="num" w:pos="0"/>
          <w:tab w:val="left" w:pos="720"/>
          <w:tab w:val="num" w:pos="900"/>
        </w:tabs>
        <w:jc w:val="both"/>
        <w:rPr>
          <w:rFonts w:ascii="GHEA Grapalat" w:hAnsi="GHEA Grapalat" w:cs="Times Armenian"/>
          <w:sz w:val="20"/>
          <w:szCs w:val="20"/>
          <w:lang w:val="hy-AM"/>
        </w:rPr>
      </w:pPr>
    </w:p>
    <w:p w14:paraId="78F50C92" w14:textId="77777777" w:rsidR="001D319D" w:rsidRPr="00E6597C" w:rsidRDefault="001D319D" w:rsidP="001D319D">
      <w:pPr>
        <w:tabs>
          <w:tab w:val="left" w:pos="1276"/>
        </w:tabs>
        <w:ind w:firstLine="720"/>
        <w:jc w:val="both"/>
        <w:rPr>
          <w:rFonts w:ascii="GHEA Grapalat" w:hAnsi="GHEA Grapalat" w:cs="Sylfaen"/>
          <w:lang w:val="hy-AM"/>
        </w:rPr>
      </w:pPr>
    </w:p>
    <w:p w14:paraId="6BF035BF" w14:textId="77777777" w:rsidR="001D319D" w:rsidRPr="00E6597C" w:rsidRDefault="001D319D" w:rsidP="001D319D">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794AD233"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466EEB6F" w14:textId="77777777" w:rsidR="001D319D" w:rsidRPr="00E6597C"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lastRenderedPageBreak/>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284AD35F" w14:textId="77777777" w:rsidR="001D319D" w:rsidRPr="004605D7" w:rsidRDefault="001D319D" w:rsidP="001D319D">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6"/>
          <w:rFonts w:ascii="GHEA Grapalat" w:hAnsi="GHEA Grapalat" w:cs="Sylfaen"/>
          <w:sz w:val="20"/>
          <w:szCs w:val="20"/>
          <w:lang w:val="hy-AM"/>
        </w:rPr>
        <w:footnoteReference w:id="28"/>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599BB961"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46239E39" w14:textId="77777777" w:rsidR="001D319D" w:rsidRDefault="001D319D" w:rsidP="001D319D">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5F79BE55" w14:textId="77777777" w:rsidR="001D319D" w:rsidRPr="00717204" w:rsidRDefault="001D319D" w:rsidP="001D319D">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6"/>
          <w:rFonts w:ascii="GHEA Grapalat" w:hAnsi="GHEA Grapalat" w:cs="Sylfaen"/>
          <w:sz w:val="20"/>
          <w:szCs w:val="20"/>
          <w:lang w:val="hy-AM"/>
        </w:rPr>
        <w:footnoteReference w:id="29"/>
      </w:r>
    </w:p>
    <w:p w14:paraId="5C87A39C" w14:textId="77777777" w:rsidR="001D319D" w:rsidRPr="00717204" w:rsidRDefault="001D319D" w:rsidP="001D319D">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2631"/>
        <w:gridCol w:w="2631"/>
        <w:gridCol w:w="2632"/>
      </w:tblGrid>
      <w:tr w:rsidR="001D319D" w:rsidRPr="00717204" w14:paraId="4FE6AEDD" w14:textId="77777777" w:rsidTr="00A737C7">
        <w:tc>
          <w:tcPr>
            <w:tcW w:w="2631" w:type="dxa"/>
          </w:tcPr>
          <w:p w14:paraId="5A9C849E" w14:textId="77777777" w:rsidR="001D319D" w:rsidRPr="009C18DC" w:rsidRDefault="001D319D" w:rsidP="00A737C7">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41987F49"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1257DDDA"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1D319D" w:rsidRPr="00717204" w14:paraId="10EA298C" w14:textId="77777777" w:rsidTr="00A737C7">
        <w:tc>
          <w:tcPr>
            <w:tcW w:w="2631" w:type="dxa"/>
          </w:tcPr>
          <w:p w14:paraId="5FCF36BD"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p>
        </w:tc>
        <w:tc>
          <w:tcPr>
            <w:tcW w:w="2631" w:type="dxa"/>
          </w:tcPr>
          <w:p w14:paraId="2B73E46D" w14:textId="77777777" w:rsidR="001D319D" w:rsidRDefault="001D319D" w:rsidP="00A737C7">
            <w:pPr>
              <w:tabs>
                <w:tab w:val="left" w:pos="1276"/>
              </w:tabs>
              <w:ind w:firstLine="720"/>
              <w:jc w:val="both"/>
              <w:rPr>
                <w:rFonts w:ascii="GHEA Grapalat" w:hAnsi="GHEA Grapalat" w:cs="Sylfaen"/>
                <w:sz w:val="20"/>
                <w:szCs w:val="20"/>
                <w:lang w:val="hy-AM"/>
              </w:rPr>
            </w:pPr>
            <w:r w:rsidRPr="0072293E">
              <w:rPr>
                <w:rFonts w:ascii="GHEA Grapalat" w:hAnsi="GHEA Grapalat"/>
                <w:sz w:val="20"/>
                <w:szCs w:val="20"/>
                <w:lang w:val="hy-AM"/>
              </w:rPr>
              <w:t>Շ</w:t>
            </w:r>
            <w:r>
              <w:rPr>
                <w:rFonts w:ascii="GHEA Grapalat" w:hAnsi="GHEA Grapalat"/>
                <w:sz w:val="20"/>
                <w:szCs w:val="20"/>
                <w:lang w:val="hy-AM"/>
              </w:rPr>
              <w:t>ինարարական հրապարակի պատշաճ կազմակերպ</w:t>
            </w:r>
            <w:r w:rsidRPr="0072293E">
              <w:rPr>
                <w:rFonts w:ascii="GHEA Grapalat" w:hAnsi="GHEA Grapalat"/>
                <w:sz w:val="20"/>
                <w:szCs w:val="20"/>
                <w:lang w:val="hy-AM"/>
              </w:rPr>
              <w:t>ումը</w:t>
            </w:r>
            <w:r>
              <w:rPr>
                <w:rFonts w:ascii="GHEA Grapalat" w:hAnsi="GHEA Grapalat"/>
                <w:sz w:val="20"/>
                <w:szCs w:val="20"/>
                <w:lang w:val="hy-AM"/>
              </w:rPr>
              <w:t>, կահավոր</w:t>
            </w:r>
            <w:r w:rsidRPr="0072293E">
              <w:rPr>
                <w:rFonts w:ascii="GHEA Grapalat" w:hAnsi="GHEA Grapalat"/>
                <w:sz w:val="20"/>
                <w:szCs w:val="20"/>
                <w:lang w:val="hy-AM"/>
              </w:rPr>
              <w:t>ումը չկատարելը</w:t>
            </w:r>
          </w:p>
        </w:tc>
        <w:tc>
          <w:tcPr>
            <w:tcW w:w="2632" w:type="dxa"/>
          </w:tcPr>
          <w:p w14:paraId="180EF56E"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Տուգանք – պայմանագրային գնի 0.5% չափով</w:t>
            </w:r>
          </w:p>
        </w:tc>
      </w:tr>
      <w:tr w:rsidR="001D319D" w:rsidRPr="00717204" w14:paraId="0D359B32" w14:textId="77777777" w:rsidTr="00A737C7">
        <w:tc>
          <w:tcPr>
            <w:tcW w:w="2631" w:type="dxa"/>
          </w:tcPr>
          <w:p w14:paraId="02489643"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w:t>
            </w:r>
          </w:p>
        </w:tc>
        <w:tc>
          <w:tcPr>
            <w:tcW w:w="2631" w:type="dxa"/>
          </w:tcPr>
          <w:p w14:paraId="35B936DF"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sz w:val="20"/>
                <w:szCs w:val="20"/>
              </w:rPr>
              <w:t>Տ</w:t>
            </w:r>
            <w:r>
              <w:rPr>
                <w:rFonts w:ascii="GHEA Grapalat" w:hAnsi="GHEA Grapalat"/>
                <w:sz w:val="20"/>
                <w:szCs w:val="20"/>
                <w:lang w:val="hy-AM"/>
              </w:rPr>
              <w:t>եխնիկական անվտանգությա</w:t>
            </w:r>
            <w:r>
              <w:rPr>
                <w:rFonts w:ascii="GHEA Grapalat" w:hAnsi="GHEA Grapalat"/>
                <w:sz w:val="20"/>
                <w:szCs w:val="20"/>
              </w:rPr>
              <w:t xml:space="preserve">ն </w:t>
            </w:r>
            <w:r>
              <w:rPr>
                <w:rFonts w:ascii="GHEA Grapalat" w:hAnsi="GHEA Grapalat"/>
                <w:sz w:val="20"/>
                <w:szCs w:val="20"/>
                <w:lang w:val="hy-AM"/>
              </w:rPr>
              <w:t>նորմերի չպահպան</w:t>
            </w:r>
            <w:proofErr w:type="spellStart"/>
            <w:r>
              <w:rPr>
                <w:rFonts w:ascii="GHEA Grapalat" w:hAnsi="GHEA Grapalat"/>
                <w:sz w:val="20"/>
                <w:szCs w:val="20"/>
              </w:rPr>
              <w:t>ելը</w:t>
            </w:r>
            <w:proofErr w:type="spellEnd"/>
          </w:p>
        </w:tc>
        <w:tc>
          <w:tcPr>
            <w:tcW w:w="2632" w:type="dxa"/>
          </w:tcPr>
          <w:p w14:paraId="1D7ADB23"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Տուգանք – պայմանագրային գնի 0.5% չափով</w:t>
            </w:r>
          </w:p>
        </w:tc>
      </w:tr>
      <w:tr w:rsidR="001D319D" w:rsidRPr="00717204" w14:paraId="42A16BBE" w14:textId="77777777" w:rsidTr="00A737C7">
        <w:tc>
          <w:tcPr>
            <w:tcW w:w="2631" w:type="dxa"/>
          </w:tcPr>
          <w:p w14:paraId="5C8F7998"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3</w:t>
            </w:r>
          </w:p>
        </w:tc>
        <w:tc>
          <w:tcPr>
            <w:tcW w:w="2631" w:type="dxa"/>
          </w:tcPr>
          <w:p w14:paraId="0738B169"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Սանիտ</w:t>
            </w:r>
            <w:r w:rsidRPr="0072293E">
              <w:rPr>
                <w:rFonts w:ascii="GHEA Grapalat" w:hAnsi="GHEA Grapalat"/>
                <w:sz w:val="20"/>
                <w:szCs w:val="20"/>
                <w:lang w:val="hy-AM"/>
              </w:rPr>
              <w:t>ա</w:t>
            </w:r>
            <w:r>
              <w:rPr>
                <w:rFonts w:ascii="GHEA Grapalat" w:hAnsi="GHEA Grapalat"/>
                <w:sz w:val="20"/>
                <w:szCs w:val="20"/>
                <w:lang w:val="hy-AM"/>
              </w:rPr>
              <w:t>րահիգիենիկ և  բնապահպանական նորմերի չպահպանելը</w:t>
            </w:r>
          </w:p>
        </w:tc>
        <w:tc>
          <w:tcPr>
            <w:tcW w:w="2632" w:type="dxa"/>
          </w:tcPr>
          <w:p w14:paraId="24FABFEB" w14:textId="77777777" w:rsidR="001D319D" w:rsidRDefault="001D319D" w:rsidP="00A737C7">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Տուգանք – պայմանագրային գնի 0.5% չափով</w:t>
            </w:r>
          </w:p>
        </w:tc>
      </w:tr>
    </w:tbl>
    <w:p w14:paraId="45AF3BE7" w14:textId="77777777" w:rsidR="001D319D" w:rsidRPr="00717204" w:rsidRDefault="001D319D" w:rsidP="001D319D">
      <w:pPr>
        <w:tabs>
          <w:tab w:val="left" w:pos="1276"/>
        </w:tabs>
        <w:ind w:firstLine="720"/>
        <w:jc w:val="both"/>
        <w:rPr>
          <w:rFonts w:ascii="GHEA Grapalat" w:hAnsi="GHEA Grapalat" w:cs="Sylfaen"/>
          <w:sz w:val="20"/>
          <w:szCs w:val="20"/>
          <w:lang w:val="hy-AM"/>
        </w:rPr>
      </w:pPr>
    </w:p>
    <w:p w14:paraId="6E99EBA0"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21F149BF"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40A6D82A" w14:textId="77777777" w:rsidR="001D319D" w:rsidRPr="00E6597C" w:rsidRDefault="001D319D" w:rsidP="001D319D">
      <w:pPr>
        <w:tabs>
          <w:tab w:val="left" w:pos="1276"/>
        </w:tabs>
        <w:ind w:firstLine="720"/>
        <w:jc w:val="both"/>
        <w:rPr>
          <w:rFonts w:ascii="GHEA Grapalat" w:hAnsi="GHEA Grapalat"/>
          <w:sz w:val="20"/>
          <w:szCs w:val="20"/>
          <w:lang w:val="hy-AM"/>
        </w:rPr>
      </w:pPr>
    </w:p>
    <w:p w14:paraId="5BBF8A70" w14:textId="77777777" w:rsidR="001D319D" w:rsidRPr="00E6597C" w:rsidRDefault="001D319D" w:rsidP="001D319D">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5E2ED9F4"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466C5BBA"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ab/>
      </w:r>
    </w:p>
    <w:p w14:paraId="4607D299" w14:textId="77777777" w:rsidR="001D319D" w:rsidRPr="00E6597C" w:rsidRDefault="001D319D" w:rsidP="001D319D">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3527243B" w14:textId="77777777" w:rsidR="001D319D" w:rsidRPr="00E6597C" w:rsidRDefault="001D319D" w:rsidP="001D319D">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39A5AD72" w14:textId="77777777" w:rsidR="001D319D" w:rsidRPr="004605D7"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szCs w:val="20"/>
          <w:lang w:val="hy-AM"/>
        </w:rPr>
        <w:t>:</w:t>
      </w:r>
      <w:r>
        <w:rPr>
          <w:rStyle w:val="af6"/>
          <w:rFonts w:ascii="GHEA Grapalat" w:hAnsi="GHEA Grapalat" w:cs="Sylfaen"/>
          <w:sz w:val="20"/>
          <w:szCs w:val="20"/>
          <w:lang w:val="hy-AM"/>
        </w:rPr>
        <w:footnoteReference w:id="30"/>
      </w:r>
    </w:p>
    <w:p w14:paraId="23FBC93B" w14:textId="77777777" w:rsidR="001D319D" w:rsidRPr="00E6597C" w:rsidRDefault="001D319D" w:rsidP="001D319D">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63959B" w14:textId="77777777" w:rsidR="001D319D" w:rsidRPr="00E6597C" w:rsidRDefault="001D319D" w:rsidP="001D319D">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06F257D" w14:textId="77777777" w:rsidR="001D319D" w:rsidRPr="00E6597C" w:rsidRDefault="001D319D" w:rsidP="001D319D">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02FDFF82" w14:textId="77777777" w:rsidR="001D319D" w:rsidRPr="00E6597C" w:rsidRDefault="001D319D" w:rsidP="001D319D">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653FE28F" w14:textId="77777777" w:rsidR="001D319D" w:rsidRPr="00E6597C"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EE37AF7" w14:textId="77777777" w:rsidR="001D319D" w:rsidRPr="00E6597C"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7F13F9A" w14:textId="77777777" w:rsidR="001D319D" w:rsidRPr="00E6597C"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5D21EA09" w14:textId="77777777" w:rsidR="001D319D" w:rsidRPr="00E6597C"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791C351B" w14:textId="77777777" w:rsidR="001D319D" w:rsidRPr="00E6597C"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Pr>
          <w:rStyle w:val="af6"/>
          <w:rFonts w:ascii="GHEA Grapalat" w:hAnsi="GHEA Grapalat" w:cs="Sylfaen"/>
          <w:sz w:val="20"/>
          <w:szCs w:val="20"/>
          <w:lang w:val="hy-AM"/>
        </w:rPr>
        <w:footnoteReference w:id="31"/>
      </w:r>
    </w:p>
    <w:p w14:paraId="4A2E44D8" w14:textId="77777777" w:rsidR="001D319D" w:rsidRPr="004605D7" w:rsidRDefault="001D319D" w:rsidP="001D319D">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Pr>
          <w:rStyle w:val="af6"/>
          <w:rFonts w:ascii="GHEA Grapalat" w:hAnsi="GHEA Grapalat" w:cs="Sylfaen"/>
          <w:sz w:val="20"/>
          <w:szCs w:val="20"/>
          <w:lang w:val="hy-AM"/>
        </w:rPr>
        <w:footnoteReference w:id="32"/>
      </w:r>
    </w:p>
    <w:p w14:paraId="6C13EC01" w14:textId="77777777" w:rsidR="001D319D" w:rsidRPr="00E6597C" w:rsidRDefault="001D319D" w:rsidP="001D319D">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Pr="00717204">
        <w:rPr>
          <w:rFonts w:ascii="GHEA Grapalat" w:hAnsi="GHEA Grapalat" w:cs="Sylfaen"/>
          <w:sz w:val="20"/>
          <w:lang w:val="hy-AM"/>
        </w:rPr>
        <w:t xml:space="preserve">7 </w:t>
      </w:r>
      <w:r w:rsidRPr="004605D7">
        <w:rPr>
          <w:rFonts w:ascii="GHEA Grapalat" w:hAnsi="GHEA Grapalat" w:cs="Sylfaen"/>
          <w:sz w:val="20"/>
          <w:lang w:val="hy-AM"/>
        </w:rPr>
        <w:t xml:space="preserve">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5351E4E3" w14:textId="77777777" w:rsidR="001D319D" w:rsidRPr="00E6597C" w:rsidRDefault="001D319D" w:rsidP="001D319D">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lastRenderedPageBreak/>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07C6C27E" w14:textId="77777777" w:rsidR="001D319D" w:rsidRPr="00E6597C" w:rsidRDefault="001D319D" w:rsidP="001D319D">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6F201012" w14:textId="77777777" w:rsidR="001D319D" w:rsidRPr="00E6597C" w:rsidRDefault="001D319D" w:rsidP="001D319D">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3C157A80" w14:textId="77777777" w:rsidR="001D319D" w:rsidRPr="004605D7" w:rsidRDefault="001D319D" w:rsidP="001D319D">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Կապալառուի </w:t>
      </w:r>
      <w:r w:rsidRPr="00E6597C">
        <w:rPr>
          <w:rFonts w:ascii="GHEA Grapalat" w:hAnsi="GHEA Grapalat"/>
          <w:sz w:val="20"/>
          <w:szCs w:val="20"/>
          <w:lang w:val="hy-AM" w:eastAsia="ru-RU"/>
        </w:rPr>
        <w:t>էլեկտրոնային փոստին:</w:t>
      </w:r>
    </w:p>
    <w:p w14:paraId="1F095300" w14:textId="77777777" w:rsidR="001D319D" w:rsidRPr="00E6597C" w:rsidRDefault="001D319D" w:rsidP="001D319D">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3C1D9F4"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7ED32CE5" w14:textId="77777777" w:rsidR="001D319D" w:rsidRPr="00E6597C" w:rsidRDefault="001D319D" w:rsidP="001D319D">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66E436F" w14:textId="77777777" w:rsidR="001D319D" w:rsidRPr="006B7F1F" w:rsidRDefault="001D319D" w:rsidP="001D319D">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Pr="00AD3483">
        <w:rPr>
          <w:rFonts w:ascii="GHEA Grapalat" w:hAnsi="GHEA Grapalat"/>
          <w:sz w:val="20"/>
          <w:szCs w:val="20"/>
          <w:lang w:val="hy-AM" w:eastAsia="ru-RU"/>
        </w:rPr>
        <w:t xml:space="preserve">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w:t>
      </w:r>
      <w:r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Pr>
          <w:rStyle w:val="af6"/>
          <w:rFonts w:ascii="GHEA Grapalat" w:hAnsi="GHEA Grapalat"/>
          <w:sz w:val="20"/>
          <w:szCs w:val="20"/>
          <w:lang w:val="hy-AM" w:eastAsia="ru-RU"/>
        </w:rPr>
        <w:footnoteReference w:id="33"/>
      </w:r>
    </w:p>
    <w:p w14:paraId="4F1D9EB6" w14:textId="77777777" w:rsidR="001D319D" w:rsidRPr="00E6597C" w:rsidRDefault="001D319D" w:rsidP="001D319D">
      <w:pPr>
        <w:tabs>
          <w:tab w:val="left" w:pos="1276"/>
        </w:tabs>
        <w:ind w:firstLine="720"/>
        <w:jc w:val="both"/>
        <w:rPr>
          <w:rFonts w:ascii="GHEA Grapalat" w:hAnsi="GHEA Grapalat" w:cs="Sylfaen"/>
          <w:i/>
          <w:sz w:val="22"/>
          <w:szCs w:val="22"/>
          <w:lang w:val="hy-AM"/>
        </w:rPr>
      </w:pPr>
    </w:p>
    <w:p w14:paraId="3E5E9E75" w14:textId="77777777" w:rsidR="001D319D" w:rsidRPr="00E6597C" w:rsidRDefault="001D319D" w:rsidP="001D319D">
      <w:pPr>
        <w:ind w:firstLine="709"/>
        <w:jc w:val="both"/>
        <w:rPr>
          <w:rFonts w:ascii="GHEA Grapalat" w:hAnsi="GHEA Grapalat"/>
          <w:b/>
          <w:lang w:val="hy-AM"/>
        </w:rPr>
      </w:pPr>
    </w:p>
    <w:p w14:paraId="4EF1CF63" w14:textId="77777777" w:rsidR="001D319D" w:rsidRPr="00E6597C" w:rsidRDefault="001D319D" w:rsidP="001D319D">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2DADDD7C" w14:textId="77777777"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697BD3A7" w14:textId="77777777" w:rsidTr="00545BDE">
        <w:tc>
          <w:tcPr>
            <w:tcW w:w="4536" w:type="dxa"/>
          </w:tcPr>
          <w:p w14:paraId="0216B3B2"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lastRenderedPageBreak/>
              <w:t>Պ Ա Տ Վ Ի Ր Ա Տ ՈՒ</w:t>
            </w:r>
          </w:p>
          <w:p w14:paraId="3BF85861" w14:textId="77777777" w:rsidR="00F02279" w:rsidRPr="00E6597C" w:rsidRDefault="00F02279" w:rsidP="00545BDE">
            <w:pPr>
              <w:jc w:val="center"/>
              <w:rPr>
                <w:rFonts w:ascii="GHEA Grapalat" w:hAnsi="GHEA Grapalat"/>
                <w:b/>
                <w:sz w:val="20"/>
                <w:lang w:val="hy-AM"/>
              </w:rPr>
            </w:pPr>
          </w:p>
          <w:p w14:paraId="41635B3B" w14:textId="77777777" w:rsidR="00F02279" w:rsidRPr="00E6597C" w:rsidRDefault="00F02279" w:rsidP="00545BDE">
            <w:pPr>
              <w:rPr>
                <w:rFonts w:ascii="GHEA Grapalat" w:hAnsi="GHEA Grapalat"/>
                <w:sz w:val="20"/>
                <w:lang w:val="hy-AM"/>
              </w:rPr>
            </w:pPr>
          </w:p>
          <w:p w14:paraId="1BAFB6AF" w14:textId="77777777" w:rsidR="00F02279" w:rsidRPr="00E6597C" w:rsidRDefault="00F02279" w:rsidP="00545BDE">
            <w:pPr>
              <w:rPr>
                <w:rFonts w:ascii="GHEA Grapalat" w:hAnsi="GHEA Grapalat"/>
                <w:sz w:val="20"/>
                <w:lang w:val="hy-AM"/>
              </w:rPr>
            </w:pPr>
          </w:p>
          <w:p w14:paraId="3F001FA8"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02CB3FD5"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A5C9303"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5C80C29E"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2B700C9" w14:textId="77777777" w:rsidR="00F02279" w:rsidRPr="00E6597C" w:rsidRDefault="00F02279" w:rsidP="00545BDE">
            <w:pPr>
              <w:rPr>
                <w:rFonts w:ascii="GHEA Grapalat" w:hAnsi="GHEA Grapalat"/>
                <w:sz w:val="20"/>
                <w:lang w:val="pt-BR"/>
              </w:rPr>
            </w:pPr>
          </w:p>
          <w:p w14:paraId="51A6139B" w14:textId="77777777" w:rsidR="00F02279" w:rsidRPr="00E6597C" w:rsidRDefault="00F02279" w:rsidP="00545BDE">
            <w:pPr>
              <w:rPr>
                <w:rFonts w:ascii="GHEA Grapalat" w:hAnsi="GHEA Grapalat"/>
                <w:sz w:val="20"/>
                <w:lang w:val="pt-BR"/>
              </w:rPr>
            </w:pPr>
          </w:p>
          <w:p w14:paraId="6B4B136C" w14:textId="77777777" w:rsidR="00F02279" w:rsidRPr="00E6597C" w:rsidRDefault="00F02279" w:rsidP="00545BDE">
            <w:pPr>
              <w:rPr>
                <w:rFonts w:ascii="GHEA Grapalat" w:hAnsi="GHEA Grapalat"/>
                <w:sz w:val="20"/>
                <w:lang w:val="pt-BR"/>
              </w:rPr>
            </w:pPr>
          </w:p>
        </w:tc>
        <w:tc>
          <w:tcPr>
            <w:tcW w:w="4111" w:type="dxa"/>
          </w:tcPr>
          <w:p w14:paraId="3A350893"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1F96D070" w14:textId="77777777" w:rsidR="00F02279" w:rsidRPr="00E6597C" w:rsidRDefault="00F02279" w:rsidP="00545BDE">
            <w:pPr>
              <w:spacing w:line="360" w:lineRule="auto"/>
              <w:jc w:val="center"/>
              <w:rPr>
                <w:rFonts w:ascii="GHEA Grapalat" w:hAnsi="GHEA Grapalat"/>
                <w:b/>
                <w:sz w:val="20"/>
                <w:lang w:val="nb-NO"/>
              </w:rPr>
            </w:pPr>
          </w:p>
          <w:p w14:paraId="77C714C7"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2B750A0F"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40FAD5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287A2F9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72814C4F"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5596E54" w14:textId="77777777" w:rsidR="00F02279" w:rsidRPr="00E6597C" w:rsidRDefault="00F02279" w:rsidP="00545BDE">
            <w:pPr>
              <w:rPr>
                <w:rFonts w:ascii="GHEA Grapalat" w:hAnsi="GHEA Grapalat"/>
                <w:sz w:val="20"/>
                <w:lang w:val="pt-BR"/>
              </w:rPr>
            </w:pPr>
          </w:p>
          <w:p w14:paraId="32EA81A1" w14:textId="77777777" w:rsidR="00F02279" w:rsidRPr="00E6597C" w:rsidRDefault="00F02279" w:rsidP="00545BDE">
            <w:pPr>
              <w:spacing w:line="360" w:lineRule="auto"/>
              <w:jc w:val="center"/>
              <w:rPr>
                <w:rFonts w:ascii="GHEA Grapalat" w:hAnsi="GHEA Grapalat"/>
                <w:b/>
                <w:sz w:val="20"/>
                <w:lang w:val="nb-NO"/>
              </w:rPr>
            </w:pPr>
          </w:p>
        </w:tc>
      </w:tr>
    </w:tbl>
    <w:p w14:paraId="4E73A986" w14:textId="77777777" w:rsidR="00F02279" w:rsidRPr="00E6597C" w:rsidRDefault="00F02279" w:rsidP="00F02279">
      <w:pPr>
        <w:ind w:firstLine="709"/>
        <w:jc w:val="center"/>
        <w:rPr>
          <w:rFonts w:ascii="GHEA Grapalat" w:hAnsi="GHEA Grapalat"/>
          <w:b/>
          <w:sz w:val="20"/>
          <w:lang w:val="nb-NO"/>
        </w:rPr>
      </w:pPr>
    </w:p>
    <w:p w14:paraId="463B5D2F"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6E72B64D"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41C8AD32"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4AA92F81" w14:textId="77777777" w:rsidR="00F02279" w:rsidRPr="00E6597C" w:rsidRDefault="00F02279" w:rsidP="00F02279">
      <w:pPr>
        <w:tabs>
          <w:tab w:val="left" w:pos="1276"/>
        </w:tabs>
        <w:ind w:firstLine="720"/>
        <w:jc w:val="both"/>
        <w:rPr>
          <w:rFonts w:ascii="GHEA Grapalat" w:hAnsi="GHEA Grapalat"/>
          <w:sz w:val="20"/>
          <w:u w:val="single"/>
          <w:lang w:val="nb-NO"/>
        </w:rPr>
      </w:pPr>
    </w:p>
    <w:p w14:paraId="5790479F"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30E279DA" w14:textId="77777777" w:rsidR="00BB772B" w:rsidRPr="0093002B" w:rsidRDefault="00BB772B" w:rsidP="00BB772B">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lastRenderedPageBreak/>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7B69601B" w14:textId="77777777" w:rsidR="00BB772B" w:rsidRPr="0093002B" w:rsidRDefault="00BB772B" w:rsidP="00BB772B">
      <w:pPr>
        <w:ind w:firstLine="567"/>
        <w:jc w:val="right"/>
        <w:rPr>
          <w:rFonts w:ascii="GHEA Grapalat" w:hAnsi="GHEA Grapalat" w:cs="Arial"/>
          <w:i/>
          <w:sz w:val="20"/>
          <w:szCs w:val="20"/>
          <w:lang w:val="pt-BR"/>
        </w:rPr>
      </w:pPr>
      <w:r w:rsidRPr="0093002B">
        <w:rPr>
          <w:rFonts w:ascii="GHEA Grapalat" w:hAnsi="GHEA Grapalat" w:cs="Sylfaen"/>
          <w:b/>
          <w:lang w:val="hy-AM"/>
        </w:rPr>
        <w:t>«</w:t>
      </w:r>
      <w:r w:rsidRPr="005404B0">
        <w:rPr>
          <w:rFonts w:ascii="GHEA Grapalat" w:hAnsi="GHEA Grapalat" w:cs="Sylfaen"/>
          <w:b/>
          <w:bCs/>
          <w:sz w:val="20"/>
          <w:szCs w:val="28"/>
          <w:lang w:val="hy-AM"/>
        </w:rPr>
        <w:t>ԱՄՄՄԴ</w:t>
      </w:r>
      <w:r w:rsidRPr="00DE1AA4">
        <w:rPr>
          <w:rFonts w:ascii="GHEA Grapalat" w:hAnsi="GHEA Grapalat" w:cs="Sylfaen"/>
          <w:b/>
          <w:bCs/>
          <w:sz w:val="20"/>
          <w:szCs w:val="28"/>
          <w:lang w:val="pt-BR"/>
        </w:rPr>
        <w:t xml:space="preserve">- </w:t>
      </w:r>
      <w:r w:rsidRPr="005404B0">
        <w:rPr>
          <w:rFonts w:ascii="GHEA Grapalat" w:hAnsi="GHEA Grapalat" w:cs="Sylfaen"/>
          <w:b/>
          <w:bCs/>
          <w:sz w:val="20"/>
          <w:szCs w:val="28"/>
          <w:lang w:val="hy-AM"/>
        </w:rPr>
        <w:t>ՀԲՄ</w:t>
      </w:r>
      <w:r w:rsidRPr="005404B0">
        <w:rPr>
          <w:rFonts w:ascii="GHEA Grapalat" w:hAnsi="GHEA Grapalat" w:cs="Sylfaen"/>
          <w:b/>
          <w:bCs/>
          <w:szCs w:val="28"/>
          <w:lang w:val="hy-AM"/>
        </w:rPr>
        <w:t>ԱՇ</w:t>
      </w:r>
      <w:r w:rsidRPr="005404B0">
        <w:rPr>
          <w:rFonts w:ascii="GHEA Grapalat" w:hAnsi="GHEA Grapalat" w:cs="Sylfaen"/>
          <w:b/>
          <w:bCs/>
          <w:sz w:val="20"/>
          <w:szCs w:val="28"/>
          <w:lang w:val="hy-AM"/>
        </w:rPr>
        <w:t>ՁԲ</w:t>
      </w:r>
      <w:r w:rsidRPr="00DE1AA4">
        <w:rPr>
          <w:rFonts w:ascii="GHEA Grapalat" w:hAnsi="GHEA Grapalat" w:cs="Sylfaen"/>
          <w:b/>
          <w:bCs/>
          <w:sz w:val="20"/>
          <w:szCs w:val="28"/>
          <w:lang w:val="pt-BR"/>
        </w:rPr>
        <w:t xml:space="preserve"> -2024/01</w:t>
      </w:r>
      <w:r w:rsidRPr="00DE1AA4">
        <w:rPr>
          <w:rFonts w:ascii="GHEA Grapalat" w:hAnsi="GHEA Grapalat" w:cs="Sylfaen"/>
          <w:sz w:val="20"/>
          <w:szCs w:val="28"/>
          <w:lang w:val="pt-BR"/>
        </w:rPr>
        <w:t xml:space="preserve"> </w:t>
      </w:r>
      <w:r w:rsidRPr="0093002B">
        <w:rPr>
          <w:rFonts w:ascii="GHEA Grapalat" w:hAnsi="GHEA Grapalat" w:cs="Sylfaen"/>
          <w:b/>
          <w:lang w:val="hy-AM"/>
        </w:rPr>
        <w:t>»</w:t>
      </w:r>
      <w:r w:rsidRPr="0093002B">
        <w:rPr>
          <w:rFonts w:ascii="GHEA Grapalat" w:hAnsi="GHEA Grapalat"/>
          <w:i/>
          <w:sz w:val="20"/>
          <w:szCs w:val="20"/>
          <w:lang w:val="pt-BR"/>
        </w:rPr>
        <w:t xml:space="preserve">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1498E9B1" w14:textId="77777777" w:rsidR="00BB772B" w:rsidRPr="0093002B" w:rsidRDefault="00BB772B" w:rsidP="00BB772B">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4949E4C5" w14:textId="77777777" w:rsidR="00BB772B" w:rsidRPr="0093002B" w:rsidRDefault="00BB772B" w:rsidP="00BB772B">
      <w:pPr>
        <w:jc w:val="center"/>
        <w:rPr>
          <w:rFonts w:ascii="GHEA Grapalat" w:hAnsi="GHEA Grapalat" w:cs="Sylfaen"/>
          <w:b/>
          <w:lang w:val="hy-AM"/>
        </w:rPr>
      </w:pPr>
    </w:p>
    <w:p w14:paraId="32DA3F9F" w14:textId="77777777" w:rsidR="00BB772B" w:rsidRPr="0093002B" w:rsidRDefault="00BB772B" w:rsidP="00BB772B">
      <w:pPr>
        <w:jc w:val="center"/>
        <w:rPr>
          <w:rFonts w:ascii="GHEA Grapalat" w:hAnsi="GHEA Grapalat"/>
          <w:b/>
          <w:lang w:val="hy-AM"/>
        </w:rPr>
      </w:pPr>
    </w:p>
    <w:p w14:paraId="79C7795F" w14:textId="77777777" w:rsidR="00BB772B" w:rsidRPr="0093002B" w:rsidRDefault="00BB772B" w:rsidP="00BB772B">
      <w:pPr>
        <w:jc w:val="center"/>
        <w:rPr>
          <w:rFonts w:ascii="GHEA Grapalat" w:hAnsi="GHEA Grapalat"/>
          <w:b/>
          <w:lang w:val="hy-AM"/>
        </w:rPr>
      </w:pPr>
    </w:p>
    <w:p w14:paraId="74881DB5" w14:textId="77777777" w:rsidR="00BB772B" w:rsidRPr="0093002B" w:rsidRDefault="00BB772B" w:rsidP="00BB772B">
      <w:pPr>
        <w:jc w:val="center"/>
        <w:rPr>
          <w:rFonts w:ascii="GHEA Grapalat" w:hAnsi="GHEA Grapalat"/>
          <w:b/>
          <w:lang w:val="hy-AM"/>
        </w:rPr>
      </w:pPr>
    </w:p>
    <w:p w14:paraId="24E88DAF" w14:textId="77777777" w:rsidR="00BB772B" w:rsidRPr="0093002B" w:rsidRDefault="00BB772B" w:rsidP="00BB772B">
      <w:pPr>
        <w:jc w:val="center"/>
        <w:rPr>
          <w:rFonts w:ascii="GHEA Grapalat" w:hAnsi="GHEA Grapalat"/>
          <w:i/>
          <w:lang w:val="hy-AM"/>
        </w:rPr>
      </w:pPr>
      <w:r w:rsidRPr="0093002B">
        <w:rPr>
          <w:rFonts w:ascii="GHEA Grapalat" w:hAnsi="GHEA Grapalat" w:cs="Sylfaen"/>
          <w:b/>
          <w:lang w:val="hy-AM"/>
        </w:rPr>
        <w:t>ԾԱՎԱԼԱԹԵՐԹ</w:t>
      </w:r>
      <w:r w:rsidRPr="0093002B">
        <w:rPr>
          <w:rFonts w:ascii="GHEA Grapalat" w:hAnsi="GHEA Grapalat" w:cs="Arial"/>
          <w:b/>
          <w:lang w:val="hy-AM"/>
        </w:rPr>
        <w:t>-</w:t>
      </w:r>
      <w:r w:rsidRPr="0093002B">
        <w:rPr>
          <w:rFonts w:ascii="GHEA Grapalat" w:hAnsi="GHEA Grapalat" w:cs="Sylfaen"/>
          <w:b/>
          <w:lang w:val="hy-AM"/>
        </w:rPr>
        <w:t>ՆԱԽԱՀԱՇԻՎ*</w:t>
      </w:r>
    </w:p>
    <w:p w14:paraId="08903FD4" w14:textId="77777777" w:rsidR="00BB772B" w:rsidRPr="00F54B2D" w:rsidRDefault="00BB772B" w:rsidP="00BB772B">
      <w:pPr>
        <w:ind w:left="-142" w:firstLine="142"/>
        <w:jc w:val="center"/>
        <w:rPr>
          <w:rFonts w:ascii="GHEA Grapalat" w:hAnsi="GHEA Grapalat"/>
          <w:b/>
          <w:lang w:val="es-ES"/>
        </w:rPr>
      </w:pPr>
      <w:r w:rsidRPr="007141E5">
        <w:rPr>
          <w:rFonts w:ascii="GHEA Grapalat" w:hAnsi="GHEA Grapalat"/>
          <w:i/>
          <w:sz w:val="22"/>
          <w:szCs w:val="22"/>
          <w:lang w:val="af-ZA"/>
        </w:rPr>
        <w:t></w:t>
      </w:r>
      <w:r w:rsidRPr="00AA3E80">
        <w:rPr>
          <w:rFonts w:ascii="GHEA Grapalat" w:hAnsi="GHEA Grapalat"/>
          <w:b/>
          <w:bCs/>
          <w:i/>
          <w:sz w:val="22"/>
          <w:szCs w:val="22"/>
          <w:lang w:val="af-ZA"/>
        </w:rPr>
        <w:t xml:space="preserve">ՄՅԱՍՆԻԿՅԱՆԻ ԱՐԱՅԻ ԱՆՎԱՆ ՄԻՋՆԱԿԱՐԳ ԴՊՐՈՑ </w:t>
      </w:r>
      <w:r w:rsidRPr="00AA3E80">
        <w:rPr>
          <w:rFonts w:ascii="GHEA Grapalat" w:hAnsi="GHEA Grapalat"/>
          <w:b/>
          <w:bCs/>
          <w:sz w:val="22"/>
          <w:szCs w:val="22"/>
          <w:lang w:val="af-ZA"/>
        </w:rPr>
        <w:t>ՊՈԱԿ</w:t>
      </w:r>
      <w:r w:rsidRPr="00AA3E80">
        <w:rPr>
          <w:rFonts w:ascii="GHEA Grapalat" w:hAnsi="GHEA Grapalat" w:cs="Sylfaen"/>
          <w:b/>
          <w:bCs/>
          <w:sz w:val="22"/>
          <w:szCs w:val="22"/>
          <w:lang w:val="af-ZA"/>
        </w:rPr>
        <w:t>-</w:t>
      </w:r>
      <w:r w:rsidRPr="00BB2C98">
        <w:rPr>
          <w:rFonts w:ascii="GHEA Grapalat" w:hAnsi="GHEA Grapalat" w:cs="Sylfaen"/>
          <w:b/>
          <w:bCs/>
          <w:sz w:val="22"/>
          <w:szCs w:val="22"/>
          <w:lang w:val="hy-AM"/>
        </w:rPr>
        <w:t>Ի</w:t>
      </w:r>
      <w:r w:rsidRPr="00AA3E80">
        <w:rPr>
          <w:rFonts w:ascii="GHEA Grapalat" w:hAnsi="GHEA Grapalat" w:cs="Sylfaen"/>
          <w:b/>
          <w:bCs/>
          <w:sz w:val="22"/>
          <w:szCs w:val="22"/>
          <w:lang w:val="af-ZA"/>
        </w:rPr>
        <w:t xml:space="preserve"> </w:t>
      </w:r>
      <w:r w:rsidRPr="00BB2C98">
        <w:rPr>
          <w:rFonts w:ascii="GHEA Grapalat" w:hAnsi="GHEA Grapalat" w:cs="Sylfaen"/>
          <w:b/>
          <w:bCs/>
          <w:sz w:val="22"/>
          <w:szCs w:val="22"/>
          <w:lang w:val="hy-AM"/>
        </w:rPr>
        <w:t>ԿԱՐԻՔՆԵՐԻ</w:t>
      </w:r>
      <w:r w:rsidRPr="00AA3E80">
        <w:rPr>
          <w:rFonts w:ascii="GHEA Grapalat" w:hAnsi="GHEA Grapalat" w:cs="Times Armenian"/>
          <w:b/>
          <w:bCs/>
          <w:sz w:val="22"/>
          <w:szCs w:val="22"/>
          <w:lang w:val="af-ZA"/>
        </w:rPr>
        <w:t xml:space="preserve"> </w:t>
      </w:r>
      <w:r w:rsidRPr="00BB2C98">
        <w:rPr>
          <w:rFonts w:ascii="GHEA Grapalat" w:hAnsi="GHEA Grapalat" w:cs="Sylfaen"/>
          <w:b/>
          <w:bCs/>
          <w:sz w:val="22"/>
          <w:szCs w:val="22"/>
          <w:lang w:val="hy-AM"/>
        </w:rPr>
        <w:t>ՀԱՄԱՐ</w:t>
      </w:r>
      <w:r w:rsidRPr="00AA3E80">
        <w:rPr>
          <w:rFonts w:ascii="GHEA Grapalat" w:hAnsi="GHEA Grapalat" w:cs="Sylfaen"/>
          <w:b/>
          <w:bCs/>
          <w:sz w:val="22"/>
          <w:szCs w:val="22"/>
          <w:lang w:val="af-ZA"/>
        </w:rPr>
        <w:t xml:space="preserve"> </w:t>
      </w:r>
      <w:r w:rsidRPr="00AA3E80">
        <w:rPr>
          <w:rFonts w:ascii="GHEA Grapalat" w:hAnsi="GHEA Grapalat"/>
          <w:b/>
          <w:bCs/>
          <w:i/>
          <w:sz w:val="22"/>
          <w:szCs w:val="22"/>
          <w:lang w:val="af-ZA"/>
        </w:rPr>
        <w:t xml:space="preserve">ՄՅԱՍՆԻԿՅԱՆԻ ԱՐԱՅԻ ԱՆՎԱՆ ՄԻՋՆԱԿԱՐԳ ԴՊՐՈՑ </w:t>
      </w:r>
      <w:r w:rsidRPr="00AA3E80">
        <w:rPr>
          <w:rFonts w:ascii="GHEA Grapalat" w:hAnsi="GHEA Grapalat"/>
          <w:b/>
          <w:bCs/>
          <w:sz w:val="22"/>
          <w:szCs w:val="22"/>
          <w:lang w:val="af-ZA"/>
        </w:rPr>
        <w:t>ՊՈԱԿ</w:t>
      </w:r>
      <w:r w:rsidRPr="00AA3E80">
        <w:rPr>
          <w:rFonts w:ascii="GHEA Grapalat" w:hAnsi="GHEA Grapalat"/>
          <w:b/>
          <w:bCs/>
          <w:i/>
          <w:sz w:val="22"/>
          <w:szCs w:val="22"/>
          <w:lang w:val="af-ZA"/>
        </w:rPr>
        <w:t>-</w:t>
      </w:r>
      <w:r w:rsidRPr="00BB2C98">
        <w:rPr>
          <w:rFonts w:ascii="GHEA Grapalat" w:hAnsi="GHEA Grapalat"/>
          <w:b/>
          <w:bCs/>
          <w:i/>
          <w:sz w:val="22"/>
          <w:szCs w:val="22"/>
          <w:lang w:val="hy-AM"/>
        </w:rPr>
        <w:t>Ի</w:t>
      </w:r>
      <w:r w:rsidRPr="00AA3E80">
        <w:rPr>
          <w:rFonts w:ascii="GHEA Grapalat" w:hAnsi="GHEA Grapalat"/>
          <w:b/>
          <w:bCs/>
          <w:sz w:val="22"/>
          <w:szCs w:val="22"/>
          <w:lang w:val="hy-AM"/>
        </w:rPr>
        <w:t xml:space="preserve"> </w:t>
      </w:r>
      <w:r w:rsidRPr="00BB2C98">
        <w:rPr>
          <w:rFonts w:ascii="GHEA Grapalat" w:hAnsi="GHEA Grapalat"/>
          <w:b/>
          <w:bCs/>
          <w:sz w:val="22"/>
          <w:szCs w:val="22"/>
          <w:lang w:val="hy-AM"/>
        </w:rPr>
        <w:t>ՄԱՍՆԱՇԵՆՔԻ</w:t>
      </w:r>
      <w:r w:rsidRPr="00AA3E80">
        <w:rPr>
          <w:rFonts w:ascii="GHEA Grapalat" w:hAnsi="GHEA Grapalat"/>
          <w:b/>
          <w:bCs/>
          <w:sz w:val="22"/>
          <w:szCs w:val="22"/>
          <w:lang w:val="es-ES"/>
        </w:rPr>
        <w:t xml:space="preserve"> </w:t>
      </w:r>
      <w:r w:rsidRPr="00AA3E80">
        <w:rPr>
          <w:rFonts w:ascii="GHEA Grapalat" w:hAnsi="GHEA Grapalat"/>
          <w:b/>
          <w:bCs/>
          <w:sz w:val="22"/>
          <w:szCs w:val="22"/>
          <w:lang w:val="hy-AM"/>
        </w:rPr>
        <w:t>ՏԱՆԻՔԻ ՎԵՐԱՆՈՐՈԳՄԱՆ ԱՇԽԱՏԱՆՔՆԵՐԻ</w:t>
      </w:r>
      <w:r w:rsidRPr="00F54B2D">
        <w:rPr>
          <w:rFonts w:ascii="GHEA Grapalat" w:hAnsi="GHEA Grapalat" w:cs="Sylfaen"/>
          <w:b/>
          <w:lang w:val="pt-BR"/>
        </w:rPr>
        <w:t xml:space="preserve"> ԿԱՏԱՐՄԱՆ</w:t>
      </w:r>
    </w:p>
    <w:p w14:paraId="20ED65E9" w14:textId="77777777" w:rsidR="00BB772B" w:rsidRPr="00BB2C98" w:rsidRDefault="00BB772B" w:rsidP="00BB772B">
      <w:pPr>
        <w:ind w:firstLine="567"/>
        <w:jc w:val="right"/>
        <w:rPr>
          <w:rFonts w:ascii="GHEA Grapalat" w:hAnsi="GHEA Grapalat"/>
          <w:i/>
          <w:lang w:val="es-ES"/>
        </w:rPr>
      </w:pPr>
    </w:p>
    <w:p w14:paraId="4E6B5078" w14:textId="77777777" w:rsidR="00BB772B" w:rsidRPr="0093002B" w:rsidRDefault="00BB772B" w:rsidP="00BB772B">
      <w:pPr>
        <w:ind w:firstLine="567"/>
        <w:jc w:val="right"/>
        <w:rPr>
          <w:rFonts w:ascii="GHEA Grapalat" w:hAnsi="GHEA Grapalat"/>
          <w:i/>
          <w:lang w:val="pt-BR"/>
        </w:rPr>
      </w:pPr>
    </w:p>
    <w:p w14:paraId="05FAE79C" w14:textId="77777777" w:rsidR="00BB772B" w:rsidRPr="0093002B" w:rsidRDefault="00BB772B" w:rsidP="00BB772B">
      <w:pPr>
        <w:ind w:firstLine="567"/>
        <w:jc w:val="right"/>
        <w:rPr>
          <w:rFonts w:ascii="GHEA Grapalat" w:hAnsi="GHEA Grapalat"/>
          <w:i/>
          <w:lang w:val="pt-BR"/>
        </w:rPr>
      </w:pPr>
    </w:p>
    <w:p w14:paraId="05940140" w14:textId="77777777" w:rsidR="00BB772B" w:rsidRPr="0093002B" w:rsidRDefault="00BB772B" w:rsidP="00BB772B">
      <w:pPr>
        <w:ind w:firstLine="567"/>
        <w:jc w:val="right"/>
        <w:rPr>
          <w:rFonts w:ascii="GHEA Grapalat" w:hAnsi="GHEA Grapalat"/>
          <w:i/>
          <w:lang w:val="pt-BR"/>
        </w:rPr>
      </w:pPr>
    </w:p>
    <w:p w14:paraId="1A00A2DC" w14:textId="77777777" w:rsidR="00BB772B" w:rsidRPr="0093002B" w:rsidRDefault="00BB772B" w:rsidP="00BB772B">
      <w:pPr>
        <w:ind w:firstLine="567"/>
        <w:jc w:val="right"/>
        <w:rPr>
          <w:rFonts w:ascii="GHEA Grapalat" w:hAnsi="GHEA Grapalat"/>
          <w:i/>
          <w:lang w:val="pt-BR"/>
        </w:rPr>
      </w:pPr>
    </w:p>
    <w:p w14:paraId="257484A6" w14:textId="77777777" w:rsidR="00BB772B" w:rsidRPr="00163556" w:rsidRDefault="00BB772B" w:rsidP="00BB772B">
      <w:pPr>
        <w:ind w:firstLine="567"/>
        <w:jc w:val="both"/>
        <w:rPr>
          <w:rFonts w:ascii="GHEA Grapalat" w:hAnsi="GHEA Grapalat" w:cs="Sylfaen"/>
          <w:b/>
          <w:i/>
          <w:sz w:val="25"/>
          <w:szCs w:val="25"/>
          <w:lang w:val="pt-BR"/>
        </w:rPr>
      </w:pPr>
      <w:r w:rsidRPr="00163556">
        <w:rPr>
          <w:rFonts w:ascii="GHEA Grapalat" w:hAnsi="GHEA Grapalat" w:cs="Sylfaen"/>
          <w:b/>
          <w:i/>
          <w:sz w:val="25"/>
          <w:szCs w:val="25"/>
          <w:lang w:val="hy-AM"/>
        </w:rPr>
        <w:t>Աշխատանքներն</w:t>
      </w:r>
      <w:r w:rsidRPr="00163556">
        <w:rPr>
          <w:rFonts w:ascii="GHEA Grapalat" w:hAnsi="GHEA Grapalat" w:cs="Sylfaen"/>
          <w:b/>
          <w:i/>
          <w:sz w:val="25"/>
          <w:szCs w:val="25"/>
          <w:lang w:val="pt-BR"/>
        </w:rPr>
        <w:t xml:space="preserve"> </w:t>
      </w:r>
      <w:r w:rsidRPr="00163556">
        <w:rPr>
          <w:rFonts w:ascii="GHEA Grapalat" w:hAnsi="GHEA Grapalat" w:cs="Sylfaen"/>
          <w:b/>
          <w:i/>
          <w:sz w:val="25"/>
          <w:szCs w:val="25"/>
          <w:lang w:val="hy-AM"/>
        </w:rPr>
        <w:t>իրականացվում</w:t>
      </w:r>
      <w:r w:rsidRPr="00163556">
        <w:rPr>
          <w:rFonts w:ascii="GHEA Grapalat" w:hAnsi="GHEA Grapalat" w:cs="Sylfaen"/>
          <w:b/>
          <w:i/>
          <w:sz w:val="25"/>
          <w:szCs w:val="25"/>
          <w:lang w:val="pt-BR"/>
        </w:rPr>
        <w:t xml:space="preserve"> </w:t>
      </w:r>
      <w:r w:rsidRPr="00163556">
        <w:rPr>
          <w:rFonts w:ascii="GHEA Grapalat" w:hAnsi="GHEA Grapalat" w:cs="Sylfaen"/>
          <w:b/>
          <w:i/>
          <w:sz w:val="25"/>
          <w:szCs w:val="25"/>
          <w:lang w:val="hy-AM"/>
        </w:rPr>
        <w:t>են</w:t>
      </w:r>
      <w:r w:rsidRPr="00163556">
        <w:rPr>
          <w:rFonts w:ascii="GHEA Grapalat" w:hAnsi="GHEA Grapalat" w:cs="Sylfaen"/>
          <w:b/>
          <w:i/>
          <w:sz w:val="25"/>
          <w:szCs w:val="25"/>
          <w:lang w:val="pt-BR"/>
        </w:rPr>
        <w:t>`</w:t>
      </w:r>
    </w:p>
    <w:p w14:paraId="0211AD06" w14:textId="77777777" w:rsidR="00BB772B" w:rsidRPr="00163556" w:rsidRDefault="00BB772B" w:rsidP="00BB772B">
      <w:pPr>
        <w:ind w:firstLine="567"/>
        <w:jc w:val="both"/>
        <w:rPr>
          <w:rFonts w:ascii="GHEA Grapalat" w:hAnsi="GHEA Grapalat" w:cs="Sylfaen"/>
          <w:b/>
          <w:lang w:val="pt-BR"/>
        </w:rPr>
      </w:pPr>
    </w:p>
    <w:p w14:paraId="7B27750D" w14:textId="77777777" w:rsidR="00BB772B" w:rsidRPr="00FC5252" w:rsidRDefault="00BB772B" w:rsidP="00BB772B">
      <w:pPr>
        <w:ind w:firstLine="567"/>
        <w:jc w:val="both"/>
        <w:rPr>
          <w:rFonts w:ascii="GHEA Grapalat" w:hAnsi="GHEA Grapalat" w:cs="Sylfaen"/>
          <w:b/>
          <w:lang w:val="pt-BR"/>
        </w:rPr>
      </w:pPr>
      <w:r w:rsidRPr="00163556">
        <w:rPr>
          <w:rFonts w:ascii="GHEA Grapalat" w:hAnsi="GHEA Grapalat" w:cs="Sylfaen"/>
          <w:b/>
          <w:lang w:val="pt-BR"/>
        </w:rPr>
        <w:t xml:space="preserve">- </w:t>
      </w:r>
      <w:r w:rsidRPr="00FC5252">
        <w:rPr>
          <w:rFonts w:ascii="GHEA Grapalat" w:hAnsi="GHEA Grapalat" w:cs="Sylfaen"/>
          <w:b/>
          <w:lang w:val="hy-AM"/>
        </w:rPr>
        <w:t>կազմված</w:t>
      </w:r>
      <w:r w:rsidRPr="00FC5252">
        <w:rPr>
          <w:rFonts w:ascii="GHEA Grapalat" w:hAnsi="GHEA Grapalat" w:cs="Sylfaen"/>
          <w:b/>
          <w:lang w:val="pt-BR"/>
        </w:rPr>
        <w:t xml:space="preserve">  </w:t>
      </w:r>
      <w:r w:rsidRPr="00FC5252">
        <w:rPr>
          <w:rFonts w:ascii="GHEA Grapalat" w:hAnsi="GHEA Grapalat" w:cs="Sylfaen"/>
          <w:b/>
          <w:lang w:val="hy-AM"/>
        </w:rPr>
        <w:t>նախագծանախահաշվային</w:t>
      </w:r>
      <w:r w:rsidRPr="00FC5252">
        <w:rPr>
          <w:rFonts w:ascii="GHEA Grapalat" w:hAnsi="GHEA Grapalat" w:cs="Sylfaen"/>
          <w:b/>
          <w:lang w:val="pt-BR"/>
        </w:rPr>
        <w:t xml:space="preserve">  </w:t>
      </w:r>
      <w:r w:rsidRPr="00FC5252">
        <w:rPr>
          <w:rFonts w:ascii="GHEA Grapalat" w:hAnsi="GHEA Grapalat" w:cs="Sylfaen"/>
          <w:b/>
          <w:lang w:val="hy-AM"/>
        </w:rPr>
        <w:t>փաստաթղթերի</w:t>
      </w:r>
      <w:r w:rsidRPr="00FC5252">
        <w:rPr>
          <w:rFonts w:ascii="GHEA Grapalat" w:hAnsi="GHEA Grapalat" w:cs="Sylfaen"/>
          <w:b/>
          <w:lang w:val="pt-BR"/>
        </w:rPr>
        <w:t xml:space="preserve"> </w:t>
      </w:r>
      <w:r w:rsidRPr="00FC5252">
        <w:rPr>
          <w:rFonts w:ascii="GHEA Grapalat" w:hAnsi="GHEA Grapalat" w:cs="Sylfaen"/>
          <w:b/>
          <w:lang w:val="hy-AM"/>
        </w:rPr>
        <w:t>համաձայն</w:t>
      </w:r>
    </w:p>
    <w:p w14:paraId="33C26491" w14:textId="77777777" w:rsidR="00BB772B" w:rsidRPr="00163556" w:rsidRDefault="00BB772B" w:rsidP="00BB772B">
      <w:pPr>
        <w:rPr>
          <w:rFonts w:ascii="GHEA Grapalat" w:hAnsi="GHEA Grapalat" w:cs="Sylfaen"/>
          <w:b/>
          <w:lang w:val="pt-BR"/>
        </w:rPr>
      </w:pPr>
      <w:r w:rsidRPr="00FC5252">
        <w:rPr>
          <w:rFonts w:ascii="GHEA Grapalat" w:hAnsi="GHEA Grapalat"/>
          <w:b/>
          <w:lang w:val="hy-AM"/>
        </w:rPr>
        <w:t>Աշխատանքների</w:t>
      </w:r>
      <w:r w:rsidRPr="00FC5252">
        <w:rPr>
          <w:rFonts w:ascii="GHEA Grapalat" w:hAnsi="GHEA Grapalat"/>
          <w:b/>
          <w:lang w:val="pt-BR"/>
        </w:rPr>
        <w:t xml:space="preserve">  </w:t>
      </w:r>
      <w:r w:rsidRPr="00FC5252">
        <w:rPr>
          <w:rFonts w:ascii="GHEA Grapalat" w:hAnsi="GHEA Grapalat"/>
          <w:b/>
          <w:lang w:val="hy-AM"/>
        </w:rPr>
        <w:t>ծավալաթերթը,</w:t>
      </w:r>
      <w:r w:rsidRPr="00FC5252">
        <w:rPr>
          <w:rFonts w:ascii="GHEA Grapalat" w:hAnsi="GHEA Grapalat"/>
          <w:b/>
          <w:lang w:val="pt-BR"/>
        </w:rPr>
        <w:t xml:space="preserve"> </w:t>
      </w:r>
      <w:r w:rsidRPr="00FC5252">
        <w:rPr>
          <w:rFonts w:ascii="GHEA Grapalat" w:hAnsi="GHEA Grapalat"/>
          <w:b/>
          <w:lang w:val="hy-AM"/>
        </w:rPr>
        <w:t>նախագծերը,</w:t>
      </w:r>
      <w:r w:rsidRPr="00FC5252">
        <w:rPr>
          <w:rFonts w:ascii="GHEA Grapalat" w:hAnsi="GHEA Grapalat"/>
          <w:b/>
          <w:lang w:val="pt-BR"/>
        </w:rPr>
        <w:t xml:space="preserve">  </w:t>
      </w:r>
      <w:proofErr w:type="spellStart"/>
      <w:r w:rsidRPr="00FC5252">
        <w:rPr>
          <w:rFonts w:ascii="GHEA Grapalat" w:hAnsi="GHEA Grapalat"/>
          <w:b/>
          <w:lang w:val="ru-RU"/>
        </w:rPr>
        <w:t>էսքիզները</w:t>
      </w:r>
      <w:proofErr w:type="spellEnd"/>
      <w:r w:rsidRPr="00FC5252">
        <w:rPr>
          <w:rFonts w:ascii="GHEA Grapalat" w:hAnsi="GHEA Grapalat"/>
          <w:b/>
          <w:lang w:val="hy-AM"/>
        </w:rPr>
        <w:t xml:space="preserve"> </w:t>
      </w:r>
      <w:proofErr w:type="spellStart"/>
      <w:r w:rsidRPr="00FC5252">
        <w:rPr>
          <w:rFonts w:ascii="GHEA Grapalat" w:hAnsi="GHEA Grapalat"/>
          <w:b/>
          <w:lang w:val="ru-RU"/>
        </w:rPr>
        <w:t>ներկայացված</w:t>
      </w:r>
      <w:proofErr w:type="spellEnd"/>
      <w:r w:rsidRPr="00FC5252">
        <w:rPr>
          <w:rFonts w:ascii="GHEA Grapalat" w:hAnsi="GHEA Grapalat"/>
          <w:b/>
          <w:lang w:val="pt-BR"/>
        </w:rPr>
        <w:t xml:space="preserve">  </w:t>
      </w:r>
      <w:proofErr w:type="spellStart"/>
      <w:r w:rsidRPr="00FC5252">
        <w:rPr>
          <w:rFonts w:ascii="GHEA Grapalat" w:hAnsi="GHEA Grapalat"/>
          <w:b/>
          <w:lang w:val="ru-RU"/>
        </w:rPr>
        <w:t>են</w:t>
      </w:r>
      <w:proofErr w:type="spellEnd"/>
      <w:r w:rsidRPr="00FC5252">
        <w:rPr>
          <w:rFonts w:ascii="GHEA Grapalat" w:hAnsi="GHEA Grapalat"/>
          <w:b/>
          <w:lang w:val="pt-BR"/>
        </w:rPr>
        <w:t xml:space="preserve">  </w:t>
      </w:r>
      <w:proofErr w:type="spellStart"/>
      <w:r w:rsidRPr="00FC5252">
        <w:rPr>
          <w:rFonts w:ascii="GHEA Grapalat" w:hAnsi="GHEA Grapalat"/>
          <w:b/>
          <w:lang w:val="ru-RU"/>
        </w:rPr>
        <w:t>կցված</w:t>
      </w:r>
      <w:proofErr w:type="spellEnd"/>
      <w:r w:rsidRPr="00FC5252">
        <w:rPr>
          <w:rFonts w:ascii="GHEA Grapalat" w:hAnsi="GHEA Grapalat"/>
          <w:b/>
          <w:lang w:val="pt-BR"/>
        </w:rPr>
        <w:t xml:space="preserve">  </w:t>
      </w:r>
      <w:proofErr w:type="spellStart"/>
      <w:r w:rsidRPr="00FC5252">
        <w:rPr>
          <w:rFonts w:ascii="GHEA Grapalat" w:hAnsi="GHEA Grapalat"/>
          <w:b/>
          <w:lang w:val="ru-RU"/>
        </w:rPr>
        <w:t>ֆայլ</w:t>
      </w:r>
      <w:proofErr w:type="spellEnd"/>
      <w:r w:rsidRPr="00FC5252">
        <w:rPr>
          <w:rFonts w:ascii="GHEA Grapalat" w:hAnsi="GHEA Grapalat"/>
          <w:b/>
          <w:lang w:val="hy-AM"/>
        </w:rPr>
        <w:t>եր</w:t>
      </w:r>
      <w:proofErr w:type="spellStart"/>
      <w:r w:rsidRPr="00FC5252">
        <w:rPr>
          <w:rFonts w:ascii="GHEA Grapalat" w:hAnsi="GHEA Grapalat"/>
          <w:b/>
          <w:lang w:val="ru-RU"/>
        </w:rPr>
        <w:t>ով</w:t>
      </w:r>
      <w:proofErr w:type="spellEnd"/>
      <w:r w:rsidRPr="00FC5252">
        <w:rPr>
          <w:rFonts w:ascii="GHEA Grapalat" w:hAnsi="GHEA Grapalat"/>
          <w:b/>
          <w:lang w:val="pt-BR"/>
        </w:rPr>
        <w:t>:</w:t>
      </w:r>
      <w:r w:rsidRPr="00FC5252">
        <w:rPr>
          <w:rFonts w:ascii="GHEA Grapalat" w:hAnsi="GHEA Grapalat" w:cs="Sylfaen"/>
          <w:b/>
          <w:lang w:val="pt-BR"/>
        </w:rPr>
        <w:t>Աշխատանքային պահանջվող ռեսուրսները ներկայացվաց են նախագծի բացատրագիր բաժնում</w:t>
      </w:r>
    </w:p>
    <w:p w14:paraId="4398EE5C" w14:textId="77777777" w:rsidR="00BB772B" w:rsidRPr="0093002B" w:rsidRDefault="00BB772B" w:rsidP="00BB772B">
      <w:pPr>
        <w:ind w:firstLine="567"/>
        <w:jc w:val="right"/>
        <w:rPr>
          <w:rFonts w:ascii="GHEA Grapalat" w:hAnsi="GHEA Grapalat"/>
          <w:i/>
          <w:lang w:val="pt-BR"/>
        </w:rPr>
      </w:pPr>
    </w:p>
    <w:p w14:paraId="5CFD1789" w14:textId="77777777" w:rsidR="00BB772B" w:rsidRPr="0093002B" w:rsidRDefault="00BB772B" w:rsidP="00BB772B">
      <w:pPr>
        <w:ind w:firstLine="567"/>
        <w:jc w:val="right"/>
        <w:rPr>
          <w:rFonts w:ascii="GHEA Grapalat" w:hAnsi="GHEA Grapalat"/>
          <w:i/>
          <w:lang w:val="pt-BR"/>
        </w:rPr>
      </w:pPr>
    </w:p>
    <w:p w14:paraId="747CD3FC" w14:textId="77777777" w:rsidR="00BB772B" w:rsidRPr="0093002B" w:rsidRDefault="00BB772B" w:rsidP="00BB772B">
      <w:pPr>
        <w:ind w:firstLine="567"/>
        <w:jc w:val="right"/>
        <w:rPr>
          <w:rFonts w:ascii="GHEA Grapalat" w:hAnsi="GHEA Grapalat"/>
          <w:i/>
          <w:lang w:val="pt-BR"/>
        </w:rPr>
      </w:pPr>
    </w:p>
    <w:p w14:paraId="73DD55FE" w14:textId="77777777" w:rsidR="00BB772B" w:rsidRPr="0093002B" w:rsidRDefault="00BB772B" w:rsidP="00BB772B">
      <w:pPr>
        <w:ind w:firstLine="567"/>
        <w:jc w:val="right"/>
        <w:rPr>
          <w:rFonts w:ascii="GHEA Grapalat" w:hAnsi="GHEA Grapalat"/>
          <w:i/>
          <w:lang w:val="pt-BR"/>
        </w:rPr>
      </w:pPr>
    </w:p>
    <w:p w14:paraId="0D38DD66" w14:textId="77777777" w:rsidR="00BB772B" w:rsidRPr="0093002B" w:rsidRDefault="00BB772B" w:rsidP="00BB772B">
      <w:pPr>
        <w:ind w:firstLine="567"/>
        <w:jc w:val="right"/>
        <w:rPr>
          <w:rFonts w:ascii="GHEA Grapalat" w:hAnsi="GHEA Grapalat"/>
          <w:i/>
          <w:lang w:val="pt-BR"/>
        </w:rPr>
      </w:pPr>
    </w:p>
    <w:p w14:paraId="599249BA" w14:textId="77777777" w:rsidR="00BB772B" w:rsidRPr="0093002B" w:rsidRDefault="00BB772B" w:rsidP="00BB772B">
      <w:pPr>
        <w:ind w:firstLine="567"/>
        <w:jc w:val="right"/>
        <w:rPr>
          <w:rFonts w:ascii="GHEA Grapalat" w:hAnsi="GHEA Grapalat"/>
          <w:i/>
          <w:lang w:val="pt-BR"/>
        </w:rPr>
      </w:pPr>
    </w:p>
    <w:p w14:paraId="5C233CD6" w14:textId="77777777" w:rsidR="00BB772B" w:rsidRPr="0093002B" w:rsidRDefault="00BB772B" w:rsidP="00BB772B">
      <w:pPr>
        <w:ind w:firstLine="567"/>
        <w:jc w:val="right"/>
        <w:rPr>
          <w:rFonts w:ascii="GHEA Grapalat" w:hAnsi="GHEA Grapalat"/>
          <w:i/>
          <w:lang w:val="pt-BR"/>
        </w:rPr>
      </w:pPr>
    </w:p>
    <w:p w14:paraId="4EE1B688" w14:textId="77777777" w:rsidR="00BB772B" w:rsidRPr="0093002B" w:rsidRDefault="00BB772B" w:rsidP="00BB772B">
      <w:pPr>
        <w:ind w:firstLine="567"/>
        <w:jc w:val="right"/>
        <w:rPr>
          <w:rFonts w:ascii="GHEA Grapalat" w:hAnsi="GHEA Grapalat"/>
          <w:i/>
          <w:lang w:val="pt-BR"/>
        </w:rPr>
      </w:pPr>
    </w:p>
    <w:p w14:paraId="4424629D" w14:textId="77777777" w:rsidR="00BB772B" w:rsidRPr="0093002B" w:rsidRDefault="00BB772B" w:rsidP="00BB772B">
      <w:pPr>
        <w:ind w:firstLine="567"/>
        <w:jc w:val="right"/>
        <w:rPr>
          <w:rFonts w:ascii="GHEA Grapalat" w:hAnsi="GHEA Grapalat"/>
          <w:i/>
          <w:lang w:val="pt-BR"/>
        </w:rPr>
      </w:pPr>
    </w:p>
    <w:p w14:paraId="42E7E765" w14:textId="77777777" w:rsidR="00BB772B" w:rsidRPr="0093002B" w:rsidRDefault="00BB772B" w:rsidP="00BB772B">
      <w:pPr>
        <w:ind w:firstLine="567"/>
        <w:jc w:val="right"/>
        <w:rPr>
          <w:rFonts w:ascii="GHEA Grapalat" w:hAnsi="GHEA Grapalat"/>
          <w:i/>
          <w:lang w:val="pt-BR"/>
        </w:rPr>
      </w:pPr>
    </w:p>
    <w:p w14:paraId="55A4D6AC" w14:textId="77777777" w:rsidR="00BB772B" w:rsidRPr="0093002B" w:rsidRDefault="00BB772B" w:rsidP="00BB772B">
      <w:pPr>
        <w:rPr>
          <w:rFonts w:ascii="GHEA Grapalat" w:hAnsi="GHEA Grapalat"/>
          <w:i/>
          <w:lang w:val="pt-BR"/>
        </w:rPr>
      </w:pPr>
      <w:r w:rsidRPr="0093002B">
        <w:rPr>
          <w:rFonts w:ascii="GHEA Grapalat" w:hAnsi="GHEA Grapalat" w:cs="Sylfaen"/>
          <w:sz w:val="22"/>
          <w:szCs w:val="22"/>
          <w:lang w:val="af-ZA"/>
        </w:rPr>
        <w:t xml:space="preserve">* Կապալառուն աշխատանքները կատարում է </w:t>
      </w:r>
      <w:r>
        <w:rPr>
          <w:rFonts w:ascii="GHEA Grapalat" w:hAnsi="GHEA Grapalat" w:cs="Sylfaen"/>
          <w:sz w:val="22"/>
          <w:szCs w:val="22"/>
          <w:lang w:val="ru-RU"/>
        </w:rPr>
        <w:t>գ</w:t>
      </w:r>
      <w:r w:rsidRPr="00BB2C98">
        <w:rPr>
          <w:rFonts w:ascii="GHEA Grapalat" w:hAnsi="GHEA Grapalat" w:cs="Sylfaen"/>
          <w:sz w:val="22"/>
          <w:szCs w:val="22"/>
          <w:lang w:val="pt-BR"/>
        </w:rPr>
        <w:t xml:space="preserve">. </w:t>
      </w:r>
      <w:proofErr w:type="spellStart"/>
      <w:r>
        <w:rPr>
          <w:rFonts w:ascii="GHEA Grapalat" w:hAnsi="GHEA Grapalat" w:cs="Sylfaen"/>
          <w:sz w:val="22"/>
          <w:szCs w:val="22"/>
          <w:lang w:val="ru-RU"/>
        </w:rPr>
        <w:t>Մյասնիկյան</w:t>
      </w:r>
      <w:proofErr w:type="spellEnd"/>
      <w:r w:rsidRPr="0093002B">
        <w:rPr>
          <w:rFonts w:ascii="GHEA Grapalat" w:hAnsi="GHEA Grapalat" w:cs="Sylfaen"/>
          <w:sz w:val="22"/>
          <w:szCs w:val="22"/>
          <w:lang w:val="af-ZA"/>
        </w:rPr>
        <w:t xml:space="preserve"> հասցեում:</w:t>
      </w:r>
    </w:p>
    <w:p w14:paraId="2FCC5B2D" w14:textId="77777777" w:rsidR="00BB772B" w:rsidRPr="0093002B" w:rsidRDefault="00BB772B" w:rsidP="00BB772B">
      <w:pPr>
        <w:ind w:firstLine="567"/>
        <w:jc w:val="right"/>
        <w:rPr>
          <w:rFonts w:ascii="GHEA Grapalat" w:hAnsi="GHEA Grapalat"/>
          <w:i/>
          <w:lang w:val="pt-BR"/>
        </w:rPr>
      </w:pPr>
    </w:p>
    <w:p w14:paraId="4DD2AD41" w14:textId="77777777" w:rsidR="00BB772B" w:rsidRPr="0093002B" w:rsidRDefault="00BB772B" w:rsidP="00BB772B">
      <w:pPr>
        <w:ind w:firstLine="567"/>
        <w:jc w:val="right"/>
        <w:rPr>
          <w:rFonts w:ascii="GHEA Grapalat" w:hAnsi="GHEA Grapalat"/>
          <w:i/>
          <w:lang w:val="pt-BR"/>
        </w:rPr>
      </w:pPr>
    </w:p>
    <w:p w14:paraId="264D83A3" w14:textId="77777777" w:rsidR="00BB772B" w:rsidRPr="0093002B" w:rsidRDefault="00BB772B" w:rsidP="00BB772B">
      <w:pPr>
        <w:ind w:firstLine="567"/>
        <w:jc w:val="right"/>
        <w:rPr>
          <w:rFonts w:ascii="GHEA Grapalat" w:hAnsi="GHEA Grapalat"/>
          <w:i/>
          <w:lang w:val="pt-BR"/>
        </w:rPr>
      </w:pPr>
    </w:p>
    <w:p w14:paraId="06BFC2B5" w14:textId="77777777" w:rsidR="00BB772B" w:rsidRPr="0093002B" w:rsidRDefault="00BB772B" w:rsidP="00BB772B">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BB772B" w:rsidRPr="0093002B" w14:paraId="7934D2AC" w14:textId="77777777" w:rsidTr="000A6276">
        <w:trPr>
          <w:jc w:val="center"/>
        </w:trPr>
        <w:tc>
          <w:tcPr>
            <w:tcW w:w="4536" w:type="dxa"/>
          </w:tcPr>
          <w:p w14:paraId="059D5FF7" w14:textId="77777777" w:rsidR="00BB772B" w:rsidRPr="0093002B" w:rsidRDefault="00BB772B" w:rsidP="000A6276">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017741C7" w14:textId="77777777" w:rsidR="00BB772B" w:rsidRPr="0093002B" w:rsidRDefault="00BB772B" w:rsidP="000A6276">
            <w:pPr>
              <w:rPr>
                <w:rFonts w:ascii="GHEA Grapalat" w:hAnsi="GHEA Grapalat"/>
                <w:sz w:val="22"/>
                <w:szCs w:val="22"/>
                <w:lang w:val="ru-RU"/>
              </w:rPr>
            </w:pPr>
          </w:p>
          <w:p w14:paraId="572327DD" w14:textId="77777777" w:rsidR="00BB772B" w:rsidRPr="0093002B" w:rsidRDefault="00BB772B" w:rsidP="000A6276">
            <w:pPr>
              <w:rPr>
                <w:rFonts w:ascii="GHEA Grapalat" w:hAnsi="GHEA Grapalat"/>
                <w:lang w:val="ru-RU"/>
              </w:rPr>
            </w:pPr>
          </w:p>
          <w:p w14:paraId="7ABD2871" w14:textId="77777777" w:rsidR="00BB772B" w:rsidRPr="0093002B" w:rsidRDefault="00BB772B" w:rsidP="000A6276">
            <w:pPr>
              <w:jc w:val="center"/>
              <w:rPr>
                <w:rFonts w:ascii="GHEA Grapalat" w:hAnsi="GHEA Grapalat"/>
                <w:lang w:val="ru-RU"/>
              </w:rPr>
            </w:pPr>
            <w:r w:rsidRPr="0093002B">
              <w:rPr>
                <w:rFonts w:ascii="GHEA Grapalat" w:hAnsi="GHEA Grapalat"/>
                <w:lang w:val="ru-RU"/>
              </w:rPr>
              <w:t>---------------------------------</w:t>
            </w:r>
          </w:p>
          <w:p w14:paraId="45C57694" w14:textId="77777777" w:rsidR="00BB772B" w:rsidRPr="0093002B" w:rsidRDefault="00BB772B" w:rsidP="000A6276">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4362EB99" w14:textId="77777777" w:rsidR="00BB772B" w:rsidRPr="0093002B" w:rsidRDefault="00BB772B" w:rsidP="000A6276">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44F532A2" w14:textId="77777777" w:rsidR="00BB772B" w:rsidRPr="0093002B" w:rsidRDefault="00BB772B" w:rsidP="000A6276">
            <w:pPr>
              <w:spacing w:line="360" w:lineRule="auto"/>
              <w:jc w:val="center"/>
              <w:rPr>
                <w:rFonts w:ascii="GHEA Grapalat" w:hAnsi="GHEA Grapalat"/>
                <w:lang w:val="ru-RU"/>
              </w:rPr>
            </w:pPr>
          </w:p>
        </w:tc>
        <w:tc>
          <w:tcPr>
            <w:tcW w:w="4343" w:type="dxa"/>
          </w:tcPr>
          <w:p w14:paraId="0DA459D4" w14:textId="77777777" w:rsidR="00BB772B" w:rsidRPr="0093002B" w:rsidRDefault="00BB772B" w:rsidP="000A6276">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7516DFD9" w14:textId="77777777" w:rsidR="00BB772B" w:rsidRPr="0093002B" w:rsidRDefault="00BB772B" w:rsidP="000A6276">
            <w:pPr>
              <w:jc w:val="center"/>
              <w:rPr>
                <w:rFonts w:ascii="GHEA Grapalat" w:hAnsi="GHEA Grapalat"/>
                <w:lang w:val="ru-RU"/>
              </w:rPr>
            </w:pPr>
          </w:p>
          <w:p w14:paraId="09966CC4" w14:textId="77777777" w:rsidR="00BB772B" w:rsidRPr="0093002B" w:rsidRDefault="00BB772B" w:rsidP="000A6276">
            <w:pPr>
              <w:jc w:val="center"/>
              <w:rPr>
                <w:rFonts w:ascii="GHEA Grapalat" w:hAnsi="GHEA Grapalat"/>
                <w:lang w:val="ru-RU"/>
              </w:rPr>
            </w:pPr>
          </w:p>
          <w:p w14:paraId="6AD74217" w14:textId="77777777" w:rsidR="00BB772B" w:rsidRPr="0093002B" w:rsidRDefault="00BB772B" w:rsidP="000A6276">
            <w:pPr>
              <w:jc w:val="center"/>
              <w:rPr>
                <w:rFonts w:ascii="GHEA Grapalat" w:hAnsi="GHEA Grapalat"/>
                <w:lang w:val="ru-RU"/>
              </w:rPr>
            </w:pPr>
            <w:r w:rsidRPr="0093002B">
              <w:rPr>
                <w:rFonts w:ascii="GHEA Grapalat" w:hAnsi="GHEA Grapalat"/>
                <w:lang w:val="ru-RU"/>
              </w:rPr>
              <w:t>---------------------------------</w:t>
            </w:r>
          </w:p>
          <w:p w14:paraId="5F0F509C" w14:textId="77777777" w:rsidR="00BB772B" w:rsidRPr="0093002B" w:rsidRDefault="00BB772B" w:rsidP="000A6276">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69944C02" w14:textId="77777777" w:rsidR="00BB772B" w:rsidRPr="0093002B" w:rsidRDefault="00BB772B" w:rsidP="000A6276">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7A830A8A" w14:textId="77777777" w:rsidR="00BB772B" w:rsidRPr="0093002B" w:rsidRDefault="00BB772B" w:rsidP="00BB772B">
      <w:pPr>
        <w:ind w:firstLine="567"/>
        <w:jc w:val="right"/>
        <w:rPr>
          <w:rFonts w:ascii="GHEA Grapalat" w:hAnsi="GHEA Grapalat"/>
          <w:i/>
          <w:lang w:val="pt-BR"/>
        </w:rPr>
      </w:pPr>
    </w:p>
    <w:p w14:paraId="10384C4B" w14:textId="77777777" w:rsidR="00BB772B" w:rsidRPr="0093002B" w:rsidRDefault="00BB772B" w:rsidP="00BB772B">
      <w:pPr>
        <w:ind w:firstLine="567"/>
        <w:jc w:val="right"/>
        <w:rPr>
          <w:rFonts w:ascii="GHEA Grapalat" w:hAnsi="GHEA Grapalat"/>
          <w:i/>
          <w:lang w:val="pt-BR"/>
        </w:rPr>
      </w:pPr>
    </w:p>
    <w:p w14:paraId="5AD38BF9" w14:textId="77777777" w:rsidR="00BB772B" w:rsidRPr="0093002B" w:rsidRDefault="00BB772B" w:rsidP="00BB772B">
      <w:pPr>
        <w:ind w:firstLine="567"/>
        <w:jc w:val="right"/>
        <w:rPr>
          <w:rFonts w:ascii="GHEA Grapalat" w:hAnsi="GHEA Grapalat"/>
          <w:i/>
          <w:lang w:val="pt-BR"/>
        </w:rPr>
      </w:pPr>
    </w:p>
    <w:p w14:paraId="00ADA82D" w14:textId="77777777" w:rsidR="00BB772B" w:rsidRPr="0093002B" w:rsidRDefault="00BB772B" w:rsidP="00BB772B">
      <w:pPr>
        <w:ind w:firstLine="567"/>
        <w:jc w:val="right"/>
        <w:rPr>
          <w:rFonts w:ascii="GHEA Grapalat" w:hAnsi="GHEA Grapalat"/>
          <w:i/>
          <w:lang w:val="pt-BR"/>
        </w:rPr>
      </w:pPr>
    </w:p>
    <w:p w14:paraId="21197C39" w14:textId="77777777" w:rsidR="00BB772B" w:rsidRPr="0093002B" w:rsidRDefault="00BB772B" w:rsidP="00BB772B">
      <w:pPr>
        <w:ind w:firstLine="567"/>
        <w:jc w:val="right"/>
        <w:rPr>
          <w:rFonts w:ascii="GHEA Grapalat" w:hAnsi="GHEA Grapalat"/>
          <w:i/>
          <w:lang w:val="pt-BR"/>
        </w:rPr>
      </w:pPr>
    </w:p>
    <w:p w14:paraId="69BF612F" w14:textId="77777777" w:rsidR="00BB772B" w:rsidRPr="0093002B" w:rsidRDefault="00BB772B" w:rsidP="00BB772B">
      <w:pPr>
        <w:ind w:firstLine="567"/>
        <w:jc w:val="right"/>
        <w:rPr>
          <w:rFonts w:ascii="GHEA Grapalat" w:hAnsi="GHEA Grapalat"/>
          <w:i/>
          <w:lang w:val="pt-BR"/>
        </w:rPr>
      </w:pPr>
    </w:p>
    <w:p w14:paraId="6E00428B" w14:textId="77777777" w:rsidR="00BB772B" w:rsidRPr="0093002B" w:rsidRDefault="00BB772B" w:rsidP="00BB772B">
      <w:pPr>
        <w:ind w:firstLine="567"/>
        <w:jc w:val="right"/>
        <w:rPr>
          <w:rFonts w:ascii="GHEA Grapalat" w:hAnsi="GHEA Grapalat" w:cs="Sylfaen"/>
          <w:i/>
          <w:sz w:val="20"/>
          <w:szCs w:val="20"/>
          <w:lang w:val="pt-BR"/>
        </w:rPr>
      </w:pPr>
    </w:p>
    <w:p w14:paraId="1B05B766" w14:textId="77777777" w:rsidR="00BB772B" w:rsidRPr="0093002B" w:rsidRDefault="00BB772B" w:rsidP="00BB772B">
      <w:pPr>
        <w:ind w:firstLine="567"/>
        <w:jc w:val="right"/>
        <w:rPr>
          <w:rFonts w:ascii="GHEA Grapalat" w:hAnsi="GHEA Grapalat" w:cs="Sylfaen"/>
          <w:i/>
          <w:sz w:val="20"/>
          <w:szCs w:val="20"/>
          <w:lang w:val="hy-AM"/>
        </w:rPr>
      </w:pPr>
    </w:p>
    <w:p w14:paraId="455982EB" w14:textId="77777777" w:rsidR="00BB772B" w:rsidRPr="0093002B" w:rsidRDefault="00BB772B" w:rsidP="00BB772B">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16005A6C" w14:textId="77777777" w:rsidR="00BB772B" w:rsidRPr="0093002B" w:rsidRDefault="00BB772B" w:rsidP="00BB772B">
      <w:pPr>
        <w:ind w:firstLine="567"/>
        <w:jc w:val="right"/>
        <w:rPr>
          <w:rFonts w:ascii="GHEA Grapalat" w:hAnsi="GHEA Grapalat" w:cs="Arial"/>
          <w:i/>
          <w:sz w:val="20"/>
          <w:szCs w:val="20"/>
          <w:lang w:val="pt-BR"/>
        </w:rPr>
      </w:pPr>
      <w:r w:rsidRPr="0093002B">
        <w:rPr>
          <w:rFonts w:ascii="GHEA Grapalat" w:hAnsi="GHEA Grapalat" w:cs="Sylfaen"/>
          <w:b/>
          <w:lang w:val="hy-AM"/>
        </w:rPr>
        <w:t>«</w:t>
      </w:r>
      <w:r w:rsidRPr="00093231">
        <w:rPr>
          <w:rFonts w:ascii="GHEA Grapalat" w:hAnsi="GHEA Grapalat" w:cs="Sylfaen"/>
          <w:b/>
          <w:bCs/>
          <w:sz w:val="20"/>
          <w:szCs w:val="28"/>
        </w:rPr>
        <w:t>ԱՄՄՄԴ</w:t>
      </w:r>
      <w:r w:rsidRPr="00DE1AA4">
        <w:rPr>
          <w:rFonts w:ascii="GHEA Grapalat" w:hAnsi="GHEA Grapalat" w:cs="Sylfaen"/>
          <w:b/>
          <w:bCs/>
          <w:sz w:val="20"/>
          <w:szCs w:val="28"/>
          <w:lang w:val="pt-BR"/>
        </w:rPr>
        <w:t xml:space="preserve">- </w:t>
      </w:r>
      <w:r w:rsidRPr="00093231">
        <w:rPr>
          <w:rFonts w:ascii="GHEA Grapalat" w:hAnsi="GHEA Grapalat" w:cs="Sylfaen"/>
          <w:b/>
          <w:bCs/>
          <w:sz w:val="20"/>
          <w:szCs w:val="28"/>
        </w:rPr>
        <w:t>ՀԲՄ</w:t>
      </w:r>
      <w:r>
        <w:rPr>
          <w:rFonts w:ascii="GHEA Grapalat" w:hAnsi="GHEA Grapalat" w:cs="Sylfaen"/>
          <w:b/>
          <w:bCs/>
          <w:szCs w:val="28"/>
        </w:rPr>
        <w:t>ԱՇ</w:t>
      </w:r>
      <w:r w:rsidRPr="00093231">
        <w:rPr>
          <w:rFonts w:ascii="GHEA Grapalat" w:hAnsi="GHEA Grapalat" w:cs="Sylfaen"/>
          <w:b/>
          <w:bCs/>
          <w:sz w:val="20"/>
          <w:szCs w:val="28"/>
        </w:rPr>
        <w:t>ՁԲ</w:t>
      </w:r>
      <w:r w:rsidRPr="00DE1AA4">
        <w:rPr>
          <w:rFonts w:ascii="GHEA Grapalat" w:hAnsi="GHEA Grapalat" w:cs="Sylfaen"/>
          <w:b/>
          <w:bCs/>
          <w:sz w:val="20"/>
          <w:szCs w:val="28"/>
          <w:lang w:val="pt-BR"/>
        </w:rPr>
        <w:t xml:space="preserve"> -2024/01</w:t>
      </w:r>
      <w:r w:rsidRPr="00DE1AA4">
        <w:rPr>
          <w:rFonts w:ascii="GHEA Grapalat" w:hAnsi="GHEA Grapalat" w:cs="Sylfaen"/>
          <w:sz w:val="20"/>
          <w:szCs w:val="28"/>
          <w:lang w:val="pt-BR"/>
        </w:rPr>
        <w:t xml:space="preserve"> </w:t>
      </w:r>
      <w:r w:rsidRPr="0093002B">
        <w:rPr>
          <w:rFonts w:ascii="GHEA Grapalat" w:hAnsi="GHEA Grapalat" w:cs="Sylfaen"/>
          <w:b/>
          <w:lang w:val="hy-AM"/>
        </w:rPr>
        <w:t>»</w:t>
      </w:r>
      <w:r w:rsidRPr="0093002B">
        <w:rPr>
          <w:rFonts w:ascii="GHEA Grapalat" w:hAnsi="GHEA Grapalat"/>
          <w:i/>
          <w:sz w:val="20"/>
          <w:szCs w:val="20"/>
          <w:lang w:val="pt-BR"/>
        </w:rPr>
        <w:t xml:space="preserve">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2699AE0A" w14:textId="77777777" w:rsidR="00BB772B" w:rsidRPr="0093002B" w:rsidRDefault="00BB772B" w:rsidP="00BB772B">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70B67013" w14:textId="77777777" w:rsidR="00BB772B" w:rsidRPr="0093002B" w:rsidRDefault="00BB772B" w:rsidP="00BB772B">
      <w:pPr>
        <w:jc w:val="center"/>
        <w:rPr>
          <w:rFonts w:ascii="GHEA Grapalat" w:hAnsi="GHEA Grapalat" w:cs="Sylfaen"/>
          <w:b/>
          <w:lang w:val="pt-BR"/>
        </w:rPr>
      </w:pPr>
    </w:p>
    <w:p w14:paraId="21F67CD2" w14:textId="77777777" w:rsidR="00BB772B" w:rsidRPr="0093002B" w:rsidRDefault="00BB772B" w:rsidP="00BB772B">
      <w:pPr>
        <w:jc w:val="center"/>
        <w:rPr>
          <w:rFonts w:ascii="GHEA Grapalat" w:hAnsi="GHEA Grapalat" w:cs="Sylfaen"/>
          <w:b/>
          <w:lang w:val="pt-BR"/>
        </w:rPr>
      </w:pPr>
    </w:p>
    <w:p w14:paraId="081F37C5" w14:textId="77777777" w:rsidR="00BB772B" w:rsidRPr="00FC6668" w:rsidRDefault="00BB772B" w:rsidP="00BB772B">
      <w:pPr>
        <w:jc w:val="center"/>
        <w:rPr>
          <w:rFonts w:ascii="GHEA Grapalat" w:hAnsi="GHEA Grapalat"/>
          <w:b/>
          <w:sz w:val="20"/>
          <w:szCs w:val="20"/>
          <w:lang w:val="hy-AM"/>
        </w:rPr>
      </w:pPr>
      <w:r w:rsidRPr="0093002B">
        <w:rPr>
          <w:rFonts w:ascii="GHEA Grapalat" w:hAnsi="GHEA Grapalat" w:cs="Sylfaen"/>
          <w:b/>
          <w:sz w:val="20"/>
          <w:szCs w:val="20"/>
          <w:lang w:val="pt-BR"/>
        </w:rPr>
        <w:t>ՕՐԱՑՈՒՑԱՅԻՆ</w:t>
      </w:r>
      <w:r w:rsidRPr="0093002B">
        <w:rPr>
          <w:rFonts w:ascii="GHEA Grapalat" w:hAnsi="GHEA Grapalat" w:cs="Times Armenian"/>
          <w:b/>
          <w:sz w:val="20"/>
          <w:szCs w:val="20"/>
          <w:lang w:val="pt-BR"/>
        </w:rPr>
        <w:t xml:space="preserve"> </w:t>
      </w:r>
      <w:r w:rsidRPr="0093002B">
        <w:rPr>
          <w:rFonts w:ascii="GHEA Grapalat" w:hAnsi="GHEA Grapalat" w:cs="Sylfaen"/>
          <w:b/>
          <w:sz w:val="20"/>
          <w:szCs w:val="20"/>
          <w:lang w:val="pt-BR"/>
        </w:rPr>
        <w:t>ԳՐԱՖԻԿ</w:t>
      </w:r>
      <w:r>
        <w:rPr>
          <w:rFonts w:ascii="GHEA Grapalat" w:hAnsi="GHEA Grapalat" w:cs="Sylfaen"/>
          <w:b/>
          <w:sz w:val="20"/>
          <w:szCs w:val="20"/>
          <w:lang w:val="hy-AM"/>
        </w:rPr>
        <w:t>*</w:t>
      </w:r>
    </w:p>
    <w:p w14:paraId="30AB2BE0" w14:textId="77777777" w:rsidR="00BB772B" w:rsidRPr="008F6902" w:rsidRDefault="00BB772B" w:rsidP="00BB772B">
      <w:pPr>
        <w:ind w:left="34"/>
        <w:jc w:val="both"/>
        <w:rPr>
          <w:rFonts w:ascii="GHEA Grapalat" w:hAnsi="GHEA Grapalat"/>
          <w:lang w:val="hy-AM"/>
        </w:rPr>
      </w:pPr>
      <w:r w:rsidRPr="0093002B">
        <w:rPr>
          <w:rFonts w:ascii="GHEA Grapalat" w:hAnsi="GHEA Grapalat"/>
          <w:lang w:val="pt-BR"/>
        </w:rPr>
        <w:t>«</w:t>
      </w:r>
      <w:r w:rsidRPr="008F6902">
        <w:rPr>
          <w:rFonts w:ascii="GHEA Grapalat" w:hAnsi="GHEA Grapalat"/>
          <w:lang w:val="hy-AM"/>
        </w:rPr>
        <w:t xml:space="preserve"> </w:t>
      </w:r>
      <w:r w:rsidRPr="00BB2C98">
        <w:rPr>
          <w:rFonts w:ascii="GHEA Grapalat" w:hAnsi="GHEA Grapalat"/>
          <w:lang w:val="hy-AM"/>
        </w:rPr>
        <w:t>Մյասնիկյանի</w:t>
      </w:r>
      <w:r w:rsidRPr="00BB2C98">
        <w:rPr>
          <w:rFonts w:ascii="GHEA Grapalat" w:hAnsi="GHEA Grapalat"/>
          <w:lang w:val="pt-BR"/>
        </w:rPr>
        <w:t xml:space="preserve"> </w:t>
      </w:r>
      <w:r w:rsidRPr="00BB2C98">
        <w:rPr>
          <w:rFonts w:ascii="GHEA Grapalat" w:hAnsi="GHEA Grapalat"/>
          <w:lang w:val="hy-AM"/>
        </w:rPr>
        <w:t>Արայի</w:t>
      </w:r>
      <w:r w:rsidRPr="00BB2C98">
        <w:rPr>
          <w:rFonts w:ascii="GHEA Grapalat" w:hAnsi="GHEA Grapalat"/>
          <w:lang w:val="pt-BR"/>
        </w:rPr>
        <w:t xml:space="preserve"> </w:t>
      </w:r>
      <w:r w:rsidRPr="00BB2C98">
        <w:rPr>
          <w:rFonts w:ascii="GHEA Grapalat" w:hAnsi="GHEA Grapalat"/>
          <w:lang w:val="hy-AM"/>
        </w:rPr>
        <w:t>անվան</w:t>
      </w:r>
      <w:r w:rsidRPr="00BB2C98">
        <w:rPr>
          <w:rFonts w:ascii="GHEA Grapalat" w:hAnsi="GHEA Grapalat"/>
          <w:lang w:val="pt-BR"/>
        </w:rPr>
        <w:t xml:space="preserve"> </w:t>
      </w:r>
      <w:r w:rsidRPr="00BB2C98">
        <w:rPr>
          <w:rFonts w:ascii="GHEA Grapalat" w:hAnsi="GHEA Grapalat"/>
          <w:lang w:val="hy-AM"/>
        </w:rPr>
        <w:t>միջնակարգ</w:t>
      </w:r>
      <w:r w:rsidRPr="00BB2C98">
        <w:rPr>
          <w:rFonts w:ascii="GHEA Grapalat" w:hAnsi="GHEA Grapalat"/>
          <w:lang w:val="pt-BR"/>
        </w:rPr>
        <w:t xml:space="preserve"> </w:t>
      </w:r>
      <w:r w:rsidRPr="00BB2C98">
        <w:rPr>
          <w:rFonts w:ascii="GHEA Grapalat" w:hAnsi="GHEA Grapalat"/>
          <w:lang w:val="hy-AM"/>
        </w:rPr>
        <w:t>դպրոց</w:t>
      </w:r>
      <w:r w:rsidRPr="00BB2C98">
        <w:rPr>
          <w:rFonts w:ascii="GHEA Grapalat" w:hAnsi="GHEA Grapalat"/>
          <w:lang w:val="pt-BR"/>
        </w:rPr>
        <w:t xml:space="preserve"> </w:t>
      </w:r>
      <w:r w:rsidRPr="00BB2C98">
        <w:rPr>
          <w:rFonts w:ascii="GHEA Grapalat" w:hAnsi="GHEA Grapalat"/>
          <w:lang w:val="hy-AM"/>
        </w:rPr>
        <w:t>ՊՈԱԿ</w:t>
      </w:r>
      <w:r w:rsidRPr="00BB2C98">
        <w:rPr>
          <w:rFonts w:ascii="GHEA Grapalat" w:hAnsi="GHEA Grapalat"/>
          <w:lang w:val="pt-BR"/>
        </w:rPr>
        <w:t>-</w:t>
      </w:r>
      <w:r w:rsidRPr="00BB2C98">
        <w:rPr>
          <w:rFonts w:ascii="GHEA Grapalat" w:hAnsi="GHEA Grapalat"/>
          <w:lang w:val="hy-AM"/>
        </w:rPr>
        <w:t>ի</w:t>
      </w:r>
      <w:r w:rsidRPr="00BB2C98">
        <w:rPr>
          <w:rFonts w:ascii="GHEA Grapalat" w:hAnsi="GHEA Grapalat"/>
          <w:lang w:val="pt-BR"/>
        </w:rPr>
        <w:t xml:space="preserve"> </w:t>
      </w:r>
      <w:r w:rsidRPr="00BB2C98">
        <w:rPr>
          <w:rFonts w:ascii="GHEA Grapalat" w:hAnsi="GHEA Grapalat"/>
          <w:lang w:val="hy-AM"/>
        </w:rPr>
        <w:t>մասնաշենքի</w:t>
      </w:r>
      <w:r w:rsidRPr="00BB2C98">
        <w:rPr>
          <w:rFonts w:ascii="GHEA Grapalat" w:hAnsi="GHEA Grapalat"/>
          <w:lang w:val="pt-BR"/>
        </w:rPr>
        <w:t xml:space="preserve"> </w:t>
      </w:r>
      <w:r w:rsidRPr="00BB2C98">
        <w:rPr>
          <w:rFonts w:ascii="GHEA Grapalat" w:hAnsi="GHEA Grapalat"/>
          <w:lang w:val="hy-AM"/>
        </w:rPr>
        <w:t>տանիքի</w:t>
      </w:r>
      <w:r w:rsidRPr="00BB2C98">
        <w:rPr>
          <w:rFonts w:ascii="GHEA Grapalat" w:hAnsi="GHEA Grapalat"/>
          <w:lang w:val="pt-BR"/>
        </w:rPr>
        <w:t xml:space="preserve"> </w:t>
      </w:r>
      <w:r w:rsidRPr="00BB2C98">
        <w:rPr>
          <w:rFonts w:ascii="GHEA Grapalat" w:hAnsi="GHEA Grapalat"/>
          <w:lang w:val="hy-AM"/>
        </w:rPr>
        <w:t>վերանորոգման</w:t>
      </w:r>
      <w:r>
        <w:rPr>
          <w:rFonts w:ascii="GHEA Grapalat" w:hAnsi="GHEA Grapalat"/>
          <w:lang w:val="hy-AM"/>
        </w:rPr>
        <w:t xml:space="preserve"> աշխատանքների ձեռք բերում</w:t>
      </w:r>
      <w:r w:rsidRPr="0093002B">
        <w:rPr>
          <w:rFonts w:ascii="GHEA Grapalat" w:hAnsi="GHEA Grapalat"/>
          <w:lang w:val="pt-BR"/>
        </w:rPr>
        <w:t xml:space="preserve"> »</w:t>
      </w:r>
      <w:r w:rsidRPr="0093002B">
        <w:rPr>
          <w:rFonts w:ascii="GHEA Grapalat" w:hAnsi="GHEA Grapalat" w:cs="Times Armenian"/>
          <w:b/>
          <w:sz w:val="20"/>
          <w:lang w:val="pt-BR"/>
        </w:rPr>
        <w:t xml:space="preserve"> </w:t>
      </w:r>
      <w:r w:rsidRPr="0093002B">
        <w:rPr>
          <w:rFonts w:ascii="GHEA Grapalat" w:hAnsi="GHEA Grapalat" w:cs="Sylfaen"/>
          <w:b/>
          <w:sz w:val="18"/>
          <w:szCs w:val="18"/>
          <w:lang w:val="pt-BR"/>
        </w:rPr>
        <w:t>ԱՇԽԱՏԱՆՔՆԵՐԻ</w:t>
      </w:r>
      <w:r w:rsidRPr="0093002B">
        <w:rPr>
          <w:rFonts w:ascii="GHEA Grapalat" w:hAnsi="GHEA Grapalat" w:cs="Times Armenian"/>
          <w:b/>
          <w:sz w:val="18"/>
          <w:szCs w:val="18"/>
          <w:lang w:val="pt-BR"/>
        </w:rPr>
        <w:t xml:space="preserve"> </w:t>
      </w:r>
      <w:r w:rsidRPr="0093002B">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BB772B" w:rsidRPr="0093002B" w14:paraId="7D02BA62" w14:textId="77777777" w:rsidTr="000A6276">
        <w:trPr>
          <w:cantSplit/>
          <w:jc w:val="center"/>
        </w:trPr>
        <w:tc>
          <w:tcPr>
            <w:tcW w:w="540" w:type="dxa"/>
            <w:vMerge w:val="restart"/>
            <w:vAlign w:val="center"/>
          </w:tcPr>
          <w:p w14:paraId="31BF09C4" w14:textId="77777777" w:rsidR="00BB772B" w:rsidRPr="0093002B" w:rsidRDefault="00BB772B" w:rsidP="000A6276">
            <w:pPr>
              <w:jc w:val="center"/>
              <w:rPr>
                <w:rFonts w:ascii="GHEA Grapalat" w:hAnsi="GHEA Grapalat"/>
                <w:sz w:val="20"/>
                <w:szCs w:val="20"/>
                <w:lang w:val="pt-BR"/>
              </w:rPr>
            </w:pPr>
            <w:r w:rsidRPr="0093002B">
              <w:rPr>
                <w:rFonts w:ascii="GHEA Grapalat" w:hAnsi="GHEA Grapalat"/>
                <w:sz w:val="20"/>
                <w:szCs w:val="20"/>
                <w:lang w:val="pt-BR"/>
              </w:rPr>
              <w:t xml:space="preserve">N </w:t>
            </w:r>
            <w:r w:rsidRPr="0093002B">
              <w:rPr>
                <w:rFonts w:ascii="GHEA Grapalat" w:hAnsi="GHEA Grapalat" w:cs="Sylfaen"/>
                <w:sz w:val="20"/>
                <w:szCs w:val="20"/>
                <w:lang w:val="pt-BR"/>
              </w:rPr>
              <w:t>ը</w:t>
            </w:r>
            <w:r w:rsidRPr="0093002B">
              <w:rPr>
                <w:rFonts w:ascii="GHEA Grapalat" w:hAnsi="GHEA Grapalat" w:cs="Arial"/>
                <w:sz w:val="20"/>
                <w:szCs w:val="20"/>
                <w:lang w:val="pt-BR"/>
              </w:rPr>
              <w:t>/</w:t>
            </w:r>
            <w:r w:rsidRPr="0093002B">
              <w:rPr>
                <w:rFonts w:ascii="GHEA Grapalat" w:hAnsi="GHEA Grapalat" w:cs="Sylfaen"/>
                <w:sz w:val="20"/>
                <w:szCs w:val="20"/>
                <w:lang w:val="pt-BR"/>
              </w:rPr>
              <w:t>կ</w:t>
            </w:r>
          </w:p>
        </w:tc>
        <w:tc>
          <w:tcPr>
            <w:tcW w:w="4924" w:type="dxa"/>
            <w:vMerge w:val="restart"/>
            <w:vAlign w:val="center"/>
          </w:tcPr>
          <w:p w14:paraId="08E6726F" w14:textId="77777777" w:rsidR="00BB772B" w:rsidRPr="0093002B" w:rsidRDefault="00BB772B" w:rsidP="000A6276">
            <w:pPr>
              <w:jc w:val="center"/>
              <w:rPr>
                <w:rFonts w:ascii="GHEA Grapalat" w:hAnsi="GHEA Grapalat"/>
                <w:sz w:val="20"/>
                <w:szCs w:val="20"/>
                <w:lang w:val="pt-BR"/>
              </w:rPr>
            </w:pP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կատարվելիք</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տեսակների</w:t>
            </w:r>
          </w:p>
          <w:p w14:paraId="0BC0B1B8" w14:textId="77777777" w:rsidR="00BB772B" w:rsidRPr="0093002B" w:rsidRDefault="00BB772B" w:rsidP="000A6276">
            <w:pPr>
              <w:jc w:val="center"/>
              <w:rPr>
                <w:rFonts w:ascii="GHEA Grapalat" w:hAnsi="GHEA Grapalat"/>
                <w:sz w:val="20"/>
                <w:szCs w:val="20"/>
                <w:lang w:val="pt-BR"/>
              </w:rPr>
            </w:pPr>
            <w:r w:rsidRPr="0093002B">
              <w:rPr>
                <w:rFonts w:ascii="GHEA Grapalat" w:hAnsi="GHEA Grapalat" w:cs="Sylfaen"/>
                <w:sz w:val="20"/>
                <w:szCs w:val="20"/>
                <w:lang w:val="pt-BR"/>
              </w:rPr>
              <w:t>անվանումներ</w:t>
            </w:r>
          </w:p>
        </w:tc>
        <w:tc>
          <w:tcPr>
            <w:tcW w:w="2970" w:type="dxa"/>
            <w:gridSpan w:val="2"/>
            <w:vAlign w:val="center"/>
          </w:tcPr>
          <w:p w14:paraId="7A6E8574" w14:textId="77777777" w:rsidR="00BB772B" w:rsidRPr="0093002B" w:rsidRDefault="00BB772B" w:rsidP="000A6276">
            <w:pPr>
              <w:jc w:val="center"/>
              <w:rPr>
                <w:rFonts w:ascii="GHEA Grapalat" w:hAnsi="GHEA Grapalat"/>
                <w:sz w:val="20"/>
                <w:szCs w:val="20"/>
                <w:lang w:val="pt-BR"/>
              </w:rPr>
            </w:pP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ժամկետը**</w:t>
            </w:r>
          </w:p>
        </w:tc>
      </w:tr>
      <w:tr w:rsidR="00BB772B" w:rsidRPr="0093002B" w14:paraId="6023A016" w14:textId="77777777" w:rsidTr="000A6276">
        <w:trPr>
          <w:cantSplit/>
          <w:trHeight w:val="586"/>
          <w:jc w:val="center"/>
        </w:trPr>
        <w:tc>
          <w:tcPr>
            <w:tcW w:w="540" w:type="dxa"/>
            <w:vMerge/>
            <w:vAlign w:val="center"/>
          </w:tcPr>
          <w:p w14:paraId="6CB53C8E" w14:textId="77777777" w:rsidR="00BB772B" w:rsidRPr="0093002B" w:rsidRDefault="00BB772B" w:rsidP="000A6276">
            <w:pPr>
              <w:jc w:val="both"/>
              <w:rPr>
                <w:rFonts w:ascii="GHEA Grapalat" w:hAnsi="GHEA Grapalat"/>
                <w:sz w:val="20"/>
                <w:szCs w:val="20"/>
                <w:lang w:val="pt-BR"/>
              </w:rPr>
            </w:pPr>
          </w:p>
        </w:tc>
        <w:tc>
          <w:tcPr>
            <w:tcW w:w="4924" w:type="dxa"/>
            <w:vMerge/>
          </w:tcPr>
          <w:p w14:paraId="7FE116A2" w14:textId="77777777" w:rsidR="00BB772B" w:rsidRPr="0093002B" w:rsidRDefault="00BB772B" w:rsidP="000A6276">
            <w:pPr>
              <w:rPr>
                <w:rFonts w:ascii="GHEA Grapalat" w:hAnsi="GHEA Grapalat"/>
                <w:sz w:val="20"/>
                <w:szCs w:val="20"/>
                <w:lang w:val="pt-BR"/>
              </w:rPr>
            </w:pPr>
          </w:p>
        </w:tc>
        <w:tc>
          <w:tcPr>
            <w:tcW w:w="1530" w:type="dxa"/>
            <w:vAlign w:val="center"/>
          </w:tcPr>
          <w:p w14:paraId="792E3936" w14:textId="77777777" w:rsidR="00BB772B" w:rsidRPr="0093002B" w:rsidRDefault="00BB772B" w:rsidP="000A6276">
            <w:pPr>
              <w:jc w:val="center"/>
              <w:rPr>
                <w:rFonts w:ascii="GHEA Grapalat" w:hAnsi="GHEA Grapalat"/>
                <w:sz w:val="20"/>
                <w:szCs w:val="20"/>
                <w:lang w:val="pt-BR"/>
              </w:rPr>
            </w:pPr>
            <w:r w:rsidRPr="0093002B">
              <w:rPr>
                <w:rFonts w:ascii="GHEA Grapalat" w:hAnsi="GHEA Grapalat" w:cs="Sylfaen"/>
                <w:sz w:val="20"/>
                <w:szCs w:val="20"/>
                <w:lang w:val="pt-BR"/>
              </w:rPr>
              <w:t>Սկիզբը</w:t>
            </w:r>
          </w:p>
        </w:tc>
        <w:tc>
          <w:tcPr>
            <w:tcW w:w="1440" w:type="dxa"/>
            <w:vAlign w:val="center"/>
          </w:tcPr>
          <w:p w14:paraId="7D55D043" w14:textId="77777777" w:rsidR="00BB772B" w:rsidRPr="0093002B" w:rsidRDefault="00BB772B" w:rsidP="000A6276">
            <w:pPr>
              <w:jc w:val="center"/>
              <w:rPr>
                <w:rFonts w:ascii="GHEA Grapalat" w:hAnsi="GHEA Grapalat"/>
                <w:sz w:val="20"/>
                <w:szCs w:val="20"/>
                <w:lang w:val="pt-BR"/>
              </w:rPr>
            </w:pPr>
            <w:r w:rsidRPr="0093002B">
              <w:rPr>
                <w:rFonts w:ascii="GHEA Grapalat" w:hAnsi="GHEA Grapalat" w:cs="Sylfaen"/>
                <w:sz w:val="20"/>
                <w:szCs w:val="20"/>
                <w:lang w:val="pt-BR"/>
              </w:rPr>
              <w:t>Ավարտը</w:t>
            </w:r>
          </w:p>
        </w:tc>
      </w:tr>
      <w:tr w:rsidR="00BB772B" w:rsidRPr="0093002B" w14:paraId="4D7D2A01" w14:textId="77777777" w:rsidTr="000A6276">
        <w:trPr>
          <w:trHeight w:val="586"/>
          <w:jc w:val="center"/>
        </w:trPr>
        <w:tc>
          <w:tcPr>
            <w:tcW w:w="540" w:type="dxa"/>
            <w:vAlign w:val="center"/>
          </w:tcPr>
          <w:p w14:paraId="51C14EAC" w14:textId="77777777" w:rsidR="00BB772B" w:rsidRPr="0093002B" w:rsidRDefault="00BB772B" w:rsidP="000A6276">
            <w:pPr>
              <w:jc w:val="center"/>
              <w:rPr>
                <w:rFonts w:ascii="GHEA Grapalat" w:hAnsi="GHEA Grapalat"/>
                <w:sz w:val="20"/>
                <w:szCs w:val="20"/>
                <w:lang w:val="pt-BR"/>
              </w:rPr>
            </w:pPr>
            <w:r w:rsidRPr="0093002B">
              <w:rPr>
                <w:rFonts w:ascii="GHEA Grapalat" w:hAnsi="GHEA Grapalat"/>
                <w:sz w:val="20"/>
                <w:szCs w:val="20"/>
                <w:lang w:val="pt-BR"/>
              </w:rPr>
              <w:t>1</w:t>
            </w:r>
          </w:p>
        </w:tc>
        <w:tc>
          <w:tcPr>
            <w:tcW w:w="4924" w:type="dxa"/>
          </w:tcPr>
          <w:p w14:paraId="7FF3FEC9" w14:textId="77777777" w:rsidR="00BB772B" w:rsidRPr="008F6902" w:rsidRDefault="00BB772B" w:rsidP="000A6276">
            <w:pPr>
              <w:rPr>
                <w:rFonts w:ascii="GHEA Grapalat" w:hAnsi="GHEA Grapalat"/>
                <w:sz w:val="20"/>
                <w:szCs w:val="20"/>
                <w:lang w:val="hy-AM"/>
              </w:rPr>
            </w:pPr>
            <w:proofErr w:type="spellStart"/>
            <w:r>
              <w:rPr>
                <w:rFonts w:ascii="GHEA Grapalat" w:hAnsi="GHEA Grapalat"/>
                <w:lang w:val="ru-RU"/>
              </w:rPr>
              <w:t>Մյասնիկյանի</w:t>
            </w:r>
            <w:proofErr w:type="spellEnd"/>
            <w:r w:rsidRPr="00BB2C98">
              <w:rPr>
                <w:rFonts w:ascii="GHEA Grapalat" w:hAnsi="GHEA Grapalat"/>
                <w:lang w:val="pt-BR"/>
              </w:rPr>
              <w:t xml:space="preserve"> </w:t>
            </w:r>
            <w:proofErr w:type="spellStart"/>
            <w:r>
              <w:rPr>
                <w:rFonts w:ascii="GHEA Grapalat" w:hAnsi="GHEA Grapalat"/>
                <w:lang w:val="ru-RU"/>
              </w:rPr>
              <w:t>Արայի</w:t>
            </w:r>
            <w:proofErr w:type="spellEnd"/>
            <w:r w:rsidRPr="00BB2C98">
              <w:rPr>
                <w:rFonts w:ascii="GHEA Grapalat" w:hAnsi="GHEA Grapalat"/>
                <w:lang w:val="pt-BR"/>
              </w:rPr>
              <w:t xml:space="preserve"> </w:t>
            </w:r>
            <w:proofErr w:type="spellStart"/>
            <w:r>
              <w:rPr>
                <w:rFonts w:ascii="GHEA Grapalat" w:hAnsi="GHEA Grapalat"/>
                <w:lang w:val="ru-RU"/>
              </w:rPr>
              <w:t>անվան</w:t>
            </w:r>
            <w:proofErr w:type="spellEnd"/>
            <w:r w:rsidRPr="00BB2C98">
              <w:rPr>
                <w:rFonts w:ascii="GHEA Grapalat" w:hAnsi="GHEA Grapalat"/>
                <w:lang w:val="pt-BR"/>
              </w:rPr>
              <w:t xml:space="preserve"> </w:t>
            </w:r>
            <w:proofErr w:type="spellStart"/>
            <w:r>
              <w:rPr>
                <w:rFonts w:ascii="GHEA Grapalat" w:hAnsi="GHEA Grapalat"/>
                <w:lang w:val="ru-RU"/>
              </w:rPr>
              <w:t>միջնակարգ</w:t>
            </w:r>
            <w:proofErr w:type="spellEnd"/>
            <w:r w:rsidRPr="00BB2C98">
              <w:rPr>
                <w:rFonts w:ascii="GHEA Grapalat" w:hAnsi="GHEA Grapalat"/>
                <w:lang w:val="pt-BR"/>
              </w:rPr>
              <w:t xml:space="preserve"> </w:t>
            </w:r>
            <w:proofErr w:type="spellStart"/>
            <w:r>
              <w:rPr>
                <w:rFonts w:ascii="GHEA Grapalat" w:hAnsi="GHEA Grapalat"/>
                <w:lang w:val="ru-RU"/>
              </w:rPr>
              <w:t>դպրոց</w:t>
            </w:r>
            <w:proofErr w:type="spellEnd"/>
            <w:r w:rsidRPr="00BB2C98">
              <w:rPr>
                <w:rFonts w:ascii="GHEA Grapalat" w:hAnsi="GHEA Grapalat"/>
                <w:lang w:val="pt-BR"/>
              </w:rPr>
              <w:t xml:space="preserve"> </w:t>
            </w:r>
            <w:r>
              <w:rPr>
                <w:rFonts w:ascii="GHEA Grapalat" w:hAnsi="GHEA Grapalat"/>
                <w:lang w:val="ru-RU"/>
              </w:rPr>
              <w:t>ՊՈԱԿ</w:t>
            </w:r>
            <w:r w:rsidRPr="00BB2C98">
              <w:rPr>
                <w:rFonts w:ascii="GHEA Grapalat" w:hAnsi="GHEA Grapalat"/>
                <w:lang w:val="pt-BR"/>
              </w:rPr>
              <w:t>-</w:t>
            </w:r>
            <w:r>
              <w:rPr>
                <w:rFonts w:ascii="GHEA Grapalat" w:hAnsi="GHEA Grapalat"/>
                <w:lang w:val="ru-RU"/>
              </w:rPr>
              <w:t>ի</w:t>
            </w:r>
            <w:r w:rsidRPr="00BB2C98">
              <w:rPr>
                <w:rFonts w:ascii="GHEA Grapalat" w:hAnsi="GHEA Grapalat"/>
                <w:lang w:val="pt-BR"/>
              </w:rPr>
              <w:t xml:space="preserve"> </w:t>
            </w:r>
            <w:proofErr w:type="spellStart"/>
            <w:r>
              <w:rPr>
                <w:rFonts w:ascii="GHEA Grapalat" w:hAnsi="GHEA Grapalat"/>
                <w:lang w:val="ru-RU"/>
              </w:rPr>
              <w:t>մասնաշենքի</w:t>
            </w:r>
            <w:proofErr w:type="spellEnd"/>
            <w:r w:rsidRPr="00BB2C98">
              <w:rPr>
                <w:rFonts w:ascii="GHEA Grapalat" w:hAnsi="GHEA Grapalat"/>
                <w:lang w:val="pt-BR"/>
              </w:rPr>
              <w:t xml:space="preserve"> </w:t>
            </w:r>
            <w:proofErr w:type="spellStart"/>
            <w:r>
              <w:rPr>
                <w:rFonts w:ascii="GHEA Grapalat" w:hAnsi="GHEA Grapalat"/>
                <w:lang w:val="ru-RU"/>
              </w:rPr>
              <w:t>տանիքի</w:t>
            </w:r>
            <w:proofErr w:type="spellEnd"/>
            <w:r w:rsidRPr="00BB2C98">
              <w:rPr>
                <w:rFonts w:ascii="GHEA Grapalat" w:hAnsi="GHEA Grapalat"/>
                <w:lang w:val="pt-BR"/>
              </w:rPr>
              <w:t xml:space="preserve"> </w:t>
            </w:r>
            <w:proofErr w:type="spellStart"/>
            <w:r>
              <w:rPr>
                <w:rFonts w:ascii="GHEA Grapalat" w:hAnsi="GHEA Grapalat"/>
                <w:lang w:val="ru-RU"/>
              </w:rPr>
              <w:t>վերանորոգման</w:t>
            </w:r>
            <w:proofErr w:type="spellEnd"/>
            <w:r>
              <w:rPr>
                <w:rFonts w:ascii="GHEA Grapalat" w:hAnsi="GHEA Grapalat"/>
                <w:lang w:val="hy-AM"/>
              </w:rPr>
              <w:t xml:space="preserve"> աշխատանքների ձեռք բերում</w:t>
            </w:r>
          </w:p>
        </w:tc>
        <w:tc>
          <w:tcPr>
            <w:tcW w:w="1530" w:type="dxa"/>
            <w:vAlign w:val="center"/>
          </w:tcPr>
          <w:p w14:paraId="4E827136" w14:textId="11C167AF" w:rsidR="00BB772B" w:rsidRPr="00863DF7" w:rsidRDefault="00863DF7" w:rsidP="000A6276">
            <w:pPr>
              <w:jc w:val="center"/>
              <w:rPr>
                <w:rFonts w:ascii="GHEA Grapalat" w:hAnsi="GHEA Grapalat"/>
                <w:sz w:val="20"/>
                <w:szCs w:val="20"/>
                <w:lang w:val="hy-AM"/>
              </w:rPr>
            </w:pPr>
            <w:r w:rsidRPr="00863DF7">
              <w:rPr>
                <w:rFonts w:ascii="GHEA Grapalat" w:hAnsi="GHEA Grapalat"/>
                <w:i/>
                <w:iCs/>
                <w:sz w:val="20"/>
                <w:szCs w:val="20"/>
                <w:lang w:val="hy-AM"/>
              </w:rPr>
              <w:t>ֆինանսական միջոցներ նախատեսվե</w:t>
            </w:r>
            <w:r>
              <w:rPr>
                <w:rFonts w:ascii="GHEA Grapalat" w:hAnsi="GHEA Grapalat"/>
                <w:i/>
                <w:iCs/>
                <w:sz w:val="20"/>
                <w:szCs w:val="20"/>
                <w:lang w:val="hy-AM"/>
              </w:rPr>
              <w:t>լ</w:t>
            </w:r>
            <w:r w:rsidRPr="00863DF7">
              <w:rPr>
                <w:rFonts w:ascii="GHEA Grapalat" w:hAnsi="GHEA Grapalat"/>
                <w:i/>
                <w:iCs/>
                <w:sz w:val="20"/>
                <w:szCs w:val="20"/>
                <w:lang w:val="hy-AM"/>
              </w:rPr>
              <w:t>ու դեպքում կողմերի միջև կնքվող համաձայնագրի ուժի մեջ մտնելու օրը,</w:t>
            </w:r>
          </w:p>
        </w:tc>
        <w:tc>
          <w:tcPr>
            <w:tcW w:w="1440" w:type="dxa"/>
            <w:vAlign w:val="center"/>
          </w:tcPr>
          <w:p w14:paraId="7D3DF8C2" w14:textId="0406272A" w:rsidR="00BB772B" w:rsidRPr="00863DF7" w:rsidRDefault="00863DF7" w:rsidP="000A6276">
            <w:pPr>
              <w:jc w:val="center"/>
              <w:rPr>
                <w:rFonts w:ascii="GHEA Grapalat" w:hAnsi="GHEA Grapalat"/>
                <w:sz w:val="20"/>
                <w:szCs w:val="20"/>
              </w:rPr>
            </w:pPr>
            <w:r w:rsidRPr="00863DF7">
              <w:rPr>
                <w:rFonts w:ascii="GHEA Grapalat" w:hAnsi="GHEA Grapalat"/>
                <w:sz w:val="20"/>
                <w:szCs w:val="20"/>
              </w:rPr>
              <w:t xml:space="preserve">30 </w:t>
            </w:r>
            <w:proofErr w:type="spellStart"/>
            <w:r w:rsidRPr="00863DF7">
              <w:rPr>
                <w:rFonts w:ascii="GHEA Grapalat" w:hAnsi="GHEA Grapalat"/>
                <w:sz w:val="20"/>
                <w:szCs w:val="20"/>
              </w:rPr>
              <w:t>օր</w:t>
            </w:r>
            <w:proofErr w:type="spellEnd"/>
          </w:p>
        </w:tc>
      </w:tr>
      <w:tr w:rsidR="00BB772B" w:rsidRPr="0093002B" w14:paraId="076136EA" w14:textId="77777777" w:rsidTr="000A6276">
        <w:trPr>
          <w:cantSplit/>
          <w:trHeight w:val="586"/>
          <w:jc w:val="center"/>
        </w:trPr>
        <w:tc>
          <w:tcPr>
            <w:tcW w:w="5464" w:type="dxa"/>
            <w:gridSpan w:val="2"/>
            <w:vAlign w:val="center"/>
          </w:tcPr>
          <w:p w14:paraId="55C14832" w14:textId="77777777" w:rsidR="00BB772B" w:rsidRPr="0093002B" w:rsidRDefault="00BB772B" w:rsidP="000A6276">
            <w:pPr>
              <w:rPr>
                <w:rFonts w:ascii="GHEA Grapalat" w:hAnsi="GHEA Grapalat"/>
                <w:b/>
                <w:sz w:val="20"/>
                <w:szCs w:val="20"/>
                <w:lang w:val="pt-BR"/>
              </w:rPr>
            </w:pPr>
            <w:r w:rsidRPr="0093002B">
              <w:rPr>
                <w:rFonts w:ascii="GHEA Grapalat" w:hAnsi="GHEA Grapalat" w:cs="Sylfaen"/>
                <w:b/>
                <w:sz w:val="20"/>
                <w:szCs w:val="20"/>
                <w:lang w:val="pt-BR"/>
              </w:rPr>
              <w:t>ԸՆԴԱՄԵՆԸ</w:t>
            </w:r>
          </w:p>
        </w:tc>
        <w:tc>
          <w:tcPr>
            <w:tcW w:w="1530" w:type="dxa"/>
            <w:vAlign w:val="center"/>
          </w:tcPr>
          <w:p w14:paraId="72FB8C37" w14:textId="77777777" w:rsidR="00BB772B" w:rsidRPr="0093002B" w:rsidRDefault="00BB772B" w:rsidP="000A6276">
            <w:pPr>
              <w:jc w:val="center"/>
              <w:rPr>
                <w:rFonts w:ascii="GHEA Grapalat" w:hAnsi="GHEA Grapalat"/>
                <w:b/>
                <w:sz w:val="20"/>
                <w:szCs w:val="20"/>
                <w:lang w:val="pt-BR"/>
              </w:rPr>
            </w:pPr>
          </w:p>
        </w:tc>
        <w:tc>
          <w:tcPr>
            <w:tcW w:w="1440" w:type="dxa"/>
            <w:vAlign w:val="center"/>
          </w:tcPr>
          <w:p w14:paraId="373F02F5" w14:textId="77777777" w:rsidR="00BB772B" w:rsidRPr="0093002B" w:rsidRDefault="00BB772B" w:rsidP="000A6276">
            <w:pPr>
              <w:jc w:val="center"/>
              <w:rPr>
                <w:rFonts w:ascii="GHEA Grapalat" w:hAnsi="GHEA Grapalat"/>
                <w:b/>
                <w:sz w:val="20"/>
                <w:szCs w:val="20"/>
                <w:lang w:val="pt-BR"/>
              </w:rPr>
            </w:pPr>
          </w:p>
        </w:tc>
      </w:tr>
    </w:tbl>
    <w:p w14:paraId="3784748B" w14:textId="77777777" w:rsidR="00BB772B" w:rsidRPr="0093002B" w:rsidRDefault="00BB772B" w:rsidP="00BB772B">
      <w:pPr>
        <w:keepNext/>
        <w:jc w:val="both"/>
        <w:outlineLvl w:val="3"/>
        <w:rPr>
          <w:rFonts w:ascii="GHEA Grapalat" w:hAnsi="GHEA Grapalat"/>
          <w:i/>
          <w:sz w:val="32"/>
          <w:lang w:val="pt-BR"/>
        </w:rPr>
      </w:pPr>
    </w:p>
    <w:p w14:paraId="6F77C18C" w14:textId="77777777" w:rsidR="00BB772B" w:rsidRPr="0093002B" w:rsidRDefault="00BB772B" w:rsidP="00BB772B">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BB772B" w:rsidRPr="0093002B" w14:paraId="0C94783B" w14:textId="77777777" w:rsidTr="000A6276">
        <w:trPr>
          <w:jc w:val="center"/>
        </w:trPr>
        <w:tc>
          <w:tcPr>
            <w:tcW w:w="4536" w:type="dxa"/>
          </w:tcPr>
          <w:p w14:paraId="60491BE2" w14:textId="77777777" w:rsidR="00BB772B" w:rsidRPr="0093002B" w:rsidRDefault="00BB772B" w:rsidP="000A6276">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6FBF8909" w14:textId="77777777" w:rsidR="00BB772B" w:rsidRPr="0093002B" w:rsidRDefault="00BB772B" w:rsidP="000A6276">
            <w:pPr>
              <w:rPr>
                <w:rFonts w:ascii="GHEA Grapalat" w:hAnsi="GHEA Grapalat"/>
                <w:sz w:val="22"/>
                <w:szCs w:val="22"/>
                <w:lang w:val="ru-RU"/>
              </w:rPr>
            </w:pPr>
          </w:p>
          <w:p w14:paraId="21F9199B" w14:textId="77777777" w:rsidR="00BB772B" w:rsidRPr="0093002B" w:rsidRDefault="00BB772B" w:rsidP="000A6276">
            <w:pPr>
              <w:rPr>
                <w:rFonts w:ascii="GHEA Grapalat" w:hAnsi="GHEA Grapalat"/>
                <w:lang w:val="ru-RU"/>
              </w:rPr>
            </w:pPr>
          </w:p>
          <w:p w14:paraId="6C58022F" w14:textId="77777777" w:rsidR="00BB772B" w:rsidRPr="0093002B" w:rsidRDefault="00BB772B" w:rsidP="000A6276">
            <w:pPr>
              <w:jc w:val="center"/>
              <w:rPr>
                <w:rFonts w:ascii="GHEA Grapalat" w:hAnsi="GHEA Grapalat"/>
                <w:lang w:val="ru-RU"/>
              </w:rPr>
            </w:pPr>
            <w:r w:rsidRPr="0093002B">
              <w:rPr>
                <w:rFonts w:ascii="GHEA Grapalat" w:hAnsi="GHEA Grapalat"/>
                <w:lang w:val="ru-RU"/>
              </w:rPr>
              <w:t>---------------------------------</w:t>
            </w:r>
          </w:p>
          <w:p w14:paraId="0758ABBB" w14:textId="77777777" w:rsidR="00BB772B" w:rsidRPr="0093002B" w:rsidRDefault="00BB772B" w:rsidP="000A6276">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6FC0D2B6" w14:textId="77777777" w:rsidR="00BB772B" w:rsidRPr="0093002B" w:rsidRDefault="00BB772B" w:rsidP="000A6276">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53608FA5" w14:textId="77777777" w:rsidR="00BB772B" w:rsidRPr="0093002B" w:rsidRDefault="00BB772B" w:rsidP="000A6276">
            <w:pPr>
              <w:spacing w:line="360" w:lineRule="auto"/>
              <w:jc w:val="center"/>
              <w:rPr>
                <w:rFonts w:ascii="GHEA Grapalat" w:hAnsi="GHEA Grapalat"/>
                <w:lang w:val="ru-RU"/>
              </w:rPr>
            </w:pPr>
          </w:p>
        </w:tc>
        <w:tc>
          <w:tcPr>
            <w:tcW w:w="4343" w:type="dxa"/>
          </w:tcPr>
          <w:p w14:paraId="3A738CC6" w14:textId="77777777" w:rsidR="00BB772B" w:rsidRPr="0093002B" w:rsidRDefault="00BB772B" w:rsidP="000A6276">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7DEC6DFB" w14:textId="77777777" w:rsidR="00BB772B" w:rsidRPr="0093002B" w:rsidRDefault="00BB772B" w:rsidP="000A6276">
            <w:pPr>
              <w:jc w:val="center"/>
              <w:rPr>
                <w:rFonts w:ascii="GHEA Grapalat" w:hAnsi="GHEA Grapalat"/>
                <w:lang w:val="ru-RU"/>
              </w:rPr>
            </w:pPr>
          </w:p>
          <w:p w14:paraId="72441F28" w14:textId="77777777" w:rsidR="00BB772B" w:rsidRPr="0093002B" w:rsidRDefault="00BB772B" w:rsidP="000A6276">
            <w:pPr>
              <w:jc w:val="center"/>
              <w:rPr>
                <w:rFonts w:ascii="GHEA Grapalat" w:hAnsi="GHEA Grapalat"/>
                <w:lang w:val="ru-RU"/>
              </w:rPr>
            </w:pPr>
          </w:p>
          <w:p w14:paraId="3A6C2DCE" w14:textId="77777777" w:rsidR="00BB772B" w:rsidRPr="0093002B" w:rsidRDefault="00BB772B" w:rsidP="000A6276">
            <w:pPr>
              <w:jc w:val="center"/>
              <w:rPr>
                <w:rFonts w:ascii="GHEA Grapalat" w:hAnsi="GHEA Grapalat"/>
                <w:lang w:val="ru-RU"/>
              </w:rPr>
            </w:pPr>
            <w:r w:rsidRPr="0093002B">
              <w:rPr>
                <w:rFonts w:ascii="GHEA Grapalat" w:hAnsi="GHEA Grapalat"/>
                <w:lang w:val="ru-RU"/>
              </w:rPr>
              <w:t>---------------------------------</w:t>
            </w:r>
          </w:p>
          <w:p w14:paraId="6325FD71" w14:textId="77777777" w:rsidR="00BB772B" w:rsidRPr="0093002B" w:rsidRDefault="00BB772B" w:rsidP="000A6276">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4378CE70" w14:textId="77777777" w:rsidR="00BB772B" w:rsidRPr="0093002B" w:rsidRDefault="00BB772B" w:rsidP="000A6276">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6D5253C" w14:textId="77777777" w:rsidR="00BB772B" w:rsidRPr="0093002B" w:rsidRDefault="00BB772B" w:rsidP="00BB772B">
      <w:pPr>
        <w:jc w:val="both"/>
        <w:rPr>
          <w:rFonts w:ascii="GHEA Grapalat" w:hAnsi="GHEA Grapalat"/>
          <w:lang w:val="pt-BR"/>
        </w:rPr>
      </w:pPr>
    </w:p>
    <w:p w14:paraId="2A02324F" w14:textId="77777777" w:rsidR="00BB772B" w:rsidRPr="0093002B" w:rsidRDefault="00BB772B" w:rsidP="00BB772B">
      <w:pPr>
        <w:tabs>
          <w:tab w:val="left" w:pos="8789"/>
        </w:tabs>
        <w:jc w:val="both"/>
        <w:rPr>
          <w:rFonts w:ascii="GHEA Grapalat" w:hAnsi="GHEA Grapalat"/>
          <w:lang w:val="pt-BR"/>
        </w:rPr>
      </w:pPr>
    </w:p>
    <w:p w14:paraId="3150CD6D" w14:textId="77777777" w:rsidR="00BB772B" w:rsidRPr="0093002B" w:rsidRDefault="00BB772B" w:rsidP="00BB772B">
      <w:pPr>
        <w:tabs>
          <w:tab w:val="left" w:pos="1080"/>
        </w:tabs>
        <w:ind w:right="-7" w:firstLine="567"/>
        <w:jc w:val="both"/>
        <w:rPr>
          <w:rFonts w:ascii="GHEA Grapalat" w:hAnsi="GHEA Grapalat"/>
          <w:lang w:val="pt-BR"/>
        </w:rPr>
      </w:pPr>
    </w:p>
    <w:p w14:paraId="03E5A871" w14:textId="77777777" w:rsidR="00BB772B" w:rsidRPr="0093002B" w:rsidRDefault="00BB772B" w:rsidP="00BB772B">
      <w:pPr>
        <w:rPr>
          <w:rFonts w:ascii="GHEA Grapalat" w:hAnsi="GHEA Grapalat"/>
          <w:lang w:val="pt-BR"/>
        </w:rPr>
      </w:pPr>
    </w:p>
    <w:p w14:paraId="1C7BA25D" w14:textId="77777777" w:rsidR="00BB772B" w:rsidRPr="00FC6668" w:rsidRDefault="00BB772B" w:rsidP="00BB772B">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E107CD0" w14:textId="77777777" w:rsidR="00BB772B" w:rsidRPr="0093002B" w:rsidRDefault="00BB772B" w:rsidP="00BB772B">
      <w:pPr>
        <w:jc w:val="both"/>
        <w:rPr>
          <w:rFonts w:ascii="GHEA Grapalat" w:hAnsi="GHEA Grapalat"/>
          <w:i/>
          <w:sz w:val="18"/>
          <w:szCs w:val="18"/>
          <w:lang w:val="hy-AM"/>
        </w:rPr>
      </w:pPr>
      <w:r w:rsidRPr="00BB09F2">
        <w:rPr>
          <w:rFonts w:ascii="GHEA Grapalat" w:hAnsi="GHEA Grapalat"/>
          <w:i/>
          <w:sz w:val="18"/>
          <w:szCs w:val="18"/>
          <w:lang w:val="pt-BR"/>
        </w:rPr>
        <w:t xml:space="preserve">** </w:t>
      </w:r>
      <w:r w:rsidRPr="00BB09F2">
        <w:rPr>
          <w:rFonts w:ascii="GHEA Grapalat" w:hAnsi="GHEA Grapalat" w:cs="Sylfaen"/>
          <w:i/>
          <w:sz w:val="18"/>
          <w:szCs w:val="18"/>
          <w:lang w:val="pt-BR"/>
        </w:rPr>
        <w:t>Եթե պայմանագիրը կնքվում է "Գնումների մասին" ՀՀ օրենքի 15-րդ հոդվածի 6-րդ մասի</w:t>
      </w:r>
      <w:r w:rsidRPr="0093002B">
        <w:rPr>
          <w:rFonts w:ascii="GHEA Grapalat" w:hAnsi="GHEA Grapalat" w:cs="Sylfaen"/>
          <w:i/>
          <w:sz w:val="18"/>
          <w:szCs w:val="18"/>
          <w:lang w:val="pt-BR"/>
        </w:rPr>
        <w:t xml:space="preserve">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93002B">
        <w:rPr>
          <w:rFonts w:ascii="GHEA Grapalat" w:hAnsi="GHEA Grapalat" w:cs="Sylfaen"/>
          <w:i/>
          <w:sz w:val="18"/>
          <w:szCs w:val="18"/>
          <w:lang w:val="hy-AM"/>
        </w:rPr>
        <w:t xml:space="preserve">, իսկ «Ավարտը»  </w:t>
      </w:r>
      <w:r w:rsidRPr="0093002B">
        <w:rPr>
          <w:rFonts w:ascii="GHEA Grapalat" w:hAnsi="GHEA Grapalat" w:cs="Sylfaen"/>
          <w:i/>
          <w:sz w:val="18"/>
          <w:szCs w:val="18"/>
          <w:lang w:val="pt-BR"/>
        </w:rPr>
        <w:t xml:space="preserve">սյունակում </w:t>
      </w:r>
      <w:r w:rsidRPr="0093002B">
        <w:rPr>
          <w:rFonts w:ascii="GHEA Grapalat" w:hAnsi="GHEA Grapalat" w:cs="Sylfaen"/>
          <w:i/>
          <w:sz w:val="18"/>
          <w:szCs w:val="18"/>
          <w:lang w:val="hy-AM"/>
        </w:rPr>
        <w:t>կատարման ժամկետը</w:t>
      </w:r>
      <w:r w:rsidRPr="0093002B">
        <w:rPr>
          <w:rFonts w:ascii="GHEA Grapalat" w:hAnsi="GHEA Grapalat" w:cs="Sylfaen"/>
          <w:i/>
          <w:sz w:val="18"/>
          <w:szCs w:val="18"/>
          <w:lang w:val="pt-BR"/>
        </w:rPr>
        <w:t xml:space="preserve"> սահմանվում է օրացուցային օրերով</w:t>
      </w:r>
      <w:r w:rsidRPr="0093002B">
        <w:rPr>
          <w:rFonts w:ascii="GHEA Grapalat" w:hAnsi="GHEA Grapalat" w:cs="Sylfaen"/>
          <w:i/>
          <w:sz w:val="18"/>
          <w:szCs w:val="18"/>
          <w:lang w:val="hy-AM"/>
        </w:rPr>
        <w:t>:</w:t>
      </w:r>
    </w:p>
    <w:p w14:paraId="2E8F6631" w14:textId="77777777" w:rsidR="00473BD0" w:rsidRDefault="00473BD0" w:rsidP="00BB772B">
      <w:pPr>
        <w:ind w:firstLine="567"/>
        <w:jc w:val="right"/>
        <w:rPr>
          <w:rFonts w:ascii="GHEA Grapalat" w:hAnsi="GHEA Grapalat"/>
          <w:i/>
          <w:lang w:val="pt-BR"/>
        </w:rPr>
      </w:pPr>
    </w:p>
    <w:p w14:paraId="699105C9" w14:textId="5E70F5B7" w:rsidR="00BB772B" w:rsidRPr="0093002B" w:rsidRDefault="00BB772B" w:rsidP="00BB772B">
      <w:pPr>
        <w:ind w:firstLine="567"/>
        <w:jc w:val="right"/>
        <w:rPr>
          <w:rFonts w:ascii="GHEA Grapalat" w:hAnsi="GHEA Grapalat"/>
          <w:i/>
          <w:lang w:val="pt-BR"/>
        </w:rPr>
      </w:pPr>
      <w:r w:rsidRPr="0093002B">
        <w:rPr>
          <w:rFonts w:ascii="GHEA Grapalat" w:hAnsi="GHEA Grapalat"/>
          <w:i/>
          <w:lang w:val="pt-BR"/>
        </w:rPr>
        <w:br w:type="page"/>
      </w:r>
    </w:p>
    <w:p w14:paraId="7B97E222" w14:textId="77777777" w:rsidR="00BB772B" w:rsidRPr="0093002B" w:rsidRDefault="00BB772B" w:rsidP="00BB772B">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N 3</w:t>
      </w:r>
    </w:p>
    <w:p w14:paraId="0CCB24B2" w14:textId="77777777" w:rsidR="00BB772B" w:rsidRPr="0093002B" w:rsidRDefault="00BB772B" w:rsidP="00BB772B">
      <w:pPr>
        <w:ind w:firstLine="567"/>
        <w:jc w:val="right"/>
        <w:rPr>
          <w:rFonts w:ascii="GHEA Grapalat" w:hAnsi="GHEA Grapalat" w:cs="Sylfaen"/>
          <w:i/>
          <w:sz w:val="20"/>
          <w:szCs w:val="20"/>
          <w:lang w:val="pt-BR"/>
        </w:rPr>
      </w:pPr>
      <w:r w:rsidRPr="0093002B">
        <w:rPr>
          <w:rFonts w:ascii="GHEA Grapalat" w:hAnsi="GHEA Grapalat" w:cs="Sylfaen"/>
          <w:b/>
          <w:lang w:val="hy-AM"/>
        </w:rPr>
        <w:t>«</w:t>
      </w:r>
      <w:r w:rsidRPr="00093231">
        <w:rPr>
          <w:rFonts w:ascii="GHEA Grapalat" w:hAnsi="GHEA Grapalat" w:cs="Sylfaen"/>
          <w:b/>
          <w:bCs/>
          <w:sz w:val="20"/>
          <w:szCs w:val="28"/>
        </w:rPr>
        <w:t>ԱՄՄՄԴ</w:t>
      </w:r>
      <w:r w:rsidRPr="00DE1AA4">
        <w:rPr>
          <w:rFonts w:ascii="GHEA Grapalat" w:hAnsi="GHEA Grapalat" w:cs="Sylfaen"/>
          <w:b/>
          <w:bCs/>
          <w:sz w:val="20"/>
          <w:szCs w:val="28"/>
          <w:lang w:val="pt-BR"/>
        </w:rPr>
        <w:t xml:space="preserve">- </w:t>
      </w:r>
      <w:r w:rsidRPr="00093231">
        <w:rPr>
          <w:rFonts w:ascii="GHEA Grapalat" w:hAnsi="GHEA Grapalat" w:cs="Sylfaen"/>
          <w:b/>
          <w:bCs/>
          <w:sz w:val="20"/>
          <w:szCs w:val="28"/>
        </w:rPr>
        <w:t>ՀԲՄ</w:t>
      </w:r>
      <w:r>
        <w:rPr>
          <w:rFonts w:ascii="GHEA Grapalat" w:hAnsi="GHEA Grapalat" w:cs="Sylfaen"/>
          <w:b/>
          <w:bCs/>
          <w:szCs w:val="28"/>
        </w:rPr>
        <w:t>ԱՇ</w:t>
      </w:r>
      <w:r w:rsidRPr="00093231">
        <w:rPr>
          <w:rFonts w:ascii="GHEA Grapalat" w:hAnsi="GHEA Grapalat" w:cs="Sylfaen"/>
          <w:b/>
          <w:bCs/>
          <w:sz w:val="20"/>
          <w:szCs w:val="28"/>
        </w:rPr>
        <w:t>ՁԲ</w:t>
      </w:r>
      <w:r w:rsidRPr="00DE1AA4">
        <w:rPr>
          <w:rFonts w:ascii="GHEA Grapalat" w:hAnsi="GHEA Grapalat" w:cs="Sylfaen"/>
          <w:b/>
          <w:bCs/>
          <w:sz w:val="20"/>
          <w:szCs w:val="28"/>
          <w:lang w:val="pt-BR"/>
        </w:rPr>
        <w:t xml:space="preserve"> -2024/01</w:t>
      </w:r>
      <w:r w:rsidRPr="00DE1AA4">
        <w:rPr>
          <w:rFonts w:ascii="GHEA Grapalat" w:hAnsi="GHEA Grapalat" w:cs="Sylfaen"/>
          <w:sz w:val="20"/>
          <w:szCs w:val="28"/>
          <w:lang w:val="pt-BR"/>
        </w:rPr>
        <w:t xml:space="preserve"> </w:t>
      </w:r>
      <w:r w:rsidRPr="0093002B">
        <w:rPr>
          <w:rFonts w:ascii="GHEA Grapalat" w:hAnsi="GHEA Grapalat" w:cs="Sylfaen"/>
          <w:b/>
          <w:lang w:val="hy-AM"/>
        </w:rPr>
        <w:t>»</w:t>
      </w:r>
      <w:r w:rsidRPr="0093002B">
        <w:rPr>
          <w:rFonts w:ascii="GHEA Grapalat" w:hAnsi="GHEA Grapalat" w:cs="Sylfaen"/>
          <w:i/>
          <w:sz w:val="20"/>
          <w:szCs w:val="20"/>
          <w:lang w:val="pt-BR"/>
        </w:rPr>
        <w:t>20</w:t>
      </w:r>
      <w:r w:rsidRPr="00E3021E">
        <w:rPr>
          <w:rFonts w:ascii="GHEA Grapalat" w:hAnsi="GHEA Grapalat" w:cs="Sylfaen"/>
          <w:i/>
          <w:sz w:val="20"/>
          <w:szCs w:val="20"/>
          <w:lang w:val="pt-BR"/>
        </w:rPr>
        <w:t>24</w:t>
      </w:r>
      <w:r w:rsidRPr="0093002B">
        <w:rPr>
          <w:rFonts w:ascii="GHEA Grapalat" w:hAnsi="GHEA Grapalat" w:cs="Sylfaen"/>
          <w:i/>
          <w:sz w:val="20"/>
          <w:szCs w:val="20"/>
          <w:lang w:val="pt-BR"/>
        </w:rPr>
        <w:t xml:space="preserve">  թ. կնքված </w:t>
      </w:r>
    </w:p>
    <w:p w14:paraId="684B7B55" w14:textId="77777777" w:rsidR="00BB772B" w:rsidRPr="0093002B" w:rsidRDefault="00BB772B" w:rsidP="00BB772B">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ծածկագրով պայմանագրի</w:t>
      </w:r>
    </w:p>
    <w:p w14:paraId="32C74E56" w14:textId="77777777" w:rsidR="00BB772B" w:rsidRPr="0093002B" w:rsidRDefault="00BB772B" w:rsidP="00BB772B">
      <w:pPr>
        <w:tabs>
          <w:tab w:val="left" w:pos="9540"/>
        </w:tabs>
        <w:rPr>
          <w:rFonts w:ascii="GHEA Grapalat" w:hAnsi="GHEA Grapalat"/>
          <w:sz w:val="20"/>
          <w:lang w:val="pt-BR"/>
        </w:rPr>
      </w:pPr>
    </w:p>
    <w:p w14:paraId="231506A5" w14:textId="77777777" w:rsidR="00BB772B" w:rsidRPr="0093002B" w:rsidRDefault="00BB772B" w:rsidP="00BB772B">
      <w:pPr>
        <w:tabs>
          <w:tab w:val="left" w:pos="9540"/>
        </w:tabs>
        <w:rPr>
          <w:rFonts w:ascii="GHEA Grapalat" w:hAnsi="GHEA Grapalat"/>
          <w:sz w:val="20"/>
          <w:lang w:val="pt-BR"/>
        </w:rPr>
      </w:pPr>
    </w:p>
    <w:p w14:paraId="78ACB3C4" w14:textId="77777777" w:rsidR="00BB772B" w:rsidRPr="0093002B" w:rsidRDefault="00BB772B" w:rsidP="00BB772B">
      <w:pPr>
        <w:jc w:val="center"/>
        <w:rPr>
          <w:rFonts w:ascii="GHEA Grapalat" w:hAnsi="GHEA Grapalat"/>
          <w:sz w:val="20"/>
          <w:lang w:val="pt-BR"/>
        </w:rPr>
      </w:pP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sz w:val="20"/>
        </w:rPr>
        <w:t>ՎՃԱՐՄԱՆ</w:t>
      </w:r>
      <w:r w:rsidRPr="0093002B">
        <w:rPr>
          <w:rFonts w:ascii="GHEA Grapalat" w:hAnsi="GHEA Grapalat"/>
          <w:sz w:val="20"/>
          <w:lang w:val="pt-BR"/>
        </w:rPr>
        <w:t xml:space="preserve"> </w:t>
      </w:r>
      <w:r w:rsidRPr="0093002B">
        <w:rPr>
          <w:rFonts w:ascii="GHEA Grapalat" w:hAnsi="GHEA Grapalat"/>
          <w:sz w:val="20"/>
        </w:rPr>
        <w:t>ԺԱՄԱՆԱԿԱՑՈՒՅՑ</w:t>
      </w:r>
      <w:r w:rsidRPr="0093002B">
        <w:rPr>
          <w:rFonts w:ascii="GHEA Grapalat" w:hAnsi="GHEA Grapalat"/>
          <w:sz w:val="20"/>
          <w:lang w:val="pt-BR"/>
        </w:rPr>
        <w:t>*</w:t>
      </w:r>
    </w:p>
    <w:p w14:paraId="14795F84" w14:textId="77777777" w:rsidR="00BB772B" w:rsidRPr="00E3021E" w:rsidRDefault="00BB772B" w:rsidP="00BB772B">
      <w:pPr>
        <w:jc w:val="right"/>
        <w:rPr>
          <w:rFonts w:ascii="GHEA Grapalat" w:hAnsi="GHEA Grapalat"/>
          <w:sz w:val="20"/>
          <w:lang w:val="pt-BR"/>
        </w:rPr>
      </w:pPr>
      <w:r w:rsidRPr="0093002B">
        <w:rPr>
          <w:rFonts w:ascii="GHEA Grapalat" w:hAnsi="GHEA Grapalat"/>
          <w:sz w:val="20"/>
          <w:lang w:val="pt-BR"/>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1081"/>
        <w:gridCol w:w="1276"/>
        <w:gridCol w:w="567"/>
        <w:gridCol w:w="273"/>
        <w:gridCol w:w="152"/>
        <w:gridCol w:w="567"/>
        <w:gridCol w:w="275"/>
        <w:gridCol w:w="292"/>
        <w:gridCol w:w="567"/>
        <w:gridCol w:w="567"/>
        <w:gridCol w:w="426"/>
        <w:gridCol w:w="425"/>
        <w:gridCol w:w="567"/>
        <w:gridCol w:w="567"/>
        <w:gridCol w:w="567"/>
        <w:gridCol w:w="567"/>
        <w:gridCol w:w="850"/>
      </w:tblGrid>
      <w:tr w:rsidR="00BB772B" w:rsidRPr="0093002B" w14:paraId="580D8E75" w14:textId="77777777" w:rsidTr="000A6276">
        <w:trPr>
          <w:trHeight w:val="242"/>
        </w:trPr>
        <w:tc>
          <w:tcPr>
            <w:tcW w:w="10377" w:type="dxa"/>
            <w:gridSpan w:val="18"/>
          </w:tcPr>
          <w:p w14:paraId="0F52016E" w14:textId="77777777" w:rsidR="00BB772B" w:rsidRPr="0093002B" w:rsidRDefault="00BB772B" w:rsidP="000A6276">
            <w:pPr>
              <w:jc w:val="center"/>
              <w:rPr>
                <w:rFonts w:ascii="GHEA Grapalat" w:hAnsi="GHEA Grapalat"/>
                <w:sz w:val="18"/>
                <w:lang w:val="es-ES"/>
              </w:rPr>
            </w:pPr>
            <w:r w:rsidRPr="0093002B">
              <w:rPr>
                <w:rFonts w:ascii="GHEA Grapalat" w:hAnsi="GHEA Grapalat"/>
                <w:sz w:val="18"/>
                <w:lang w:val="es-ES"/>
              </w:rPr>
              <w:t>Աշխատանքի</w:t>
            </w:r>
          </w:p>
        </w:tc>
      </w:tr>
      <w:tr w:rsidR="00BB772B" w:rsidRPr="00B834DD" w14:paraId="309A332C" w14:textId="77777777" w:rsidTr="000A6276">
        <w:trPr>
          <w:trHeight w:val="3169"/>
        </w:trPr>
        <w:tc>
          <w:tcPr>
            <w:tcW w:w="791" w:type="dxa"/>
            <w:vAlign w:val="center"/>
          </w:tcPr>
          <w:p w14:paraId="1B1F12DF" w14:textId="77777777" w:rsidR="00BB772B" w:rsidRPr="0093002B" w:rsidRDefault="00BB772B" w:rsidP="000A6276">
            <w:pPr>
              <w:jc w:val="center"/>
              <w:rPr>
                <w:rFonts w:ascii="GHEA Grapalat" w:hAnsi="GHEA Grapalat"/>
                <w:sz w:val="18"/>
                <w:lang w:val="es-ES"/>
              </w:rPr>
            </w:pPr>
            <w:proofErr w:type="spellStart"/>
            <w:r w:rsidRPr="0093002B">
              <w:rPr>
                <w:rFonts w:ascii="GHEA Grapalat" w:hAnsi="GHEA Grapalat"/>
                <w:sz w:val="18"/>
              </w:rPr>
              <w:t>հրավերով</w:t>
            </w:r>
            <w:proofErr w:type="spellEnd"/>
            <w:r w:rsidRPr="0093002B">
              <w:rPr>
                <w:rFonts w:ascii="GHEA Grapalat" w:hAnsi="GHEA Grapalat"/>
                <w:sz w:val="18"/>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rPr>
              <w:t xml:space="preserve"> </w:t>
            </w:r>
            <w:proofErr w:type="spellStart"/>
            <w:r w:rsidRPr="0093002B">
              <w:rPr>
                <w:rFonts w:ascii="GHEA Grapalat" w:hAnsi="GHEA Grapalat"/>
                <w:sz w:val="18"/>
              </w:rPr>
              <w:t>չափաբաժնի</w:t>
            </w:r>
            <w:proofErr w:type="spellEnd"/>
            <w:r w:rsidRPr="0093002B">
              <w:rPr>
                <w:rFonts w:ascii="GHEA Grapalat" w:hAnsi="GHEA Grapalat"/>
                <w:sz w:val="18"/>
              </w:rPr>
              <w:t xml:space="preserve"> </w:t>
            </w:r>
            <w:proofErr w:type="spellStart"/>
            <w:r w:rsidRPr="0093002B">
              <w:rPr>
                <w:rFonts w:ascii="GHEA Grapalat" w:hAnsi="GHEA Grapalat"/>
                <w:sz w:val="18"/>
              </w:rPr>
              <w:t>համարը</w:t>
            </w:r>
            <w:proofErr w:type="spellEnd"/>
          </w:p>
        </w:tc>
        <w:tc>
          <w:tcPr>
            <w:tcW w:w="1081" w:type="dxa"/>
            <w:vAlign w:val="center"/>
          </w:tcPr>
          <w:p w14:paraId="1223ABDD" w14:textId="77777777" w:rsidR="00BB772B" w:rsidRPr="0093002B" w:rsidRDefault="00BB772B" w:rsidP="000A6276">
            <w:pPr>
              <w:jc w:val="center"/>
              <w:rPr>
                <w:rFonts w:ascii="GHEA Grapalat" w:hAnsi="GHEA Grapalat"/>
                <w:sz w:val="18"/>
                <w:lang w:val="es-ES"/>
              </w:rPr>
            </w:pPr>
            <w:proofErr w:type="spellStart"/>
            <w:r w:rsidRPr="0093002B">
              <w:rPr>
                <w:rFonts w:ascii="GHEA Grapalat" w:hAnsi="GHEA Grapalat"/>
                <w:sz w:val="18"/>
              </w:rPr>
              <w:t>գնումների</w:t>
            </w:r>
            <w:proofErr w:type="spellEnd"/>
            <w:r w:rsidRPr="0093002B">
              <w:rPr>
                <w:rFonts w:ascii="GHEA Grapalat" w:hAnsi="GHEA Grapalat"/>
                <w:sz w:val="18"/>
                <w:lang w:val="es-ES"/>
              </w:rPr>
              <w:t xml:space="preserve"> </w:t>
            </w:r>
            <w:proofErr w:type="spellStart"/>
            <w:r w:rsidRPr="0093002B">
              <w:rPr>
                <w:rFonts w:ascii="GHEA Grapalat" w:hAnsi="GHEA Grapalat"/>
                <w:sz w:val="18"/>
              </w:rPr>
              <w:t>պլանով</w:t>
            </w:r>
            <w:proofErr w:type="spellEnd"/>
            <w:r w:rsidRPr="0093002B">
              <w:rPr>
                <w:rFonts w:ascii="GHEA Grapalat" w:hAnsi="GHEA Grapalat"/>
                <w:sz w:val="18"/>
                <w:lang w:val="es-ES"/>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lang w:val="es-ES"/>
              </w:rPr>
              <w:t xml:space="preserve"> </w:t>
            </w:r>
            <w:proofErr w:type="spellStart"/>
            <w:r w:rsidRPr="0093002B">
              <w:rPr>
                <w:rFonts w:ascii="GHEA Grapalat" w:hAnsi="GHEA Grapalat"/>
                <w:sz w:val="18"/>
              </w:rPr>
              <w:t>միջանցիկ</w:t>
            </w:r>
            <w:proofErr w:type="spellEnd"/>
            <w:r w:rsidRPr="0093002B">
              <w:rPr>
                <w:rFonts w:ascii="GHEA Grapalat" w:hAnsi="GHEA Grapalat"/>
                <w:sz w:val="18"/>
                <w:lang w:val="es-ES"/>
              </w:rPr>
              <w:t xml:space="preserve"> </w:t>
            </w:r>
            <w:proofErr w:type="spellStart"/>
            <w:r w:rsidRPr="0093002B">
              <w:rPr>
                <w:rFonts w:ascii="GHEA Grapalat" w:hAnsi="GHEA Grapalat"/>
                <w:sz w:val="18"/>
              </w:rPr>
              <w:t>ծածկագիրը</w:t>
            </w:r>
            <w:proofErr w:type="spellEnd"/>
            <w:r w:rsidRPr="0093002B">
              <w:rPr>
                <w:rFonts w:ascii="GHEA Grapalat" w:hAnsi="GHEA Grapalat"/>
                <w:sz w:val="18"/>
                <w:lang w:val="es-ES"/>
              </w:rPr>
              <w:t xml:space="preserve">` </w:t>
            </w:r>
            <w:proofErr w:type="spellStart"/>
            <w:r w:rsidRPr="0093002B">
              <w:rPr>
                <w:rFonts w:ascii="GHEA Grapalat" w:hAnsi="GHEA Grapalat"/>
                <w:sz w:val="18"/>
              </w:rPr>
              <w:t>ըստ</w:t>
            </w:r>
            <w:proofErr w:type="spellEnd"/>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proofErr w:type="spellStart"/>
            <w:r w:rsidRPr="0093002B">
              <w:rPr>
                <w:rFonts w:ascii="GHEA Grapalat" w:hAnsi="GHEA Grapalat"/>
                <w:sz w:val="18"/>
              </w:rPr>
              <w:t>դասակարգման</w:t>
            </w:r>
            <w:proofErr w:type="spellEnd"/>
            <w:r w:rsidRPr="0093002B">
              <w:rPr>
                <w:rFonts w:ascii="GHEA Grapalat" w:hAnsi="GHEA Grapalat"/>
                <w:sz w:val="18"/>
                <w:lang w:val="es-ES"/>
              </w:rPr>
              <w:t xml:space="preserve"> (CPV)</w:t>
            </w:r>
          </w:p>
        </w:tc>
        <w:tc>
          <w:tcPr>
            <w:tcW w:w="1276" w:type="dxa"/>
            <w:vAlign w:val="center"/>
          </w:tcPr>
          <w:p w14:paraId="7D84EF42" w14:textId="77777777" w:rsidR="00BB772B" w:rsidRPr="0093002B" w:rsidRDefault="00BB772B" w:rsidP="000A6276">
            <w:pPr>
              <w:jc w:val="center"/>
              <w:rPr>
                <w:rFonts w:ascii="GHEA Grapalat" w:hAnsi="GHEA Grapalat"/>
                <w:sz w:val="18"/>
                <w:lang w:val="es-ES"/>
              </w:rPr>
            </w:pPr>
            <w:proofErr w:type="spellStart"/>
            <w:r w:rsidRPr="0093002B">
              <w:rPr>
                <w:rFonts w:ascii="GHEA Grapalat" w:hAnsi="GHEA Grapalat"/>
                <w:sz w:val="18"/>
              </w:rPr>
              <w:t>անվանումը</w:t>
            </w:r>
            <w:proofErr w:type="spellEnd"/>
          </w:p>
        </w:tc>
        <w:tc>
          <w:tcPr>
            <w:tcW w:w="840" w:type="dxa"/>
            <w:gridSpan w:val="2"/>
          </w:tcPr>
          <w:p w14:paraId="6FDBBD18" w14:textId="77777777" w:rsidR="00BB772B" w:rsidRPr="0093002B" w:rsidRDefault="00BB772B" w:rsidP="000A6276">
            <w:pPr>
              <w:jc w:val="both"/>
              <w:rPr>
                <w:rFonts w:ascii="GHEA Grapalat" w:hAnsi="GHEA Grapalat"/>
                <w:sz w:val="18"/>
                <w:lang w:val="es-ES"/>
              </w:rPr>
            </w:pPr>
          </w:p>
        </w:tc>
        <w:tc>
          <w:tcPr>
            <w:tcW w:w="994" w:type="dxa"/>
            <w:gridSpan w:val="3"/>
          </w:tcPr>
          <w:p w14:paraId="5BF24751" w14:textId="77777777" w:rsidR="00BB772B" w:rsidRPr="0093002B" w:rsidRDefault="00BB772B" w:rsidP="000A6276">
            <w:pPr>
              <w:jc w:val="both"/>
              <w:rPr>
                <w:rFonts w:ascii="GHEA Grapalat" w:hAnsi="GHEA Grapalat"/>
                <w:sz w:val="18"/>
                <w:lang w:val="es-ES"/>
              </w:rPr>
            </w:pPr>
          </w:p>
        </w:tc>
        <w:tc>
          <w:tcPr>
            <w:tcW w:w="5395" w:type="dxa"/>
            <w:gridSpan w:val="10"/>
            <w:vAlign w:val="center"/>
          </w:tcPr>
          <w:p w14:paraId="78A6C32B" w14:textId="77777777" w:rsidR="00BB772B" w:rsidRPr="0093002B" w:rsidRDefault="00BB772B" w:rsidP="000A6276">
            <w:pPr>
              <w:jc w:val="both"/>
              <w:rPr>
                <w:rFonts w:ascii="GHEA Grapalat" w:hAnsi="GHEA Grapalat"/>
                <w:sz w:val="18"/>
                <w:lang w:val="es-ES"/>
              </w:rPr>
            </w:pPr>
            <w:r w:rsidRPr="0093002B">
              <w:rPr>
                <w:rFonts w:ascii="GHEA Grapalat" w:hAnsi="GHEA Grapalat"/>
                <w:sz w:val="18"/>
                <w:lang w:val="es-ES"/>
              </w:rPr>
              <w:t>դիմաց վճարումները նախատեսվում է իրականացնել 20</w:t>
            </w:r>
            <w:r>
              <w:rPr>
                <w:rFonts w:ascii="GHEA Grapalat" w:hAnsi="GHEA Grapalat"/>
                <w:sz w:val="18"/>
                <w:lang w:val="es-ES"/>
              </w:rPr>
              <w:t>24</w:t>
            </w:r>
            <w:r w:rsidRPr="0093002B">
              <w:rPr>
                <w:rFonts w:ascii="GHEA Grapalat" w:hAnsi="GHEA Grapalat"/>
                <w:sz w:val="18"/>
                <w:lang w:val="es-ES"/>
              </w:rPr>
              <w:t>թ-ին</w:t>
            </w:r>
            <w:r>
              <w:rPr>
                <w:rFonts w:ascii="GHEA Grapalat" w:hAnsi="GHEA Grapalat"/>
                <w:sz w:val="18"/>
                <w:lang w:val="es-ES"/>
              </w:rPr>
              <w:t xml:space="preserve"> </w:t>
            </w:r>
            <w:r w:rsidRPr="0093002B">
              <w:rPr>
                <w:rFonts w:ascii="GHEA Grapalat" w:hAnsi="GHEA Grapalat"/>
                <w:sz w:val="18"/>
                <w:lang w:val="es-ES"/>
              </w:rPr>
              <w:t>` ըստ ամիսների, այդ թվում**</w:t>
            </w:r>
          </w:p>
        </w:tc>
      </w:tr>
      <w:tr w:rsidR="00BB772B" w:rsidRPr="0093002B" w14:paraId="61088D3F" w14:textId="77777777" w:rsidTr="000A6276">
        <w:trPr>
          <w:trHeight w:val="621"/>
        </w:trPr>
        <w:tc>
          <w:tcPr>
            <w:tcW w:w="791" w:type="dxa"/>
            <w:vMerge w:val="restart"/>
          </w:tcPr>
          <w:p w14:paraId="26A9DDDA" w14:textId="77777777" w:rsidR="00BB772B" w:rsidRPr="0093002B" w:rsidRDefault="00BB772B" w:rsidP="000A6276">
            <w:pPr>
              <w:jc w:val="center"/>
              <w:rPr>
                <w:rFonts w:ascii="GHEA Grapalat" w:hAnsi="GHEA Grapalat"/>
                <w:sz w:val="20"/>
                <w:lang w:val="es-ES"/>
              </w:rPr>
            </w:pPr>
          </w:p>
        </w:tc>
        <w:tc>
          <w:tcPr>
            <w:tcW w:w="1081" w:type="dxa"/>
            <w:vMerge w:val="restart"/>
          </w:tcPr>
          <w:p w14:paraId="5DB0B6E1" w14:textId="77777777" w:rsidR="00BB772B" w:rsidRPr="0093002B" w:rsidRDefault="00BB772B" w:rsidP="000A6276">
            <w:pPr>
              <w:jc w:val="center"/>
              <w:rPr>
                <w:rFonts w:ascii="GHEA Grapalat" w:hAnsi="GHEA Grapalat"/>
                <w:sz w:val="20"/>
                <w:lang w:val="es-ES"/>
              </w:rPr>
            </w:pPr>
          </w:p>
        </w:tc>
        <w:tc>
          <w:tcPr>
            <w:tcW w:w="1276" w:type="dxa"/>
            <w:vMerge w:val="restart"/>
          </w:tcPr>
          <w:p w14:paraId="5F64C8E7" w14:textId="77777777" w:rsidR="00BB772B" w:rsidRPr="0093002B" w:rsidRDefault="00BB772B" w:rsidP="000A6276">
            <w:pPr>
              <w:jc w:val="center"/>
              <w:rPr>
                <w:rFonts w:ascii="GHEA Grapalat" w:hAnsi="GHEA Grapalat"/>
                <w:sz w:val="20"/>
                <w:lang w:val="es-ES"/>
              </w:rPr>
            </w:pPr>
          </w:p>
        </w:tc>
        <w:tc>
          <w:tcPr>
            <w:tcW w:w="6379" w:type="dxa"/>
            <w:gridSpan w:val="14"/>
            <w:vAlign w:val="center"/>
          </w:tcPr>
          <w:p w14:paraId="387C26BA" w14:textId="77777777" w:rsidR="00BB772B" w:rsidRPr="00614AC7" w:rsidRDefault="00BB772B" w:rsidP="000A6276">
            <w:pPr>
              <w:ind w:right="-7"/>
              <w:jc w:val="center"/>
              <w:rPr>
                <w:rFonts w:ascii="GHEA Grapalat" w:hAnsi="GHEA Grapalat"/>
                <w:sz w:val="18"/>
                <w:szCs w:val="22"/>
                <w:lang w:val="pt-BR"/>
              </w:rPr>
            </w:pPr>
            <w:r>
              <w:rPr>
                <w:rFonts w:ascii="GHEA Grapalat" w:hAnsi="GHEA Grapalat"/>
                <w:sz w:val="18"/>
                <w:szCs w:val="22"/>
                <w:lang w:val="pt-BR"/>
              </w:rPr>
              <w:t>2024թ.</w:t>
            </w:r>
          </w:p>
        </w:tc>
        <w:tc>
          <w:tcPr>
            <w:tcW w:w="850" w:type="dxa"/>
            <w:vAlign w:val="center"/>
          </w:tcPr>
          <w:p w14:paraId="0DE67B20" w14:textId="77777777" w:rsidR="00BB772B" w:rsidRPr="0093002B" w:rsidRDefault="00BB772B" w:rsidP="000A6276">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5E0E2E06" w14:textId="77777777" w:rsidR="00BB772B" w:rsidRPr="0093002B" w:rsidRDefault="00BB772B" w:rsidP="000A6276">
            <w:pPr>
              <w:jc w:val="center"/>
              <w:rPr>
                <w:rFonts w:ascii="GHEA Grapalat" w:hAnsi="GHEA Grapalat"/>
                <w:sz w:val="18"/>
                <w:lang w:val="es-ES"/>
              </w:rPr>
            </w:pPr>
          </w:p>
        </w:tc>
      </w:tr>
      <w:tr w:rsidR="00BB772B" w:rsidRPr="0093002B" w14:paraId="17FD9270" w14:textId="77777777" w:rsidTr="000A6276">
        <w:trPr>
          <w:cantSplit/>
          <w:trHeight w:val="1142"/>
        </w:trPr>
        <w:tc>
          <w:tcPr>
            <w:tcW w:w="791" w:type="dxa"/>
            <w:vMerge/>
          </w:tcPr>
          <w:p w14:paraId="201F8766" w14:textId="77777777" w:rsidR="00BB772B" w:rsidRPr="0093002B" w:rsidRDefault="00BB772B" w:rsidP="000A6276">
            <w:pPr>
              <w:jc w:val="center"/>
              <w:rPr>
                <w:rFonts w:ascii="GHEA Grapalat" w:hAnsi="GHEA Grapalat"/>
                <w:sz w:val="20"/>
                <w:lang w:val="es-ES"/>
              </w:rPr>
            </w:pPr>
          </w:p>
        </w:tc>
        <w:tc>
          <w:tcPr>
            <w:tcW w:w="1081" w:type="dxa"/>
            <w:vMerge/>
          </w:tcPr>
          <w:p w14:paraId="749A21E7" w14:textId="77777777" w:rsidR="00BB772B" w:rsidRPr="0093002B" w:rsidRDefault="00BB772B" w:rsidP="000A6276">
            <w:pPr>
              <w:jc w:val="center"/>
              <w:rPr>
                <w:rFonts w:ascii="GHEA Grapalat" w:hAnsi="GHEA Grapalat"/>
                <w:sz w:val="20"/>
                <w:lang w:val="es-ES"/>
              </w:rPr>
            </w:pPr>
          </w:p>
        </w:tc>
        <w:tc>
          <w:tcPr>
            <w:tcW w:w="1276" w:type="dxa"/>
            <w:vMerge/>
          </w:tcPr>
          <w:p w14:paraId="5813908E" w14:textId="77777777" w:rsidR="00BB772B" w:rsidRPr="0093002B" w:rsidRDefault="00BB772B" w:rsidP="000A6276">
            <w:pPr>
              <w:jc w:val="center"/>
              <w:rPr>
                <w:rFonts w:ascii="GHEA Grapalat" w:hAnsi="GHEA Grapalat"/>
                <w:sz w:val="20"/>
                <w:lang w:val="es-ES"/>
              </w:rPr>
            </w:pPr>
          </w:p>
        </w:tc>
        <w:tc>
          <w:tcPr>
            <w:tcW w:w="567" w:type="dxa"/>
            <w:textDirection w:val="btLr"/>
            <w:vAlign w:val="center"/>
          </w:tcPr>
          <w:p w14:paraId="019D7853"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հունվար</w:t>
            </w:r>
          </w:p>
        </w:tc>
        <w:tc>
          <w:tcPr>
            <w:tcW w:w="425" w:type="dxa"/>
            <w:gridSpan w:val="2"/>
            <w:textDirection w:val="btLr"/>
            <w:vAlign w:val="center"/>
          </w:tcPr>
          <w:p w14:paraId="111DA860"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փետրվար</w:t>
            </w:r>
          </w:p>
        </w:tc>
        <w:tc>
          <w:tcPr>
            <w:tcW w:w="567" w:type="dxa"/>
            <w:textDirection w:val="btLr"/>
            <w:vAlign w:val="center"/>
          </w:tcPr>
          <w:p w14:paraId="39D12266"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մարտ</w:t>
            </w:r>
          </w:p>
        </w:tc>
        <w:tc>
          <w:tcPr>
            <w:tcW w:w="567" w:type="dxa"/>
            <w:gridSpan w:val="2"/>
            <w:textDirection w:val="btLr"/>
            <w:vAlign w:val="center"/>
          </w:tcPr>
          <w:p w14:paraId="272178E3"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ապրիլ</w:t>
            </w:r>
          </w:p>
        </w:tc>
        <w:tc>
          <w:tcPr>
            <w:tcW w:w="567" w:type="dxa"/>
            <w:textDirection w:val="btLr"/>
            <w:vAlign w:val="center"/>
          </w:tcPr>
          <w:p w14:paraId="4A2765BF"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մայիս</w:t>
            </w:r>
          </w:p>
        </w:tc>
        <w:tc>
          <w:tcPr>
            <w:tcW w:w="567" w:type="dxa"/>
            <w:textDirection w:val="btLr"/>
            <w:vAlign w:val="center"/>
          </w:tcPr>
          <w:p w14:paraId="64771C96"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հունիս</w:t>
            </w:r>
          </w:p>
        </w:tc>
        <w:tc>
          <w:tcPr>
            <w:tcW w:w="426" w:type="dxa"/>
            <w:textDirection w:val="btLr"/>
            <w:vAlign w:val="center"/>
          </w:tcPr>
          <w:p w14:paraId="48909C47"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հուլիս</w:t>
            </w:r>
            <w:r w:rsidRPr="00BF16D1">
              <w:rPr>
                <w:rFonts w:ascii="GHEA Grapalat" w:hAnsi="GHEA Grapalat" w:cs="Times Armenian"/>
                <w:sz w:val="16"/>
                <w:szCs w:val="16"/>
                <w:lang w:val="pt-BR"/>
              </w:rPr>
              <w:t xml:space="preserve"> </w:t>
            </w:r>
          </w:p>
        </w:tc>
        <w:tc>
          <w:tcPr>
            <w:tcW w:w="425" w:type="dxa"/>
            <w:textDirection w:val="btLr"/>
            <w:vAlign w:val="center"/>
          </w:tcPr>
          <w:p w14:paraId="6EC83E4F"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օգոստոս</w:t>
            </w:r>
          </w:p>
        </w:tc>
        <w:tc>
          <w:tcPr>
            <w:tcW w:w="567" w:type="dxa"/>
            <w:textDirection w:val="btLr"/>
            <w:vAlign w:val="center"/>
          </w:tcPr>
          <w:p w14:paraId="130B59D5"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սեպտեմբեր</w:t>
            </w:r>
            <w:r w:rsidRPr="00BF16D1">
              <w:rPr>
                <w:rFonts w:ascii="GHEA Grapalat" w:hAnsi="GHEA Grapalat" w:cs="Times Armenian"/>
                <w:sz w:val="16"/>
                <w:szCs w:val="16"/>
                <w:lang w:val="pt-BR"/>
              </w:rPr>
              <w:t xml:space="preserve"> </w:t>
            </w:r>
          </w:p>
        </w:tc>
        <w:tc>
          <w:tcPr>
            <w:tcW w:w="567" w:type="dxa"/>
            <w:textDirection w:val="btLr"/>
            <w:vAlign w:val="center"/>
          </w:tcPr>
          <w:p w14:paraId="3582010B"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հոկտեմբեր</w:t>
            </w:r>
          </w:p>
        </w:tc>
        <w:tc>
          <w:tcPr>
            <w:tcW w:w="567" w:type="dxa"/>
            <w:textDirection w:val="btLr"/>
            <w:vAlign w:val="center"/>
          </w:tcPr>
          <w:p w14:paraId="576ED378"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sz w:val="16"/>
                <w:szCs w:val="16"/>
              </w:rPr>
              <w:t xml:space="preserve"> </w:t>
            </w:r>
            <w:r w:rsidRPr="00BF16D1">
              <w:rPr>
                <w:rFonts w:ascii="GHEA Grapalat" w:hAnsi="GHEA Grapalat" w:cs="Sylfaen"/>
                <w:sz w:val="16"/>
                <w:szCs w:val="16"/>
                <w:lang w:val="pt-BR"/>
              </w:rPr>
              <w:t>նոյեմբեր</w:t>
            </w:r>
          </w:p>
        </w:tc>
        <w:tc>
          <w:tcPr>
            <w:tcW w:w="567" w:type="dxa"/>
            <w:textDirection w:val="btLr"/>
            <w:vAlign w:val="center"/>
          </w:tcPr>
          <w:p w14:paraId="51B37F94" w14:textId="77777777" w:rsidR="00BB772B" w:rsidRPr="00BF16D1" w:rsidRDefault="00BB772B" w:rsidP="000A6276">
            <w:pPr>
              <w:ind w:left="113" w:right="-7"/>
              <w:jc w:val="center"/>
              <w:rPr>
                <w:rFonts w:ascii="GHEA Grapalat" w:hAnsi="GHEA Grapalat" w:cs="Sylfaen"/>
                <w:sz w:val="16"/>
                <w:szCs w:val="16"/>
                <w:lang w:val="pt-BR"/>
              </w:rPr>
            </w:pPr>
            <w:r w:rsidRPr="00BF16D1">
              <w:rPr>
                <w:rFonts w:ascii="GHEA Grapalat" w:hAnsi="GHEA Grapalat" w:cs="Sylfaen"/>
                <w:sz w:val="16"/>
                <w:szCs w:val="16"/>
                <w:lang w:val="pt-BR"/>
              </w:rPr>
              <w:t>դեկտեմբեր</w:t>
            </w:r>
          </w:p>
        </w:tc>
        <w:tc>
          <w:tcPr>
            <w:tcW w:w="850" w:type="dxa"/>
            <w:vAlign w:val="center"/>
          </w:tcPr>
          <w:p w14:paraId="6E323A90" w14:textId="77777777" w:rsidR="00BB772B" w:rsidRPr="0093002B" w:rsidRDefault="00BB772B" w:rsidP="000A6276">
            <w:pPr>
              <w:ind w:right="-1"/>
              <w:jc w:val="center"/>
              <w:rPr>
                <w:rFonts w:ascii="GHEA Grapalat" w:hAnsi="GHEA Grapalat" w:cs="Sylfaen"/>
                <w:sz w:val="18"/>
                <w:szCs w:val="22"/>
                <w:lang w:val="pt-BR"/>
              </w:rPr>
            </w:pPr>
          </w:p>
        </w:tc>
      </w:tr>
      <w:tr w:rsidR="00BB772B" w:rsidRPr="0093002B" w14:paraId="4C6547EF" w14:textId="77777777" w:rsidTr="00E978AE">
        <w:trPr>
          <w:cantSplit/>
          <w:trHeight w:val="1549"/>
        </w:trPr>
        <w:tc>
          <w:tcPr>
            <w:tcW w:w="791" w:type="dxa"/>
          </w:tcPr>
          <w:p w14:paraId="75E78A5B" w14:textId="77777777" w:rsidR="00BB772B" w:rsidRPr="0093002B" w:rsidRDefault="00BB772B" w:rsidP="000A6276">
            <w:pPr>
              <w:jc w:val="center"/>
              <w:rPr>
                <w:rFonts w:ascii="GHEA Grapalat" w:hAnsi="GHEA Grapalat"/>
                <w:sz w:val="20"/>
                <w:lang w:val="es-ES"/>
              </w:rPr>
            </w:pPr>
            <w:r>
              <w:rPr>
                <w:rFonts w:ascii="GHEA Grapalat" w:hAnsi="GHEA Grapalat"/>
                <w:sz w:val="20"/>
                <w:lang w:val="es-ES"/>
              </w:rPr>
              <w:t>1</w:t>
            </w:r>
          </w:p>
        </w:tc>
        <w:tc>
          <w:tcPr>
            <w:tcW w:w="1081" w:type="dxa"/>
          </w:tcPr>
          <w:p w14:paraId="4EB3C3B0" w14:textId="77777777" w:rsidR="00BB772B" w:rsidRPr="00BF16D1" w:rsidRDefault="00BB772B" w:rsidP="000A6276">
            <w:pPr>
              <w:jc w:val="center"/>
              <w:rPr>
                <w:rFonts w:ascii="GHEA Grapalat" w:hAnsi="GHEA Grapalat"/>
                <w:sz w:val="16"/>
                <w:szCs w:val="16"/>
                <w:lang w:val="es-ES"/>
              </w:rPr>
            </w:pPr>
            <w:r>
              <w:rPr>
                <w:rFonts w:ascii="GHEA Grapalat" w:hAnsi="GHEA Grapalat"/>
                <w:sz w:val="16"/>
                <w:szCs w:val="16"/>
                <w:lang w:val="es-ES"/>
              </w:rPr>
              <w:t>45261124</w:t>
            </w:r>
          </w:p>
        </w:tc>
        <w:tc>
          <w:tcPr>
            <w:tcW w:w="1276" w:type="dxa"/>
          </w:tcPr>
          <w:p w14:paraId="61670FE0" w14:textId="77777777" w:rsidR="00BB772B" w:rsidRPr="00BB2C98" w:rsidRDefault="00BB772B" w:rsidP="000A6276">
            <w:pPr>
              <w:jc w:val="center"/>
              <w:rPr>
                <w:rFonts w:ascii="GHEA Grapalat" w:hAnsi="GHEA Grapalat"/>
                <w:sz w:val="18"/>
                <w:szCs w:val="18"/>
                <w:lang w:val="hy-AM"/>
              </w:rPr>
            </w:pPr>
            <w:r w:rsidRPr="00BB2C98">
              <w:rPr>
                <w:rFonts w:ascii="GHEA Grapalat" w:hAnsi="GHEA Grapalat"/>
                <w:sz w:val="16"/>
                <w:szCs w:val="16"/>
                <w:lang w:val="hy-AM"/>
              </w:rPr>
              <w:t>Մյասնիկյանի</w:t>
            </w:r>
            <w:r w:rsidRPr="00BB2C98">
              <w:rPr>
                <w:rFonts w:ascii="GHEA Grapalat" w:hAnsi="GHEA Grapalat"/>
                <w:sz w:val="16"/>
                <w:szCs w:val="16"/>
                <w:lang w:val="pt-BR"/>
              </w:rPr>
              <w:t xml:space="preserve"> </w:t>
            </w:r>
            <w:r w:rsidRPr="00BB2C98">
              <w:rPr>
                <w:rFonts w:ascii="GHEA Grapalat" w:hAnsi="GHEA Grapalat"/>
                <w:sz w:val="16"/>
                <w:szCs w:val="16"/>
                <w:lang w:val="hy-AM"/>
              </w:rPr>
              <w:t>Արայի</w:t>
            </w:r>
            <w:r w:rsidRPr="00BB2C98">
              <w:rPr>
                <w:rFonts w:ascii="GHEA Grapalat" w:hAnsi="GHEA Grapalat"/>
                <w:sz w:val="16"/>
                <w:szCs w:val="16"/>
                <w:lang w:val="pt-BR"/>
              </w:rPr>
              <w:t xml:space="preserve"> </w:t>
            </w:r>
            <w:r w:rsidRPr="00BB2C98">
              <w:rPr>
                <w:rFonts w:ascii="GHEA Grapalat" w:hAnsi="GHEA Grapalat"/>
                <w:sz w:val="16"/>
                <w:szCs w:val="16"/>
                <w:lang w:val="hy-AM"/>
              </w:rPr>
              <w:t>անվան</w:t>
            </w:r>
            <w:r w:rsidRPr="00BB2C98">
              <w:rPr>
                <w:rFonts w:ascii="GHEA Grapalat" w:hAnsi="GHEA Grapalat"/>
                <w:sz w:val="16"/>
                <w:szCs w:val="16"/>
                <w:lang w:val="pt-BR"/>
              </w:rPr>
              <w:t xml:space="preserve"> </w:t>
            </w:r>
            <w:r w:rsidRPr="00BB2C98">
              <w:rPr>
                <w:rFonts w:ascii="GHEA Grapalat" w:hAnsi="GHEA Grapalat"/>
                <w:sz w:val="16"/>
                <w:szCs w:val="16"/>
                <w:lang w:val="hy-AM"/>
              </w:rPr>
              <w:t>միջնակարգ</w:t>
            </w:r>
            <w:r w:rsidRPr="00BB2C98">
              <w:rPr>
                <w:rFonts w:ascii="GHEA Grapalat" w:hAnsi="GHEA Grapalat"/>
                <w:sz w:val="16"/>
                <w:szCs w:val="16"/>
                <w:lang w:val="pt-BR"/>
              </w:rPr>
              <w:t xml:space="preserve"> </w:t>
            </w:r>
            <w:r w:rsidRPr="00BB2C98">
              <w:rPr>
                <w:rFonts w:ascii="GHEA Grapalat" w:hAnsi="GHEA Grapalat"/>
                <w:sz w:val="16"/>
                <w:szCs w:val="16"/>
                <w:lang w:val="hy-AM"/>
              </w:rPr>
              <w:t>դպրոց</w:t>
            </w:r>
            <w:r w:rsidRPr="00BB2C98">
              <w:rPr>
                <w:rFonts w:ascii="GHEA Grapalat" w:hAnsi="GHEA Grapalat"/>
                <w:sz w:val="16"/>
                <w:szCs w:val="16"/>
                <w:lang w:val="pt-BR"/>
              </w:rPr>
              <w:t xml:space="preserve"> </w:t>
            </w:r>
            <w:r w:rsidRPr="00BB2C98">
              <w:rPr>
                <w:rFonts w:ascii="GHEA Grapalat" w:hAnsi="GHEA Grapalat"/>
                <w:sz w:val="16"/>
                <w:szCs w:val="16"/>
                <w:lang w:val="hy-AM"/>
              </w:rPr>
              <w:t>ՊՈԱԿ</w:t>
            </w:r>
            <w:r w:rsidRPr="00BB2C98">
              <w:rPr>
                <w:rFonts w:ascii="GHEA Grapalat" w:hAnsi="GHEA Grapalat"/>
                <w:sz w:val="16"/>
                <w:szCs w:val="16"/>
                <w:lang w:val="pt-BR"/>
              </w:rPr>
              <w:t>-</w:t>
            </w:r>
            <w:r w:rsidRPr="00BB2C98">
              <w:rPr>
                <w:rFonts w:ascii="GHEA Grapalat" w:hAnsi="GHEA Grapalat"/>
                <w:sz w:val="16"/>
                <w:szCs w:val="16"/>
                <w:lang w:val="hy-AM"/>
              </w:rPr>
              <w:t>ի</w:t>
            </w:r>
            <w:r w:rsidRPr="00BB2C98">
              <w:rPr>
                <w:rFonts w:ascii="GHEA Grapalat" w:hAnsi="GHEA Grapalat"/>
                <w:sz w:val="16"/>
                <w:szCs w:val="16"/>
                <w:lang w:val="pt-BR"/>
              </w:rPr>
              <w:t xml:space="preserve"> </w:t>
            </w:r>
            <w:r w:rsidRPr="00BB2C98">
              <w:rPr>
                <w:rFonts w:ascii="GHEA Grapalat" w:hAnsi="GHEA Grapalat"/>
                <w:sz w:val="16"/>
                <w:szCs w:val="16"/>
                <w:lang w:val="hy-AM"/>
              </w:rPr>
              <w:t>մասնաշենքի</w:t>
            </w:r>
            <w:r w:rsidRPr="00BB2C98">
              <w:rPr>
                <w:rFonts w:ascii="GHEA Grapalat" w:hAnsi="GHEA Grapalat"/>
                <w:sz w:val="16"/>
                <w:szCs w:val="16"/>
                <w:lang w:val="pt-BR"/>
              </w:rPr>
              <w:t xml:space="preserve"> </w:t>
            </w:r>
            <w:r w:rsidRPr="00BB2C98">
              <w:rPr>
                <w:rFonts w:ascii="GHEA Grapalat" w:hAnsi="GHEA Grapalat"/>
                <w:sz w:val="16"/>
                <w:szCs w:val="16"/>
                <w:lang w:val="hy-AM"/>
              </w:rPr>
              <w:t>տանիքի</w:t>
            </w:r>
            <w:r w:rsidRPr="00BB2C98">
              <w:rPr>
                <w:rFonts w:ascii="GHEA Grapalat" w:hAnsi="GHEA Grapalat"/>
                <w:sz w:val="16"/>
                <w:szCs w:val="16"/>
                <w:lang w:val="pt-BR"/>
              </w:rPr>
              <w:t xml:space="preserve"> </w:t>
            </w:r>
            <w:r w:rsidRPr="00BB2C98">
              <w:rPr>
                <w:rFonts w:ascii="GHEA Grapalat" w:hAnsi="GHEA Grapalat"/>
                <w:sz w:val="16"/>
                <w:szCs w:val="16"/>
                <w:lang w:val="hy-AM"/>
              </w:rPr>
              <w:t>վերանորոգման աշխատանքների ձեռք բերում</w:t>
            </w:r>
            <w:r w:rsidRPr="00BB2C98">
              <w:rPr>
                <w:rFonts w:ascii="GHEA Grapalat" w:hAnsi="GHEA Grapalat"/>
                <w:sz w:val="16"/>
                <w:szCs w:val="16"/>
                <w:lang w:val="pt-BR"/>
              </w:rPr>
              <w:t xml:space="preserve"> </w:t>
            </w:r>
          </w:p>
        </w:tc>
        <w:tc>
          <w:tcPr>
            <w:tcW w:w="5245" w:type="dxa"/>
            <w:gridSpan w:val="12"/>
            <w:vAlign w:val="center"/>
          </w:tcPr>
          <w:p w14:paraId="49D8F584" w14:textId="77777777" w:rsidR="00BB772B" w:rsidRPr="0093002B" w:rsidRDefault="00BB772B" w:rsidP="000A6276">
            <w:pPr>
              <w:ind w:left="113" w:right="113"/>
              <w:jc w:val="center"/>
              <w:rPr>
                <w:rFonts w:ascii="GHEA Grapalat" w:hAnsi="GHEA Grapalat" w:cs="Arial"/>
                <w:sz w:val="18"/>
                <w:szCs w:val="18"/>
                <w:lang w:val="pt-BR"/>
              </w:rPr>
            </w:pPr>
            <w:r>
              <w:rPr>
                <w:rFonts w:ascii="GHEA Grapalat" w:hAnsi="GHEA Grapalat"/>
                <w:sz w:val="20"/>
                <w:lang w:val="pt-BR"/>
              </w:rPr>
              <w:t>0%</w:t>
            </w:r>
          </w:p>
          <w:p w14:paraId="234FAD6F" w14:textId="77777777" w:rsidR="00BB772B" w:rsidRPr="0093002B" w:rsidRDefault="00BB772B" w:rsidP="000A6276">
            <w:pPr>
              <w:ind w:left="113" w:right="113"/>
              <w:jc w:val="center"/>
              <w:rPr>
                <w:rFonts w:ascii="GHEA Grapalat" w:hAnsi="GHEA Grapalat" w:cs="Arial"/>
                <w:sz w:val="18"/>
                <w:szCs w:val="18"/>
                <w:lang w:val="pt-BR"/>
              </w:rPr>
            </w:pPr>
          </w:p>
        </w:tc>
        <w:tc>
          <w:tcPr>
            <w:tcW w:w="567" w:type="dxa"/>
            <w:textDirection w:val="btLr"/>
          </w:tcPr>
          <w:p w14:paraId="42BD450E" w14:textId="77777777" w:rsidR="00BB772B" w:rsidRPr="0093002B" w:rsidRDefault="00BB772B" w:rsidP="000A6276">
            <w:pPr>
              <w:ind w:left="113" w:right="113"/>
              <w:jc w:val="center"/>
              <w:rPr>
                <w:rFonts w:ascii="GHEA Grapalat" w:hAnsi="GHEA Grapalat" w:cs="Arial"/>
                <w:sz w:val="18"/>
                <w:szCs w:val="18"/>
                <w:lang w:val="pt-BR"/>
              </w:rPr>
            </w:pPr>
            <w:r>
              <w:rPr>
                <w:rFonts w:ascii="GHEA Grapalat" w:hAnsi="GHEA Grapalat"/>
                <w:sz w:val="20"/>
                <w:lang w:val="ru-RU"/>
              </w:rPr>
              <w:t>0</w:t>
            </w:r>
            <w:r w:rsidRPr="003662C1">
              <w:rPr>
                <w:rFonts w:ascii="GHEA Grapalat" w:hAnsi="GHEA Grapalat"/>
                <w:sz w:val="20"/>
                <w:lang w:val="pt-BR"/>
              </w:rPr>
              <w:t>%</w:t>
            </w:r>
          </w:p>
        </w:tc>
        <w:tc>
          <w:tcPr>
            <w:tcW w:w="567" w:type="dxa"/>
            <w:textDirection w:val="btLr"/>
          </w:tcPr>
          <w:p w14:paraId="720EF9BB" w14:textId="2D13A402" w:rsidR="00BB772B" w:rsidRPr="0093002B" w:rsidRDefault="00863DF7" w:rsidP="000A6276">
            <w:pPr>
              <w:ind w:left="113" w:right="113"/>
              <w:rPr>
                <w:rFonts w:ascii="GHEA Grapalat" w:hAnsi="GHEA Grapalat" w:cs="Arial"/>
                <w:sz w:val="18"/>
                <w:szCs w:val="18"/>
                <w:lang w:val="pt-BR"/>
              </w:rPr>
            </w:pPr>
            <w:r>
              <w:rPr>
                <w:rFonts w:ascii="GHEA Grapalat" w:hAnsi="GHEA Grapalat"/>
                <w:sz w:val="20"/>
                <w:lang w:val="pt-BR"/>
              </w:rPr>
              <w:t xml:space="preserve">                 0</w:t>
            </w:r>
            <w:r w:rsidR="00BB772B" w:rsidRPr="003662C1">
              <w:rPr>
                <w:rFonts w:ascii="GHEA Grapalat" w:hAnsi="GHEA Grapalat"/>
                <w:sz w:val="20"/>
                <w:lang w:val="pt-BR"/>
              </w:rPr>
              <w:t>%</w:t>
            </w:r>
          </w:p>
        </w:tc>
        <w:tc>
          <w:tcPr>
            <w:tcW w:w="850" w:type="dxa"/>
          </w:tcPr>
          <w:p w14:paraId="438F7E5C" w14:textId="77777777" w:rsidR="00BB772B" w:rsidRPr="0093002B" w:rsidRDefault="00BB772B" w:rsidP="000A6276">
            <w:pPr>
              <w:jc w:val="center"/>
              <w:rPr>
                <w:rFonts w:ascii="GHEA Grapalat" w:hAnsi="GHEA Grapalat"/>
                <w:sz w:val="20"/>
                <w:lang w:val="pt-BR"/>
              </w:rPr>
            </w:pPr>
          </w:p>
          <w:p w14:paraId="72EF59F9" w14:textId="77777777" w:rsidR="00BB772B" w:rsidRPr="0093002B" w:rsidRDefault="00BB772B" w:rsidP="000A6276">
            <w:pPr>
              <w:jc w:val="center"/>
              <w:rPr>
                <w:rFonts w:ascii="GHEA Grapalat" w:hAnsi="GHEA Grapalat"/>
                <w:sz w:val="20"/>
                <w:lang w:val="pt-BR"/>
              </w:rPr>
            </w:pPr>
          </w:p>
          <w:p w14:paraId="635B9B64" w14:textId="21AB8E42" w:rsidR="00BB772B" w:rsidRPr="00EF7506" w:rsidRDefault="00863DF7" w:rsidP="000A6276">
            <w:pPr>
              <w:jc w:val="center"/>
              <w:rPr>
                <w:rFonts w:ascii="GHEA Grapalat" w:hAnsi="GHEA Grapalat"/>
                <w:b/>
                <w:sz w:val="16"/>
                <w:szCs w:val="16"/>
                <w:lang w:val="pt-BR"/>
              </w:rPr>
            </w:pPr>
            <w:r>
              <w:rPr>
                <w:rFonts w:ascii="GHEA Grapalat" w:hAnsi="GHEA Grapalat"/>
                <w:sz w:val="20"/>
                <w:lang w:val="pt-BR"/>
              </w:rPr>
              <w:t>0</w:t>
            </w:r>
            <w:r w:rsidR="00BB772B">
              <w:rPr>
                <w:rFonts w:ascii="GHEA Grapalat" w:hAnsi="GHEA Grapalat"/>
                <w:sz w:val="20"/>
                <w:lang w:val="pt-BR"/>
              </w:rPr>
              <w:t>%</w:t>
            </w:r>
          </w:p>
        </w:tc>
      </w:tr>
    </w:tbl>
    <w:p w14:paraId="64857849" w14:textId="77777777" w:rsidR="00BB772B" w:rsidRPr="0093002B" w:rsidRDefault="00BB772B" w:rsidP="00BB772B">
      <w:pPr>
        <w:rPr>
          <w:rFonts w:ascii="GHEA Grapalat" w:hAnsi="GHEA Grapalat"/>
          <w:i/>
          <w:sz w:val="18"/>
          <w:szCs w:val="18"/>
        </w:rPr>
      </w:pPr>
    </w:p>
    <w:p w14:paraId="6F6467E7" w14:textId="77777777" w:rsidR="00BB772B" w:rsidRPr="0093002B" w:rsidRDefault="00BB772B" w:rsidP="00BB772B">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9F2EB85" w14:textId="77777777" w:rsidR="00BB772B" w:rsidRPr="0093002B" w:rsidRDefault="00BB772B" w:rsidP="00BB772B">
      <w:pPr>
        <w:jc w:val="center"/>
        <w:rPr>
          <w:rFonts w:ascii="GHEA Grapalat" w:hAnsi="GHEA Grapalat"/>
          <w:sz w:val="20"/>
          <w:lang w:val="es-ES"/>
        </w:rPr>
      </w:pPr>
    </w:p>
    <w:p w14:paraId="77424F04" w14:textId="77777777" w:rsidR="00BB772B" w:rsidRPr="0093002B" w:rsidRDefault="00BB772B" w:rsidP="00BB772B">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BB772B" w:rsidRPr="0093002B" w14:paraId="78AC95A9" w14:textId="77777777" w:rsidTr="000A6276">
        <w:trPr>
          <w:jc w:val="center"/>
        </w:trPr>
        <w:tc>
          <w:tcPr>
            <w:tcW w:w="4536" w:type="dxa"/>
          </w:tcPr>
          <w:p w14:paraId="45DE367A" w14:textId="77777777" w:rsidR="00BB772B" w:rsidRPr="0093002B" w:rsidRDefault="00BB772B" w:rsidP="000A6276">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78DCC10E" w14:textId="77777777" w:rsidR="00BB772B" w:rsidRPr="0093002B" w:rsidRDefault="00BB772B" w:rsidP="000A6276">
            <w:pPr>
              <w:rPr>
                <w:rFonts w:ascii="GHEA Grapalat" w:hAnsi="GHEA Grapalat"/>
                <w:sz w:val="22"/>
                <w:szCs w:val="22"/>
                <w:lang w:val="ru-RU"/>
              </w:rPr>
            </w:pPr>
          </w:p>
          <w:p w14:paraId="47E73504" w14:textId="77777777" w:rsidR="00BB772B" w:rsidRPr="0093002B" w:rsidRDefault="00BB772B" w:rsidP="000A6276">
            <w:pPr>
              <w:rPr>
                <w:rFonts w:ascii="GHEA Grapalat" w:hAnsi="GHEA Grapalat"/>
                <w:lang w:val="ru-RU"/>
              </w:rPr>
            </w:pPr>
          </w:p>
          <w:p w14:paraId="0BE9A8E8" w14:textId="77777777" w:rsidR="00BB772B" w:rsidRPr="0093002B" w:rsidRDefault="00BB772B" w:rsidP="000A6276">
            <w:pPr>
              <w:jc w:val="center"/>
              <w:rPr>
                <w:rFonts w:ascii="GHEA Grapalat" w:hAnsi="GHEA Grapalat"/>
                <w:lang w:val="ru-RU"/>
              </w:rPr>
            </w:pPr>
            <w:r w:rsidRPr="0093002B">
              <w:rPr>
                <w:rFonts w:ascii="GHEA Grapalat" w:hAnsi="GHEA Grapalat"/>
                <w:lang w:val="ru-RU"/>
              </w:rPr>
              <w:t>---------------------------------</w:t>
            </w:r>
          </w:p>
          <w:p w14:paraId="1E018694" w14:textId="77777777" w:rsidR="00BB772B" w:rsidRPr="0093002B" w:rsidRDefault="00BB772B" w:rsidP="000A6276">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3B949B61" w14:textId="77777777" w:rsidR="00BB772B" w:rsidRPr="0093002B" w:rsidRDefault="00BB772B" w:rsidP="000A6276">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4F19BA3E" w14:textId="77777777" w:rsidR="00BB772B" w:rsidRPr="0093002B" w:rsidRDefault="00BB772B" w:rsidP="000A6276">
            <w:pPr>
              <w:spacing w:line="360" w:lineRule="auto"/>
              <w:jc w:val="center"/>
              <w:rPr>
                <w:rFonts w:ascii="GHEA Grapalat" w:hAnsi="GHEA Grapalat"/>
                <w:lang w:val="ru-RU"/>
              </w:rPr>
            </w:pPr>
          </w:p>
        </w:tc>
        <w:tc>
          <w:tcPr>
            <w:tcW w:w="4343" w:type="dxa"/>
          </w:tcPr>
          <w:p w14:paraId="290ACCD8" w14:textId="77777777" w:rsidR="00BB772B" w:rsidRPr="0093002B" w:rsidRDefault="00BB772B" w:rsidP="000A6276">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1E6138A9" w14:textId="77777777" w:rsidR="00BB772B" w:rsidRPr="0093002B" w:rsidRDefault="00BB772B" w:rsidP="000A6276">
            <w:pPr>
              <w:jc w:val="center"/>
              <w:rPr>
                <w:rFonts w:ascii="GHEA Grapalat" w:hAnsi="GHEA Grapalat"/>
                <w:lang w:val="ru-RU"/>
              </w:rPr>
            </w:pPr>
          </w:p>
          <w:p w14:paraId="12C77C18" w14:textId="77777777" w:rsidR="00BB772B" w:rsidRPr="0093002B" w:rsidRDefault="00BB772B" w:rsidP="000A6276">
            <w:pPr>
              <w:jc w:val="center"/>
              <w:rPr>
                <w:rFonts w:ascii="GHEA Grapalat" w:hAnsi="GHEA Grapalat"/>
                <w:lang w:val="ru-RU"/>
              </w:rPr>
            </w:pPr>
          </w:p>
          <w:p w14:paraId="09F07040" w14:textId="77777777" w:rsidR="00BB772B" w:rsidRPr="0093002B" w:rsidRDefault="00BB772B" w:rsidP="000A6276">
            <w:pPr>
              <w:jc w:val="center"/>
              <w:rPr>
                <w:rFonts w:ascii="GHEA Grapalat" w:hAnsi="GHEA Grapalat"/>
                <w:lang w:val="ru-RU"/>
              </w:rPr>
            </w:pPr>
            <w:r w:rsidRPr="0093002B">
              <w:rPr>
                <w:rFonts w:ascii="GHEA Grapalat" w:hAnsi="GHEA Grapalat"/>
                <w:lang w:val="ru-RU"/>
              </w:rPr>
              <w:t>---------------------------------</w:t>
            </w:r>
          </w:p>
          <w:p w14:paraId="680EFE52" w14:textId="77777777" w:rsidR="00BB772B" w:rsidRPr="0093002B" w:rsidRDefault="00BB772B" w:rsidP="000A6276">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223F7D09" w14:textId="77777777" w:rsidR="00BB772B" w:rsidRPr="0093002B" w:rsidRDefault="00BB772B" w:rsidP="000A6276">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0FF67AF8" w14:textId="77777777" w:rsidR="00BB772B" w:rsidRPr="0093002B" w:rsidRDefault="00BB772B" w:rsidP="00BB772B">
      <w:pPr>
        <w:rPr>
          <w:rFonts w:ascii="GHEA Grapalat" w:hAnsi="GHEA Grapalat"/>
          <w:sz w:val="20"/>
          <w:lang w:val="ru-RU"/>
        </w:rPr>
        <w:sectPr w:rsidR="00BB772B" w:rsidRPr="0093002B" w:rsidSect="00545BDE">
          <w:footnotePr>
            <w:pos w:val="beneathText"/>
          </w:footnotePr>
          <w:pgSz w:w="11906" w:h="16838" w:code="9"/>
          <w:pgMar w:top="533" w:right="707" w:bottom="720" w:left="663" w:header="561" w:footer="561" w:gutter="0"/>
          <w:cols w:space="720"/>
        </w:sectPr>
      </w:pPr>
    </w:p>
    <w:p w14:paraId="7DD83842" w14:textId="77777777" w:rsidR="00BB772B" w:rsidRPr="0093002B" w:rsidRDefault="00BB772B" w:rsidP="00BB772B">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6AF336B5" w14:textId="77777777" w:rsidR="00BB772B" w:rsidRPr="0093002B" w:rsidRDefault="00BB772B" w:rsidP="00BB772B">
      <w:pPr>
        <w:ind w:firstLine="567"/>
        <w:jc w:val="right"/>
        <w:rPr>
          <w:rFonts w:ascii="GHEA Grapalat" w:hAnsi="GHEA Grapalat" w:cs="Arial"/>
          <w:i/>
          <w:sz w:val="20"/>
          <w:szCs w:val="20"/>
          <w:lang w:val="pt-BR"/>
        </w:rPr>
      </w:pPr>
      <w:r w:rsidRPr="0093002B">
        <w:rPr>
          <w:rFonts w:ascii="GHEA Grapalat" w:hAnsi="GHEA Grapalat" w:cs="Sylfaen"/>
          <w:b/>
          <w:lang w:val="hy-AM"/>
        </w:rPr>
        <w:t>«</w:t>
      </w:r>
      <w:r w:rsidRPr="00093231">
        <w:rPr>
          <w:rFonts w:ascii="GHEA Grapalat" w:hAnsi="GHEA Grapalat" w:cs="Sylfaen"/>
          <w:b/>
          <w:bCs/>
          <w:sz w:val="20"/>
          <w:szCs w:val="28"/>
        </w:rPr>
        <w:t>ԱՄՄՄԴ</w:t>
      </w:r>
      <w:r w:rsidRPr="00DE1AA4">
        <w:rPr>
          <w:rFonts w:ascii="GHEA Grapalat" w:hAnsi="GHEA Grapalat" w:cs="Sylfaen"/>
          <w:b/>
          <w:bCs/>
          <w:sz w:val="20"/>
          <w:szCs w:val="28"/>
          <w:lang w:val="pt-BR"/>
        </w:rPr>
        <w:t xml:space="preserve">- </w:t>
      </w:r>
      <w:r w:rsidRPr="00093231">
        <w:rPr>
          <w:rFonts w:ascii="GHEA Grapalat" w:hAnsi="GHEA Grapalat" w:cs="Sylfaen"/>
          <w:b/>
          <w:bCs/>
          <w:sz w:val="20"/>
          <w:szCs w:val="28"/>
        </w:rPr>
        <w:t>ՀԲՄ</w:t>
      </w:r>
      <w:r>
        <w:rPr>
          <w:rFonts w:ascii="GHEA Grapalat" w:hAnsi="GHEA Grapalat" w:cs="Sylfaen"/>
          <w:b/>
          <w:bCs/>
          <w:szCs w:val="28"/>
        </w:rPr>
        <w:t>ԱՇ</w:t>
      </w:r>
      <w:r w:rsidRPr="00093231">
        <w:rPr>
          <w:rFonts w:ascii="GHEA Grapalat" w:hAnsi="GHEA Grapalat" w:cs="Sylfaen"/>
          <w:b/>
          <w:bCs/>
          <w:sz w:val="20"/>
          <w:szCs w:val="28"/>
        </w:rPr>
        <w:t>ՁԲ</w:t>
      </w:r>
      <w:r w:rsidRPr="00DE1AA4">
        <w:rPr>
          <w:rFonts w:ascii="GHEA Grapalat" w:hAnsi="GHEA Grapalat" w:cs="Sylfaen"/>
          <w:b/>
          <w:bCs/>
          <w:sz w:val="20"/>
          <w:szCs w:val="28"/>
          <w:lang w:val="pt-BR"/>
        </w:rPr>
        <w:t xml:space="preserve"> -2024/01</w:t>
      </w:r>
      <w:r w:rsidRPr="00DE1AA4">
        <w:rPr>
          <w:rFonts w:ascii="GHEA Grapalat" w:hAnsi="GHEA Grapalat" w:cs="Sylfaen"/>
          <w:sz w:val="20"/>
          <w:szCs w:val="28"/>
          <w:lang w:val="pt-BR"/>
        </w:rPr>
        <w:t xml:space="preserve"> </w:t>
      </w:r>
      <w:r w:rsidRPr="0093002B">
        <w:rPr>
          <w:rFonts w:ascii="GHEA Grapalat" w:hAnsi="GHEA Grapalat" w:cs="Sylfaen"/>
          <w:b/>
          <w:lang w:val="hy-AM"/>
        </w:rPr>
        <w:t>»</w:t>
      </w:r>
      <w:r w:rsidRPr="0093002B">
        <w:rPr>
          <w:rFonts w:ascii="GHEA Grapalat" w:hAnsi="GHEA Grapalat"/>
          <w:i/>
          <w:sz w:val="20"/>
          <w:szCs w:val="20"/>
          <w:lang w:val="pt-BR"/>
        </w:rPr>
        <w:t xml:space="preserve">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0F86ABFA" w14:textId="77777777" w:rsidR="00BB772B" w:rsidRPr="0093002B" w:rsidRDefault="00BB772B" w:rsidP="00BB772B">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3C8050CA" w14:textId="77777777" w:rsidR="00BB772B" w:rsidRPr="0093002B" w:rsidRDefault="00BB772B" w:rsidP="00BB772B">
      <w:pPr>
        <w:ind w:firstLine="567"/>
        <w:jc w:val="right"/>
        <w:rPr>
          <w:rFonts w:ascii="GHEA Grapalat" w:hAnsi="GHEA Grapalat" w:cs="Sylfaen"/>
          <w:i/>
          <w:sz w:val="22"/>
          <w:szCs w:val="22"/>
          <w:lang w:val="pt-BR"/>
        </w:rPr>
      </w:pPr>
    </w:p>
    <w:p w14:paraId="21A82D5A" w14:textId="77777777" w:rsidR="00BB772B" w:rsidRPr="0093002B" w:rsidRDefault="00BB772B" w:rsidP="00BB772B">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B772B" w:rsidRPr="00B834DD" w14:paraId="2AE56718" w14:textId="77777777" w:rsidTr="000A6276">
        <w:trPr>
          <w:tblCellSpacing w:w="7" w:type="dxa"/>
          <w:jc w:val="center"/>
        </w:trPr>
        <w:tc>
          <w:tcPr>
            <w:tcW w:w="0" w:type="auto"/>
            <w:vAlign w:val="center"/>
          </w:tcPr>
          <w:p w14:paraId="4BE0929D" w14:textId="77777777" w:rsidR="00BB772B" w:rsidRPr="0093002B" w:rsidRDefault="00000000" w:rsidP="000A6276">
            <w:pPr>
              <w:jc w:val="center"/>
              <w:rPr>
                <w:rFonts w:ascii="GHEA Grapalat" w:hAnsi="GHEA Grapalat"/>
                <w:iCs/>
                <w:sz w:val="21"/>
                <w:szCs w:val="21"/>
                <w:lang w:val="pt-BR"/>
              </w:rPr>
            </w:pPr>
            <w:r>
              <w:rPr>
                <w:noProof/>
              </w:rPr>
              <w:pict w14:anchorId="449C6A07">
                <v:rect id="Rectangle 100" o:spid="_x0000_s1029" style="position:absolute;left:0;text-align:left;margin-left:189pt;margin-top:13.2pt;width:9pt;height:8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BB772B" w:rsidRPr="0093002B">
              <w:rPr>
                <w:rFonts w:ascii="GHEA Grapalat" w:hAnsi="GHEA Grapalat"/>
                <w:iCs/>
                <w:sz w:val="21"/>
                <w:szCs w:val="21"/>
              </w:rPr>
              <w:t>Պայմանագրի</w:t>
            </w:r>
            <w:proofErr w:type="spellEnd"/>
            <w:r w:rsidR="00BB772B" w:rsidRPr="0093002B">
              <w:rPr>
                <w:rFonts w:ascii="GHEA Grapalat" w:hAnsi="GHEA Grapalat"/>
                <w:iCs/>
                <w:sz w:val="21"/>
                <w:szCs w:val="21"/>
                <w:lang w:val="pt-BR"/>
              </w:rPr>
              <w:t xml:space="preserve"> </w:t>
            </w:r>
            <w:proofErr w:type="spellStart"/>
            <w:r w:rsidR="00BB772B" w:rsidRPr="0093002B">
              <w:rPr>
                <w:rFonts w:ascii="GHEA Grapalat" w:hAnsi="GHEA Grapalat"/>
                <w:iCs/>
                <w:sz w:val="21"/>
                <w:szCs w:val="21"/>
              </w:rPr>
              <w:t>կողմ</w:t>
            </w:r>
            <w:proofErr w:type="spellEnd"/>
            <w:r w:rsidR="00BB772B" w:rsidRPr="0093002B">
              <w:rPr>
                <w:rFonts w:ascii="GHEA Grapalat" w:hAnsi="GHEA Grapalat"/>
                <w:iCs/>
                <w:sz w:val="21"/>
                <w:szCs w:val="21"/>
                <w:lang w:val="pt-BR"/>
              </w:rPr>
              <w:t xml:space="preserve"> </w:t>
            </w:r>
          </w:p>
          <w:p w14:paraId="01655E5E" w14:textId="77777777" w:rsidR="00BB772B" w:rsidRPr="0093002B" w:rsidRDefault="00BB772B" w:rsidP="000A6276">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8E1DAA5" w14:textId="77777777" w:rsidR="00BB772B" w:rsidRPr="0093002B" w:rsidRDefault="00BB772B" w:rsidP="000A6276">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7B8DC302" w14:textId="77777777" w:rsidR="00BB772B" w:rsidRPr="0093002B" w:rsidRDefault="00BB772B" w:rsidP="000A6276">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087F0B9E" w14:textId="77777777" w:rsidR="00BB772B" w:rsidRPr="0093002B" w:rsidRDefault="00BB772B" w:rsidP="000A6276">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0CED6D37" w14:textId="77777777" w:rsidR="00BB772B" w:rsidRPr="0093002B" w:rsidRDefault="00BB772B" w:rsidP="000A6276">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0B838F08" w14:textId="77777777" w:rsidR="00BB772B" w:rsidRPr="0093002B" w:rsidRDefault="00BB772B" w:rsidP="000A6276">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5112D449" w14:textId="77777777" w:rsidR="00BB772B" w:rsidRPr="0093002B" w:rsidRDefault="00BB772B" w:rsidP="000A6276">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5A66DF11" w14:textId="77777777" w:rsidR="00BB772B" w:rsidRPr="0093002B" w:rsidRDefault="00BB772B" w:rsidP="000A6276">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37887441" w14:textId="77777777" w:rsidR="00BB772B" w:rsidRPr="0093002B" w:rsidRDefault="00BB772B" w:rsidP="000A6276">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08E0BCBB" w14:textId="77777777" w:rsidR="00BB772B" w:rsidRPr="0093002B" w:rsidRDefault="00BB772B" w:rsidP="000A6276">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30B5009D" w14:textId="77777777" w:rsidR="00BB772B" w:rsidRPr="0093002B" w:rsidRDefault="00BB772B" w:rsidP="000A6276">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3DB0D850" w14:textId="77777777" w:rsidR="00BB772B" w:rsidRPr="0093002B" w:rsidRDefault="00BB772B" w:rsidP="00BB772B">
      <w:pPr>
        <w:ind w:firstLine="375"/>
        <w:rPr>
          <w:rFonts w:ascii="Arial" w:hAnsi="Arial" w:cs="Arial"/>
          <w:iCs/>
          <w:sz w:val="21"/>
          <w:szCs w:val="21"/>
          <w:lang w:val="pt-BR"/>
        </w:rPr>
      </w:pPr>
      <w:r w:rsidRPr="0093002B">
        <w:rPr>
          <w:rFonts w:ascii="Arial" w:hAnsi="Arial" w:cs="Arial"/>
          <w:iCs/>
          <w:sz w:val="21"/>
          <w:szCs w:val="21"/>
          <w:lang w:val="pt-BR"/>
        </w:rPr>
        <w:t>  </w:t>
      </w:r>
    </w:p>
    <w:p w14:paraId="446751AD" w14:textId="77777777" w:rsidR="00BB772B" w:rsidRPr="0093002B" w:rsidRDefault="00BB772B" w:rsidP="00BB772B">
      <w:pPr>
        <w:ind w:firstLine="375"/>
        <w:rPr>
          <w:rFonts w:ascii="GHEA Grapalat" w:hAnsi="GHEA Grapalat"/>
          <w:iCs/>
          <w:sz w:val="15"/>
          <w:szCs w:val="21"/>
          <w:lang w:val="pt-BR"/>
        </w:rPr>
      </w:pPr>
    </w:p>
    <w:p w14:paraId="4AB520CE" w14:textId="77777777" w:rsidR="00BB772B" w:rsidRPr="0093002B" w:rsidRDefault="00BB772B" w:rsidP="00BB772B">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21B85934" w14:textId="77777777" w:rsidR="00BB772B" w:rsidRPr="0093002B" w:rsidRDefault="00BB772B" w:rsidP="00BB772B">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3842D59D" w14:textId="77777777" w:rsidR="00BB772B" w:rsidRPr="0093002B" w:rsidRDefault="00BB772B" w:rsidP="00BB772B">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7709CAF0" w14:textId="77777777" w:rsidR="00BB772B" w:rsidRPr="0093002B" w:rsidRDefault="00BB772B" w:rsidP="00BB772B">
      <w:pPr>
        <w:pStyle w:val="a3"/>
        <w:spacing w:line="240" w:lineRule="auto"/>
        <w:ind w:firstLine="0"/>
        <w:jc w:val="center"/>
        <w:rPr>
          <w:b/>
          <w:bCs/>
          <w:iCs/>
          <w:lang w:val="es-ES"/>
        </w:rPr>
      </w:pPr>
    </w:p>
    <w:p w14:paraId="4DBB5066" w14:textId="77777777" w:rsidR="00BB772B" w:rsidRPr="0093002B" w:rsidRDefault="00BB772B" w:rsidP="00BB772B">
      <w:pPr>
        <w:pStyle w:val="a3"/>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6083299" w14:textId="77777777" w:rsidR="00BB772B" w:rsidRPr="0093002B" w:rsidRDefault="00BB772B" w:rsidP="00BB772B">
      <w:pPr>
        <w:pStyle w:val="a3"/>
        <w:spacing w:line="240" w:lineRule="auto"/>
        <w:ind w:firstLine="0"/>
        <w:rPr>
          <w:iCs/>
          <w:lang w:val="es-ES"/>
        </w:rPr>
      </w:pPr>
    </w:p>
    <w:p w14:paraId="2389CD62" w14:textId="77777777" w:rsidR="00BB772B" w:rsidRPr="0093002B" w:rsidRDefault="00BB772B" w:rsidP="00BB772B">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7898EC1C" w14:textId="77777777" w:rsidR="00BB772B" w:rsidRPr="0093002B" w:rsidRDefault="00BB772B" w:rsidP="00BB772B">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1DA6E144" w14:textId="77777777" w:rsidR="00BB772B" w:rsidRPr="0093002B" w:rsidRDefault="00BB772B" w:rsidP="00BB772B">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61CA12E" w14:textId="77777777" w:rsidR="00BB772B" w:rsidRPr="0093002B" w:rsidRDefault="00BB772B" w:rsidP="00BB772B">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r w:rsidRPr="0093002B">
        <w:rPr>
          <w:rFonts w:ascii="GHEA Grapalat" w:hAnsi="GHEA Grapalat"/>
          <w:sz w:val="21"/>
          <w:szCs w:val="21"/>
          <w:lang w:val="es-ES"/>
        </w:rPr>
        <w:t>կազմեցին սույն արձանագրությունը հետևյալի մասին.</w:t>
      </w:r>
    </w:p>
    <w:p w14:paraId="33603362" w14:textId="77777777" w:rsidR="00BB772B" w:rsidRPr="0093002B" w:rsidRDefault="00BB772B" w:rsidP="00BB772B">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r w:rsidRPr="0093002B">
        <w:rPr>
          <w:rFonts w:ascii="GHEA Grapalat" w:hAnsi="GHEA Grapalat"/>
          <w:iCs/>
          <w:snapToGrid w:val="0"/>
          <w:sz w:val="21"/>
          <w:szCs w:val="21"/>
          <w:lang w:val="es-ES"/>
        </w:rPr>
        <w:t>Պայմանագրի կողմը  կատարել</w:t>
      </w:r>
      <w:r w:rsidRPr="0093002B">
        <w:rPr>
          <w:rFonts w:ascii="GHEA Grapalat" w:hAnsi="GHEA Grapalat"/>
          <w:iCs/>
          <w:sz w:val="21"/>
          <w:szCs w:val="21"/>
          <w:lang w:val="es-ES"/>
        </w:rPr>
        <w:t xml:space="preserve"> է հետևյալ աշխատանքները</w:t>
      </w:r>
      <w:r w:rsidRPr="0093002B">
        <w:rPr>
          <w:rFonts w:ascii="GHEA Grapalat" w:hAnsi="GHEA Grapalat"/>
          <w:iCs/>
          <w:sz w:val="21"/>
          <w:szCs w:val="21"/>
        </w:rPr>
        <w:t>՝</w:t>
      </w:r>
    </w:p>
    <w:p w14:paraId="0CA00FFF" w14:textId="77777777" w:rsidR="00BB772B" w:rsidRPr="0093002B" w:rsidRDefault="00BB772B" w:rsidP="00BB772B">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B772B" w:rsidRPr="0093002B" w14:paraId="677EF4AA" w14:textId="77777777" w:rsidTr="000A6276">
        <w:trPr>
          <w:jc w:val="right"/>
        </w:trPr>
        <w:tc>
          <w:tcPr>
            <w:tcW w:w="357" w:type="dxa"/>
            <w:vMerge w:val="restart"/>
            <w:shd w:val="clear" w:color="auto" w:fill="auto"/>
            <w:vAlign w:val="center"/>
          </w:tcPr>
          <w:p w14:paraId="7392517F" w14:textId="77777777" w:rsidR="00BB772B" w:rsidRPr="0093002B" w:rsidRDefault="00BB772B" w:rsidP="000A6276">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shd w:val="clear" w:color="auto" w:fill="auto"/>
            <w:vAlign w:val="center"/>
          </w:tcPr>
          <w:p w14:paraId="4F4D6740" w14:textId="77777777" w:rsidR="00BB772B" w:rsidRPr="0093002B" w:rsidRDefault="00BB772B" w:rsidP="000A6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BB772B" w:rsidRPr="0093002B" w14:paraId="128C0494" w14:textId="77777777" w:rsidTr="000A6276">
        <w:trPr>
          <w:jc w:val="right"/>
        </w:trPr>
        <w:tc>
          <w:tcPr>
            <w:tcW w:w="357" w:type="dxa"/>
            <w:vMerge/>
            <w:shd w:val="clear" w:color="auto" w:fill="auto"/>
          </w:tcPr>
          <w:p w14:paraId="0C7D059D"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34D0212"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shd w:val="clear" w:color="auto" w:fill="auto"/>
            <w:vAlign w:val="center"/>
          </w:tcPr>
          <w:p w14:paraId="2C55428F"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shd w:val="clear" w:color="auto" w:fill="auto"/>
            <w:vAlign w:val="center"/>
          </w:tcPr>
          <w:p w14:paraId="5DE72F81"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shd w:val="clear" w:color="auto" w:fill="auto"/>
            <w:vAlign w:val="center"/>
          </w:tcPr>
          <w:p w14:paraId="0916539D"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shd w:val="clear" w:color="auto" w:fill="auto"/>
            <w:vAlign w:val="center"/>
          </w:tcPr>
          <w:p w14:paraId="38926928"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675" w:type="dxa"/>
            <w:vMerge w:val="restart"/>
            <w:shd w:val="clear" w:color="auto" w:fill="auto"/>
            <w:vAlign w:val="center"/>
          </w:tcPr>
          <w:p w14:paraId="63D8E312"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BB772B" w:rsidRPr="0093002B" w14:paraId="2B163098" w14:textId="77777777" w:rsidTr="000A6276">
        <w:trPr>
          <w:trHeight w:val="1105"/>
          <w:jc w:val="right"/>
        </w:trPr>
        <w:tc>
          <w:tcPr>
            <w:tcW w:w="357" w:type="dxa"/>
            <w:vMerge/>
            <w:tcBorders>
              <w:bottom w:val="single" w:sz="4" w:space="0" w:color="auto"/>
            </w:tcBorders>
            <w:shd w:val="clear" w:color="auto" w:fill="auto"/>
          </w:tcPr>
          <w:p w14:paraId="20986FD8"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3076F4A"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F4517BE"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8AC8DCB"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EC8804F"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CEF2F30"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EF23221" w14:textId="77777777" w:rsidR="00BB772B" w:rsidRPr="0093002B" w:rsidRDefault="00BB772B" w:rsidP="000A6276">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2C7A1932"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255AB8"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r>
      <w:tr w:rsidR="00BB772B" w:rsidRPr="0093002B" w14:paraId="784EED73" w14:textId="77777777" w:rsidTr="000A6276">
        <w:trPr>
          <w:jc w:val="right"/>
        </w:trPr>
        <w:tc>
          <w:tcPr>
            <w:tcW w:w="357" w:type="dxa"/>
            <w:shd w:val="clear" w:color="auto" w:fill="auto"/>
            <w:vAlign w:val="center"/>
          </w:tcPr>
          <w:p w14:paraId="0D52F257"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227B325"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8106D7C"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944D5C1"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C957A7"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7349C54"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85E0341"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9AFAC0E"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23686DF4" w14:textId="77777777" w:rsidR="00BB772B" w:rsidRPr="0093002B" w:rsidRDefault="00BB772B" w:rsidP="000A6276">
            <w:pPr>
              <w:pStyle w:val="af4"/>
              <w:spacing w:before="0" w:beforeAutospacing="0" w:after="0" w:afterAutospacing="0"/>
              <w:jc w:val="center"/>
              <w:rPr>
                <w:rFonts w:ascii="GHEA Grapalat" w:hAnsi="GHEA Grapalat"/>
                <w:sz w:val="18"/>
                <w:szCs w:val="18"/>
              </w:rPr>
            </w:pPr>
          </w:p>
        </w:tc>
      </w:tr>
      <w:tr w:rsidR="00BB772B" w:rsidRPr="0093002B" w14:paraId="2492C1F1" w14:textId="77777777" w:rsidTr="000A6276">
        <w:trPr>
          <w:jc w:val="right"/>
        </w:trPr>
        <w:tc>
          <w:tcPr>
            <w:tcW w:w="357" w:type="dxa"/>
            <w:shd w:val="clear" w:color="auto" w:fill="auto"/>
          </w:tcPr>
          <w:p w14:paraId="06F83D62" w14:textId="77777777" w:rsidR="00BB772B" w:rsidRPr="0093002B" w:rsidRDefault="00BB772B" w:rsidP="000A6276">
            <w:pPr>
              <w:pStyle w:val="af4"/>
              <w:spacing w:before="0" w:beforeAutospacing="0" w:after="0" w:afterAutospacing="0"/>
              <w:jc w:val="center"/>
              <w:rPr>
                <w:rFonts w:ascii="GHEA Grapalat" w:hAnsi="GHEA Grapalat"/>
              </w:rPr>
            </w:pPr>
          </w:p>
        </w:tc>
        <w:tc>
          <w:tcPr>
            <w:tcW w:w="1173" w:type="dxa"/>
            <w:shd w:val="clear" w:color="auto" w:fill="auto"/>
          </w:tcPr>
          <w:p w14:paraId="7C577B97" w14:textId="77777777" w:rsidR="00BB772B" w:rsidRPr="0093002B" w:rsidRDefault="00BB772B" w:rsidP="000A6276">
            <w:pPr>
              <w:pStyle w:val="af4"/>
              <w:spacing w:before="0" w:beforeAutospacing="0" w:after="0" w:afterAutospacing="0"/>
              <w:jc w:val="center"/>
              <w:rPr>
                <w:rFonts w:ascii="GHEA Grapalat" w:hAnsi="GHEA Grapalat"/>
              </w:rPr>
            </w:pPr>
          </w:p>
        </w:tc>
        <w:tc>
          <w:tcPr>
            <w:tcW w:w="1440" w:type="dxa"/>
            <w:shd w:val="clear" w:color="auto" w:fill="auto"/>
          </w:tcPr>
          <w:p w14:paraId="432D4964" w14:textId="77777777" w:rsidR="00BB772B" w:rsidRPr="0093002B" w:rsidRDefault="00BB772B" w:rsidP="000A6276">
            <w:pPr>
              <w:pStyle w:val="af4"/>
              <w:spacing w:before="0" w:beforeAutospacing="0" w:after="0" w:afterAutospacing="0"/>
              <w:jc w:val="center"/>
              <w:rPr>
                <w:rFonts w:ascii="GHEA Grapalat" w:hAnsi="GHEA Grapalat"/>
              </w:rPr>
            </w:pPr>
          </w:p>
        </w:tc>
        <w:tc>
          <w:tcPr>
            <w:tcW w:w="1800" w:type="dxa"/>
            <w:shd w:val="clear" w:color="auto" w:fill="auto"/>
          </w:tcPr>
          <w:p w14:paraId="3B654CC8" w14:textId="77777777" w:rsidR="00BB772B" w:rsidRPr="0093002B" w:rsidRDefault="00BB772B" w:rsidP="000A6276">
            <w:pPr>
              <w:pStyle w:val="af4"/>
              <w:spacing w:before="0" w:beforeAutospacing="0" w:after="0" w:afterAutospacing="0"/>
              <w:jc w:val="center"/>
              <w:rPr>
                <w:rFonts w:ascii="GHEA Grapalat" w:hAnsi="GHEA Grapalat"/>
              </w:rPr>
            </w:pPr>
          </w:p>
        </w:tc>
        <w:tc>
          <w:tcPr>
            <w:tcW w:w="1116" w:type="dxa"/>
            <w:shd w:val="clear" w:color="auto" w:fill="auto"/>
          </w:tcPr>
          <w:p w14:paraId="383F6B20" w14:textId="77777777" w:rsidR="00BB772B" w:rsidRPr="0093002B" w:rsidRDefault="00BB772B" w:rsidP="000A6276">
            <w:pPr>
              <w:pStyle w:val="af4"/>
              <w:spacing w:before="0" w:beforeAutospacing="0" w:after="0" w:afterAutospacing="0"/>
              <w:jc w:val="center"/>
              <w:rPr>
                <w:rFonts w:ascii="GHEA Grapalat" w:hAnsi="GHEA Grapalat"/>
              </w:rPr>
            </w:pPr>
          </w:p>
        </w:tc>
        <w:tc>
          <w:tcPr>
            <w:tcW w:w="1842" w:type="dxa"/>
            <w:shd w:val="clear" w:color="auto" w:fill="auto"/>
          </w:tcPr>
          <w:p w14:paraId="73FD75A0" w14:textId="77777777" w:rsidR="00BB772B" w:rsidRPr="0093002B" w:rsidRDefault="00BB772B" w:rsidP="000A6276">
            <w:pPr>
              <w:pStyle w:val="af4"/>
              <w:spacing w:before="0" w:beforeAutospacing="0" w:after="0" w:afterAutospacing="0"/>
              <w:jc w:val="center"/>
              <w:rPr>
                <w:rFonts w:ascii="GHEA Grapalat" w:hAnsi="GHEA Grapalat"/>
              </w:rPr>
            </w:pPr>
          </w:p>
        </w:tc>
        <w:tc>
          <w:tcPr>
            <w:tcW w:w="1134" w:type="dxa"/>
            <w:shd w:val="clear" w:color="auto" w:fill="auto"/>
          </w:tcPr>
          <w:p w14:paraId="5D967482" w14:textId="77777777" w:rsidR="00BB772B" w:rsidRPr="0093002B" w:rsidRDefault="00BB772B" w:rsidP="000A6276">
            <w:pPr>
              <w:pStyle w:val="af4"/>
              <w:spacing w:before="0" w:beforeAutospacing="0" w:after="0" w:afterAutospacing="0"/>
              <w:jc w:val="center"/>
              <w:rPr>
                <w:rFonts w:ascii="GHEA Grapalat" w:hAnsi="GHEA Grapalat"/>
              </w:rPr>
            </w:pPr>
          </w:p>
        </w:tc>
        <w:tc>
          <w:tcPr>
            <w:tcW w:w="1168" w:type="dxa"/>
            <w:shd w:val="clear" w:color="auto" w:fill="auto"/>
          </w:tcPr>
          <w:p w14:paraId="700082F4" w14:textId="77777777" w:rsidR="00BB772B" w:rsidRPr="0093002B" w:rsidRDefault="00BB772B" w:rsidP="000A6276">
            <w:pPr>
              <w:pStyle w:val="af4"/>
              <w:spacing w:before="0" w:beforeAutospacing="0" w:after="0" w:afterAutospacing="0"/>
              <w:jc w:val="center"/>
              <w:rPr>
                <w:rFonts w:ascii="GHEA Grapalat" w:hAnsi="GHEA Grapalat"/>
              </w:rPr>
            </w:pPr>
          </w:p>
        </w:tc>
        <w:tc>
          <w:tcPr>
            <w:tcW w:w="675" w:type="dxa"/>
            <w:shd w:val="clear" w:color="auto" w:fill="auto"/>
          </w:tcPr>
          <w:p w14:paraId="5EACC1C6" w14:textId="77777777" w:rsidR="00BB772B" w:rsidRPr="0093002B" w:rsidRDefault="00BB772B" w:rsidP="000A6276">
            <w:pPr>
              <w:pStyle w:val="af4"/>
              <w:spacing w:before="0" w:beforeAutospacing="0" w:after="0" w:afterAutospacing="0"/>
              <w:jc w:val="center"/>
              <w:rPr>
                <w:rFonts w:ascii="GHEA Grapalat" w:hAnsi="GHEA Grapalat"/>
              </w:rPr>
            </w:pPr>
          </w:p>
        </w:tc>
      </w:tr>
    </w:tbl>
    <w:p w14:paraId="2D26FB71" w14:textId="77777777" w:rsidR="00BB772B" w:rsidRPr="0093002B" w:rsidRDefault="00BB772B" w:rsidP="00BB772B">
      <w:pPr>
        <w:ind w:firstLine="375"/>
        <w:jc w:val="both"/>
        <w:rPr>
          <w:rFonts w:ascii="Arial" w:hAnsi="Arial" w:cs="Arial"/>
          <w:iCs/>
          <w:sz w:val="21"/>
          <w:szCs w:val="21"/>
          <w:lang w:val="es-ES"/>
        </w:rPr>
      </w:pPr>
      <w:r w:rsidRPr="0093002B">
        <w:rPr>
          <w:rFonts w:ascii="Arial" w:hAnsi="Arial" w:cs="Arial"/>
          <w:iCs/>
          <w:sz w:val="21"/>
          <w:szCs w:val="21"/>
          <w:lang w:val="es-ES"/>
        </w:rPr>
        <w:t> </w:t>
      </w:r>
    </w:p>
    <w:p w14:paraId="4B88DD11" w14:textId="77777777" w:rsidR="00BB772B" w:rsidRPr="0093002B" w:rsidRDefault="00BB772B" w:rsidP="00BB772B">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r w:rsidRPr="0093002B">
        <w:rPr>
          <w:rFonts w:ascii="GHEA Grapalat" w:hAnsi="GHEA Grapalat"/>
          <w:sz w:val="21"/>
          <w:szCs w:val="21"/>
          <w:lang w:val="es-ES"/>
        </w:rPr>
        <w:t>եզրակացությունը</w:t>
      </w:r>
      <w:r w:rsidRPr="0093002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5C95A5CC" w14:textId="77777777" w:rsidR="00BB772B" w:rsidRPr="0093002B" w:rsidRDefault="00BB772B" w:rsidP="00BB772B">
      <w:pPr>
        <w:ind w:firstLine="375"/>
        <w:jc w:val="both"/>
        <w:rPr>
          <w:rFonts w:ascii="GHEA Grapalat" w:hAnsi="GHEA Grapalat"/>
          <w:iCs/>
          <w:snapToGrid w:val="0"/>
          <w:sz w:val="21"/>
          <w:szCs w:val="21"/>
          <w:lang w:val="es-ES"/>
        </w:rPr>
      </w:pPr>
    </w:p>
    <w:p w14:paraId="74066E07" w14:textId="77777777" w:rsidR="00BB772B" w:rsidRPr="0093002B" w:rsidRDefault="00BB772B" w:rsidP="00BB772B">
      <w:pPr>
        <w:ind w:firstLine="375"/>
        <w:jc w:val="both"/>
        <w:rPr>
          <w:rFonts w:ascii="GHEA Grapalat" w:hAnsi="GHEA Grapalat"/>
          <w:iCs/>
          <w:snapToGrid w:val="0"/>
          <w:sz w:val="2"/>
          <w:szCs w:val="21"/>
          <w:lang w:val="es-ES"/>
        </w:rPr>
      </w:pPr>
    </w:p>
    <w:p w14:paraId="35B80A77" w14:textId="77777777" w:rsidR="00BB772B" w:rsidRPr="0093002B" w:rsidRDefault="00BB772B" w:rsidP="00BB772B">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772B" w:rsidRPr="0093002B" w14:paraId="0C989A26" w14:textId="77777777" w:rsidTr="000A6276">
        <w:trPr>
          <w:trHeight w:val="266"/>
          <w:tblCellSpacing w:w="7" w:type="dxa"/>
          <w:jc w:val="center"/>
        </w:trPr>
        <w:tc>
          <w:tcPr>
            <w:tcW w:w="0" w:type="auto"/>
            <w:vAlign w:val="center"/>
          </w:tcPr>
          <w:p w14:paraId="70763DE3" w14:textId="77777777" w:rsidR="00BB772B" w:rsidRPr="0093002B" w:rsidRDefault="00BB772B" w:rsidP="000A6276">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03311253" w14:textId="77777777" w:rsidR="00BB772B" w:rsidRPr="0093002B" w:rsidRDefault="00BB772B" w:rsidP="000A6276">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BB772B" w:rsidRPr="0093002B" w14:paraId="7D8937E4" w14:textId="77777777" w:rsidTr="000A6276">
        <w:trPr>
          <w:trHeight w:val="473"/>
          <w:tblCellSpacing w:w="7" w:type="dxa"/>
          <w:jc w:val="center"/>
        </w:trPr>
        <w:tc>
          <w:tcPr>
            <w:tcW w:w="0" w:type="auto"/>
            <w:vAlign w:val="center"/>
          </w:tcPr>
          <w:p w14:paraId="555E6CC9" w14:textId="77777777" w:rsidR="00BB772B" w:rsidRPr="0093002B" w:rsidRDefault="00BB772B" w:rsidP="000A6276">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228048B5" w14:textId="77777777" w:rsidR="00BB772B" w:rsidRPr="0093002B" w:rsidRDefault="00BB772B" w:rsidP="000A6276">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2E720F50" w14:textId="77777777" w:rsidR="00BB772B" w:rsidRPr="0093002B" w:rsidRDefault="00BB772B" w:rsidP="000A6276">
            <w:pPr>
              <w:jc w:val="center"/>
              <w:rPr>
                <w:rFonts w:ascii="GHEA Grapalat" w:hAnsi="GHEA Grapalat"/>
                <w:iCs/>
                <w:sz w:val="21"/>
                <w:szCs w:val="21"/>
              </w:rPr>
            </w:pPr>
            <w:r w:rsidRPr="0093002B">
              <w:rPr>
                <w:rFonts w:ascii="GHEA Grapalat" w:hAnsi="GHEA Grapalat"/>
                <w:iCs/>
                <w:sz w:val="21"/>
                <w:szCs w:val="21"/>
              </w:rPr>
              <w:t>___________________________</w:t>
            </w:r>
          </w:p>
          <w:p w14:paraId="68C23572" w14:textId="77777777" w:rsidR="00BB772B" w:rsidRPr="0093002B" w:rsidRDefault="00BB772B" w:rsidP="000A6276">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BB772B" w:rsidRPr="0093002B" w14:paraId="7ABA05A2" w14:textId="77777777" w:rsidTr="000A6276">
        <w:trPr>
          <w:trHeight w:val="503"/>
          <w:tblCellSpacing w:w="7" w:type="dxa"/>
          <w:jc w:val="center"/>
        </w:trPr>
        <w:tc>
          <w:tcPr>
            <w:tcW w:w="0" w:type="auto"/>
            <w:vAlign w:val="center"/>
          </w:tcPr>
          <w:p w14:paraId="14323219" w14:textId="77777777" w:rsidR="00BB772B" w:rsidRPr="0093002B" w:rsidRDefault="00BB772B" w:rsidP="000A6276">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64B89DC1" w14:textId="77777777" w:rsidR="00BB772B" w:rsidRPr="0093002B" w:rsidRDefault="00BB772B" w:rsidP="000A6276">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1988E98E" w14:textId="77777777" w:rsidR="00BB772B" w:rsidRPr="0093002B" w:rsidRDefault="00BB772B" w:rsidP="000A6276">
            <w:pPr>
              <w:jc w:val="center"/>
              <w:rPr>
                <w:rFonts w:ascii="GHEA Grapalat" w:hAnsi="GHEA Grapalat"/>
                <w:iCs/>
                <w:sz w:val="21"/>
                <w:szCs w:val="21"/>
              </w:rPr>
            </w:pPr>
            <w:r w:rsidRPr="0093002B">
              <w:rPr>
                <w:rFonts w:ascii="GHEA Grapalat" w:hAnsi="GHEA Grapalat"/>
                <w:iCs/>
                <w:sz w:val="21"/>
                <w:szCs w:val="21"/>
              </w:rPr>
              <w:t>___________________________</w:t>
            </w:r>
          </w:p>
          <w:p w14:paraId="3474AA67" w14:textId="77777777" w:rsidR="00BB772B" w:rsidRPr="0093002B" w:rsidRDefault="00BB772B" w:rsidP="000A6276">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BB772B" w:rsidRPr="0093002B" w14:paraId="7CA8648D" w14:textId="77777777" w:rsidTr="000A6276">
        <w:trPr>
          <w:trHeight w:val="281"/>
          <w:tblCellSpacing w:w="7" w:type="dxa"/>
          <w:jc w:val="center"/>
        </w:trPr>
        <w:tc>
          <w:tcPr>
            <w:tcW w:w="0" w:type="auto"/>
            <w:vAlign w:val="center"/>
          </w:tcPr>
          <w:p w14:paraId="4D771E59" w14:textId="77777777" w:rsidR="00BB772B" w:rsidRPr="0093002B" w:rsidRDefault="00BB772B" w:rsidP="000A6276">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DD417F8" w14:textId="77777777" w:rsidR="00BB772B" w:rsidRPr="0093002B" w:rsidRDefault="00BB772B" w:rsidP="000A6276">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63265EF2" w14:textId="77777777" w:rsidR="00BB772B" w:rsidRPr="0093002B" w:rsidRDefault="00BB772B" w:rsidP="00BB772B">
      <w:pPr>
        <w:ind w:left="-142" w:firstLine="142"/>
        <w:jc w:val="center"/>
        <w:rPr>
          <w:rFonts w:ascii="GHEA Grapalat" w:hAnsi="GHEA Grapalat" w:cs="Sylfaen"/>
          <w:b/>
        </w:rPr>
      </w:pPr>
    </w:p>
    <w:p w14:paraId="52154F24" w14:textId="77777777" w:rsidR="00BB772B" w:rsidRPr="0093002B" w:rsidRDefault="00BB772B" w:rsidP="00BB772B">
      <w:pPr>
        <w:ind w:left="-142" w:firstLine="142"/>
        <w:jc w:val="center"/>
        <w:rPr>
          <w:rFonts w:ascii="GHEA Grapalat" w:hAnsi="GHEA Grapalat" w:cs="Sylfaen"/>
          <w:b/>
        </w:rPr>
      </w:pPr>
    </w:p>
    <w:p w14:paraId="168A0121" w14:textId="77777777" w:rsidR="00BB772B" w:rsidRPr="0093002B" w:rsidRDefault="00BB772B" w:rsidP="00BB772B">
      <w:pPr>
        <w:ind w:left="-142" w:firstLine="142"/>
        <w:jc w:val="center"/>
        <w:rPr>
          <w:rFonts w:ascii="GHEA Grapalat" w:hAnsi="GHEA Grapalat" w:cs="Sylfaen"/>
          <w:b/>
        </w:rPr>
      </w:pPr>
    </w:p>
    <w:p w14:paraId="475A1BCA" w14:textId="77777777" w:rsidR="00BB772B" w:rsidRPr="0093002B" w:rsidRDefault="00BB772B" w:rsidP="00BB772B">
      <w:pPr>
        <w:ind w:firstLine="567"/>
        <w:jc w:val="right"/>
        <w:rPr>
          <w:rFonts w:ascii="GHEA Grapalat" w:hAnsi="GHEA Grapalat" w:cs="Sylfaen"/>
          <w:i/>
          <w:sz w:val="22"/>
          <w:szCs w:val="22"/>
          <w:lang w:val="pt-BR"/>
        </w:rPr>
      </w:pPr>
    </w:p>
    <w:p w14:paraId="66E8F530" w14:textId="77777777" w:rsidR="00BB772B" w:rsidRDefault="00BB772B" w:rsidP="00BB772B">
      <w:pPr>
        <w:ind w:firstLine="567"/>
        <w:jc w:val="right"/>
        <w:rPr>
          <w:rFonts w:ascii="GHEA Grapalat" w:hAnsi="GHEA Grapalat" w:cs="Sylfaen"/>
          <w:i/>
          <w:sz w:val="20"/>
          <w:szCs w:val="20"/>
          <w:lang w:val="pt-BR"/>
        </w:rPr>
      </w:pPr>
    </w:p>
    <w:p w14:paraId="1213265B" w14:textId="77777777" w:rsidR="00BB772B" w:rsidRPr="0093002B" w:rsidRDefault="00BB772B" w:rsidP="00BB772B">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03B32477" w14:textId="77777777" w:rsidR="00BB772B" w:rsidRPr="0093002B" w:rsidRDefault="00BB772B" w:rsidP="00BB772B">
      <w:pPr>
        <w:ind w:firstLine="567"/>
        <w:jc w:val="right"/>
        <w:rPr>
          <w:rFonts w:ascii="GHEA Grapalat" w:hAnsi="GHEA Grapalat" w:cs="Arial"/>
          <w:i/>
          <w:sz w:val="20"/>
          <w:szCs w:val="20"/>
          <w:lang w:val="pt-BR"/>
        </w:rPr>
      </w:pPr>
      <w:r w:rsidRPr="0093002B">
        <w:rPr>
          <w:rFonts w:ascii="GHEA Grapalat" w:hAnsi="GHEA Grapalat" w:cs="Sylfaen"/>
          <w:b/>
          <w:lang w:val="hy-AM"/>
        </w:rPr>
        <w:t>«</w:t>
      </w:r>
      <w:r w:rsidRPr="00093231">
        <w:rPr>
          <w:rFonts w:ascii="GHEA Grapalat" w:hAnsi="GHEA Grapalat" w:cs="Sylfaen"/>
          <w:b/>
          <w:bCs/>
          <w:sz w:val="20"/>
          <w:szCs w:val="28"/>
        </w:rPr>
        <w:t>ԱՄՄՄԴ</w:t>
      </w:r>
      <w:r w:rsidRPr="00DE1AA4">
        <w:rPr>
          <w:rFonts w:ascii="GHEA Grapalat" w:hAnsi="GHEA Grapalat" w:cs="Sylfaen"/>
          <w:b/>
          <w:bCs/>
          <w:sz w:val="20"/>
          <w:szCs w:val="28"/>
          <w:lang w:val="pt-BR"/>
        </w:rPr>
        <w:t xml:space="preserve">- </w:t>
      </w:r>
      <w:r w:rsidRPr="00093231">
        <w:rPr>
          <w:rFonts w:ascii="GHEA Grapalat" w:hAnsi="GHEA Grapalat" w:cs="Sylfaen"/>
          <w:b/>
          <w:bCs/>
          <w:sz w:val="20"/>
          <w:szCs w:val="28"/>
        </w:rPr>
        <w:t>ՀԲՄ</w:t>
      </w:r>
      <w:r>
        <w:rPr>
          <w:rFonts w:ascii="GHEA Grapalat" w:hAnsi="GHEA Grapalat" w:cs="Sylfaen"/>
          <w:b/>
          <w:bCs/>
          <w:szCs w:val="28"/>
        </w:rPr>
        <w:t>ԱՇ</w:t>
      </w:r>
      <w:r w:rsidRPr="00093231">
        <w:rPr>
          <w:rFonts w:ascii="GHEA Grapalat" w:hAnsi="GHEA Grapalat" w:cs="Sylfaen"/>
          <w:b/>
          <w:bCs/>
          <w:sz w:val="20"/>
          <w:szCs w:val="28"/>
        </w:rPr>
        <w:t>ՁԲ</w:t>
      </w:r>
      <w:r w:rsidRPr="00DE1AA4">
        <w:rPr>
          <w:rFonts w:ascii="GHEA Grapalat" w:hAnsi="GHEA Grapalat" w:cs="Sylfaen"/>
          <w:b/>
          <w:bCs/>
          <w:sz w:val="20"/>
          <w:szCs w:val="28"/>
          <w:lang w:val="pt-BR"/>
        </w:rPr>
        <w:t xml:space="preserve"> -2024/01</w:t>
      </w:r>
      <w:r w:rsidRPr="00DE1AA4">
        <w:rPr>
          <w:rFonts w:ascii="GHEA Grapalat" w:hAnsi="GHEA Grapalat" w:cs="Sylfaen"/>
          <w:sz w:val="20"/>
          <w:szCs w:val="28"/>
          <w:lang w:val="pt-BR"/>
        </w:rPr>
        <w:t xml:space="preserve"> </w:t>
      </w:r>
      <w:r w:rsidRPr="0093002B">
        <w:rPr>
          <w:rFonts w:ascii="GHEA Grapalat" w:hAnsi="GHEA Grapalat" w:cs="Sylfaen"/>
          <w:b/>
          <w:lang w:val="hy-AM"/>
        </w:rPr>
        <w:t>»</w:t>
      </w:r>
      <w:r w:rsidRPr="0093002B">
        <w:rPr>
          <w:rFonts w:ascii="GHEA Grapalat" w:hAnsi="GHEA Grapalat"/>
          <w:i/>
          <w:sz w:val="20"/>
          <w:szCs w:val="20"/>
          <w:lang w:val="pt-BR"/>
        </w:rPr>
        <w:t xml:space="preserve">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0A8A8D93" w14:textId="77777777" w:rsidR="00BB772B" w:rsidRPr="0093002B" w:rsidRDefault="00BB772B" w:rsidP="00BB772B">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065F78E" w14:textId="77777777" w:rsidR="00BB772B" w:rsidRPr="0093002B" w:rsidRDefault="00BB772B" w:rsidP="00BB772B">
      <w:pPr>
        <w:tabs>
          <w:tab w:val="left" w:pos="360"/>
          <w:tab w:val="left" w:pos="540"/>
        </w:tabs>
        <w:jc w:val="center"/>
        <w:rPr>
          <w:rFonts w:ascii="Sylfaen" w:hAnsi="Sylfaen" w:cs="Sylfaen"/>
          <w:b/>
          <w:bCs/>
          <w:sz w:val="20"/>
          <w:szCs w:val="20"/>
          <w:lang w:val="pt-BR"/>
        </w:rPr>
      </w:pPr>
    </w:p>
    <w:p w14:paraId="62D6AA12" w14:textId="77777777" w:rsidR="00BB772B" w:rsidRPr="0093002B" w:rsidRDefault="00BB772B" w:rsidP="00BB772B">
      <w:pPr>
        <w:tabs>
          <w:tab w:val="left" w:pos="360"/>
          <w:tab w:val="left" w:pos="540"/>
        </w:tabs>
        <w:jc w:val="center"/>
        <w:rPr>
          <w:rFonts w:ascii="Sylfaen" w:hAnsi="Sylfaen" w:cs="Sylfaen"/>
          <w:b/>
          <w:bCs/>
          <w:lang w:val="pt-BR"/>
        </w:rPr>
      </w:pPr>
    </w:p>
    <w:p w14:paraId="60476A2D" w14:textId="77777777" w:rsidR="00BB772B" w:rsidRPr="0093002B" w:rsidRDefault="00BB772B" w:rsidP="00BB772B">
      <w:pPr>
        <w:tabs>
          <w:tab w:val="left" w:pos="360"/>
          <w:tab w:val="left" w:pos="540"/>
        </w:tabs>
        <w:rPr>
          <w:rFonts w:ascii="GHEA Grapalat" w:hAnsi="GHEA Grapalat" w:cs="Sylfaen"/>
          <w:sz w:val="22"/>
          <w:szCs w:val="22"/>
          <w:lang w:val="pt-BR"/>
        </w:rPr>
      </w:pPr>
    </w:p>
    <w:p w14:paraId="2EC12F51" w14:textId="77777777" w:rsidR="00BB772B" w:rsidRPr="0093002B" w:rsidRDefault="00BB772B" w:rsidP="00BB772B">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444110A4" w14:textId="77777777" w:rsidR="00BB772B" w:rsidRPr="0093002B" w:rsidRDefault="00BB772B" w:rsidP="00BB772B">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0F2831BB" w14:textId="77777777" w:rsidR="00BB772B" w:rsidRPr="0093002B" w:rsidRDefault="00BB772B" w:rsidP="00BB772B">
      <w:pPr>
        <w:tabs>
          <w:tab w:val="left" w:pos="360"/>
          <w:tab w:val="left" w:pos="540"/>
        </w:tabs>
        <w:rPr>
          <w:rFonts w:ascii="GHEA Grapalat" w:hAnsi="GHEA Grapalat" w:cs="Sylfaen"/>
          <w:sz w:val="22"/>
          <w:szCs w:val="22"/>
          <w:lang w:val="pt-BR"/>
        </w:rPr>
      </w:pPr>
    </w:p>
    <w:p w14:paraId="140897B9" w14:textId="77777777" w:rsidR="00BB772B" w:rsidRPr="0093002B" w:rsidRDefault="00BB772B" w:rsidP="00BB772B">
      <w:pPr>
        <w:tabs>
          <w:tab w:val="left" w:pos="360"/>
          <w:tab w:val="left" w:pos="540"/>
        </w:tabs>
        <w:rPr>
          <w:rFonts w:ascii="GHEA Grapalat" w:hAnsi="GHEA Grapalat" w:cs="Sylfaen"/>
          <w:sz w:val="22"/>
          <w:szCs w:val="22"/>
          <w:lang w:val="pt-BR"/>
        </w:rPr>
      </w:pPr>
    </w:p>
    <w:p w14:paraId="28B13DF2" w14:textId="77777777" w:rsidR="00BB772B" w:rsidRPr="0093002B" w:rsidRDefault="00BB772B" w:rsidP="00BB772B">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2A2270F" w14:textId="77777777" w:rsidR="00BB772B" w:rsidRPr="0093002B" w:rsidRDefault="00BB772B" w:rsidP="00BB772B">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11C1427E" w14:textId="77777777" w:rsidR="00BB772B" w:rsidRPr="0093002B" w:rsidRDefault="00BB772B" w:rsidP="00BB772B">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3E209FA9" w14:textId="77777777" w:rsidR="00BB772B" w:rsidRPr="0093002B" w:rsidRDefault="00BB772B" w:rsidP="00BB772B">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499DF9A" w14:textId="77777777" w:rsidR="00BB772B" w:rsidRPr="0093002B" w:rsidRDefault="00BB772B" w:rsidP="00BB772B">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1E23DC2E" w14:textId="77777777" w:rsidR="00BB772B" w:rsidRPr="0093002B" w:rsidRDefault="00BB772B" w:rsidP="00BB772B">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772B" w:rsidRPr="0093002B" w14:paraId="26243FC3" w14:textId="77777777" w:rsidTr="000A6276">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0C2A441" w14:textId="77777777" w:rsidR="00BB772B" w:rsidRPr="0093002B" w:rsidRDefault="00BB772B" w:rsidP="000A6276">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BB772B" w:rsidRPr="0093002B" w14:paraId="5E1B7166" w14:textId="77777777" w:rsidTr="000A627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7AECFC4" w14:textId="77777777" w:rsidR="00BB772B" w:rsidRPr="0093002B" w:rsidRDefault="00BB772B" w:rsidP="000A6276">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8656752" w14:textId="77777777" w:rsidR="00BB772B" w:rsidRPr="0093002B" w:rsidRDefault="00BB772B" w:rsidP="000A6276">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399BD2" w14:textId="77777777" w:rsidR="00BB772B" w:rsidRPr="0093002B" w:rsidRDefault="00BB772B" w:rsidP="000A6276">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BB772B" w:rsidRPr="0093002B" w14:paraId="611F3B96" w14:textId="77777777" w:rsidTr="000A6276">
        <w:trPr>
          <w:trHeight w:val="273"/>
        </w:trPr>
        <w:tc>
          <w:tcPr>
            <w:tcW w:w="3852" w:type="dxa"/>
            <w:tcBorders>
              <w:top w:val="single" w:sz="4" w:space="0" w:color="000000"/>
              <w:left w:val="single" w:sz="4" w:space="0" w:color="000000"/>
              <w:bottom w:val="single" w:sz="4" w:space="0" w:color="000000"/>
              <w:right w:val="single" w:sz="4" w:space="0" w:color="000000"/>
            </w:tcBorders>
          </w:tcPr>
          <w:p w14:paraId="5DDA330A" w14:textId="77777777" w:rsidR="00BB772B" w:rsidRPr="0093002B" w:rsidRDefault="00BB772B" w:rsidP="000A6276">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6E4F06F" w14:textId="77777777" w:rsidR="00BB772B" w:rsidRPr="0093002B" w:rsidRDefault="00BB772B" w:rsidP="000A6276">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7E89815" w14:textId="77777777" w:rsidR="00BB772B" w:rsidRPr="0093002B" w:rsidRDefault="00BB772B" w:rsidP="000A6276">
            <w:pPr>
              <w:rPr>
                <w:rFonts w:ascii="GHEA Grapalat" w:hAnsi="GHEA Grapalat" w:cs="Sylfaen"/>
                <w:sz w:val="18"/>
                <w:szCs w:val="18"/>
                <w:lang w:val="ru-RU" w:eastAsia="ru-RU"/>
              </w:rPr>
            </w:pPr>
          </w:p>
        </w:tc>
      </w:tr>
      <w:tr w:rsidR="00BB772B" w:rsidRPr="0093002B" w14:paraId="51B024F6" w14:textId="77777777" w:rsidTr="000A6276">
        <w:trPr>
          <w:trHeight w:val="273"/>
        </w:trPr>
        <w:tc>
          <w:tcPr>
            <w:tcW w:w="3852" w:type="dxa"/>
            <w:tcBorders>
              <w:top w:val="single" w:sz="4" w:space="0" w:color="000000"/>
              <w:left w:val="single" w:sz="4" w:space="0" w:color="000000"/>
              <w:bottom w:val="single" w:sz="4" w:space="0" w:color="000000"/>
              <w:right w:val="single" w:sz="4" w:space="0" w:color="000000"/>
            </w:tcBorders>
          </w:tcPr>
          <w:p w14:paraId="063DE128" w14:textId="77777777" w:rsidR="00BB772B" w:rsidRPr="0093002B" w:rsidRDefault="00BB772B" w:rsidP="000A6276">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EF37215" w14:textId="77777777" w:rsidR="00BB772B" w:rsidRPr="0093002B" w:rsidRDefault="00BB772B" w:rsidP="000A6276">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C6C4C19" w14:textId="77777777" w:rsidR="00BB772B" w:rsidRPr="0093002B" w:rsidRDefault="00BB772B" w:rsidP="000A6276">
            <w:pPr>
              <w:rPr>
                <w:rFonts w:ascii="GHEA Grapalat" w:hAnsi="GHEA Grapalat" w:cs="Sylfaen"/>
                <w:sz w:val="18"/>
                <w:szCs w:val="18"/>
                <w:lang w:val="ru-RU" w:eastAsia="ru-RU"/>
              </w:rPr>
            </w:pPr>
          </w:p>
        </w:tc>
      </w:tr>
    </w:tbl>
    <w:p w14:paraId="6D86CEF3" w14:textId="77777777" w:rsidR="00BB772B" w:rsidRPr="0093002B" w:rsidRDefault="00BB772B" w:rsidP="00BB772B">
      <w:pPr>
        <w:tabs>
          <w:tab w:val="left" w:pos="360"/>
          <w:tab w:val="left" w:pos="540"/>
        </w:tabs>
        <w:jc w:val="both"/>
        <w:rPr>
          <w:rFonts w:ascii="GHEA Grapalat" w:hAnsi="GHEA Grapalat" w:cs="Sylfaen"/>
          <w:lang w:eastAsia="ru-RU"/>
        </w:rPr>
      </w:pPr>
    </w:p>
    <w:p w14:paraId="67BE3B75" w14:textId="77777777" w:rsidR="00BB772B" w:rsidRPr="0093002B" w:rsidRDefault="00BB772B" w:rsidP="00BB772B">
      <w:pPr>
        <w:tabs>
          <w:tab w:val="left" w:pos="360"/>
          <w:tab w:val="left" w:pos="540"/>
        </w:tabs>
        <w:jc w:val="both"/>
        <w:rPr>
          <w:rFonts w:ascii="GHEA Grapalat" w:hAnsi="GHEA Grapalat" w:cs="Sylfaen"/>
        </w:rPr>
      </w:pPr>
    </w:p>
    <w:p w14:paraId="07FBE906" w14:textId="77777777" w:rsidR="00BB772B" w:rsidRPr="0093002B" w:rsidRDefault="00BB772B" w:rsidP="00BB772B">
      <w:pPr>
        <w:tabs>
          <w:tab w:val="left" w:pos="360"/>
          <w:tab w:val="left" w:pos="540"/>
        </w:tabs>
        <w:jc w:val="both"/>
        <w:rPr>
          <w:rFonts w:ascii="GHEA Grapalat" w:hAnsi="GHEA Grapalat" w:cs="Sylfaen"/>
          <w:lang w:val="hy-AM"/>
        </w:rPr>
      </w:pPr>
    </w:p>
    <w:p w14:paraId="662745C6" w14:textId="77777777" w:rsidR="00BB772B" w:rsidRPr="0093002B" w:rsidRDefault="00BB772B" w:rsidP="00BB772B">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BAC986C" w14:textId="77777777" w:rsidR="00BB772B" w:rsidRPr="0093002B" w:rsidRDefault="00BB772B" w:rsidP="00BB772B">
      <w:pPr>
        <w:tabs>
          <w:tab w:val="left" w:pos="360"/>
          <w:tab w:val="left" w:pos="540"/>
        </w:tabs>
        <w:rPr>
          <w:rFonts w:ascii="GHEA Grapalat" w:hAnsi="GHEA Grapalat" w:cs="Sylfaen"/>
          <w:sz w:val="22"/>
          <w:szCs w:val="22"/>
          <w:lang w:val="hy-AM"/>
        </w:rPr>
      </w:pPr>
    </w:p>
    <w:p w14:paraId="77601264" w14:textId="77777777" w:rsidR="00BB772B" w:rsidRPr="0093002B" w:rsidRDefault="00BB772B" w:rsidP="00BB772B">
      <w:pPr>
        <w:jc w:val="center"/>
        <w:rPr>
          <w:rFonts w:ascii="GHEA Grapalat" w:hAnsi="GHEA Grapalat" w:cs="Sylfaen"/>
          <w:sz w:val="22"/>
          <w:szCs w:val="22"/>
          <w:lang w:val="hy-AM"/>
        </w:rPr>
      </w:pPr>
    </w:p>
    <w:p w14:paraId="3BAE7825" w14:textId="77777777" w:rsidR="00BB772B" w:rsidRPr="0093002B" w:rsidRDefault="00BB772B" w:rsidP="00BB772B">
      <w:pPr>
        <w:jc w:val="center"/>
        <w:rPr>
          <w:rFonts w:ascii="GHEA Grapalat" w:hAnsi="GHEA Grapalat" w:cs="Sylfaen"/>
          <w:sz w:val="14"/>
          <w:szCs w:val="14"/>
          <w:lang w:val="hy-AM"/>
        </w:rPr>
      </w:pPr>
    </w:p>
    <w:p w14:paraId="2F43F9FC" w14:textId="77777777" w:rsidR="00BB772B" w:rsidRPr="0093002B" w:rsidRDefault="00BB772B" w:rsidP="00BB772B">
      <w:pPr>
        <w:jc w:val="center"/>
        <w:rPr>
          <w:rFonts w:ascii="GHEA Grapalat" w:hAnsi="GHEA Grapalat" w:cs="Sylfaen"/>
          <w:sz w:val="22"/>
          <w:szCs w:val="22"/>
          <w:lang w:val="hy-AM"/>
        </w:rPr>
      </w:pPr>
    </w:p>
    <w:p w14:paraId="5DDA0A84" w14:textId="77777777" w:rsidR="00BB772B" w:rsidRPr="0093002B" w:rsidRDefault="00BB772B" w:rsidP="00BB772B">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10D25F38" w14:textId="77777777" w:rsidR="00BB772B" w:rsidRPr="0093002B" w:rsidRDefault="00BB772B" w:rsidP="00BB772B">
      <w:pPr>
        <w:jc w:val="center"/>
        <w:rPr>
          <w:rFonts w:ascii="GHEA Grapalat" w:hAnsi="GHEA Grapalat" w:cs="Sylfaen"/>
          <w:sz w:val="22"/>
          <w:szCs w:val="22"/>
          <w:lang w:val="hy-AM"/>
        </w:rPr>
      </w:pPr>
    </w:p>
    <w:p w14:paraId="719BA515" w14:textId="77777777" w:rsidR="00BB772B" w:rsidRPr="0093002B" w:rsidRDefault="00BB772B" w:rsidP="00BB772B">
      <w:pPr>
        <w:tabs>
          <w:tab w:val="left" w:pos="360"/>
          <w:tab w:val="left" w:pos="540"/>
        </w:tabs>
        <w:rPr>
          <w:rFonts w:ascii="GHEA Grapalat" w:hAnsi="GHEA Grapalat" w:cs="Sylfaen"/>
          <w:sz w:val="22"/>
          <w:szCs w:val="22"/>
          <w:lang w:val="hy-AM"/>
        </w:rPr>
      </w:pPr>
    </w:p>
    <w:p w14:paraId="7B190A3D" w14:textId="77777777" w:rsidR="00BB772B" w:rsidRPr="0093002B" w:rsidRDefault="00BB772B" w:rsidP="00BB772B">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BB772B" w:rsidRPr="0093002B" w14:paraId="6944BD74" w14:textId="77777777" w:rsidTr="000A6276">
        <w:tc>
          <w:tcPr>
            <w:tcW w:w="4785" w:type="dxa"/>
          </w:tcPr>
          <w:p w14:paraId="0AAAD0DB" w14:textId="77777777" w:rsidR="00BB772B" w:rsidRPr="0093002B" w:rsidRDefault="00BB772B" w:rsidP="000A6276">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61B1D6D" w14:textId="77777777" w:rsidR="00BB772B" w:rsidRPr="0093002B" w:rsidRDefault="00BB772B" w:rsidP="000A6276">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D2509B3" w14:textId="77777777" w:rsidR="00BB772B" w:rsidRPr="0093002B" w:rsidRDefault="00BB772B" w:rsidP="00BB772B">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60F1C37C" w14:textId="77777777" w:rsidR="00BB772B" w:rsidRPr="0093002B" w:rsidRDefault="00BB772B" w:rsidP="00BB772B">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772B" w:rsidRPr="0093002B" w14:paraId="7E982070" w14:textId="77777777" w:rsidTr="000A6276">
        <w:trPr>
          <w:tblCellSpacing w:w="7" w:type="dxa"/>
          <w:jc w:val="center"/>
        </w:trPr>
        <w:tc>
          <w:tcPr>
            <w:tcW w:w="0" w:type="auto"/>
            <w:vAlign w:val="center"/>
          </w:tcPr>
          <w:p w14:paraId="35E55360" w14:textId="77777777" w:rsidR="00BB772B" w:rsidRPr="0093002B" w:rsidRDefault="00BB772B" w:rsidP="000A6276">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39BC4FDC" w14:textId="77777777" w:rsidR="00BB772B" w:rsidRPr="0093002B" w:rsidRDefault="00BB772B" w:rsidP="000A6276">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0850776D" w14:textId="77777777" w:rsidR="00BB772B" w:rsidRPr="0093002B" w:rsidRDefault="00BB772B" w:rsidP="000A6276">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2025589" w14:textId="77777777" w:rsidR="00BB772B" w:rsidRPr="0093002B" w:rsidRDefault="00BB772B" w:rsidP="000A6276">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BB772B" w:rsidRPr="0093002B" w14:paraId="53BB623C" w14:textId="77777777" w:rsidTr="000A6276">
        <w:trPr>
          <w:tblCellSpacing w:w="7" w:type="dxa"/>
          <w:jc w:val="center"/>
        </w:trPr>
        <w:tc>
          <w:tcPr>
            <w:tcW w:w="0" w:type="auto"/>
            <w:vAlign w:val="center"/>
          </w:tcPr>
          <w:p w14:paraId="2D216751" w14:textId="77777777" w:rsidR="00BB772B" w:rsidRPr="0093002B" w:rsidRDefault="00BB772B" w:rsidP="000A6276">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7585675D" w14:textId="77777777" w:rsidR="00BB772B" w:rsidRPr="0093002B" w:rsidRDefault="00BB772B" w:rsidP="000A6276">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19DB4BEE" w14:textId="77777777" w:rsidR="00BB772B" w:rsidRPr="0093002B" w:rsidRDefault="00BB772B" w:rsidP="000A6276">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0CFCA7BB" w14:textId="77777777" w:rsidR="00BB772B" w:rsidRPr="0093002B" w:rsidRDefault="00BB772B" w:rsidP="000A6276">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6B48591" w14:textId="77777777" w:rsidR="00BB772B" w:rsidRDefault="00BB772B" w:rsidP="00BB772B">
      <w:pPr>
        <w:tabs>
          <w:tab w:val="left" w:pos="360"/>
          <w:tab w:val="left" w:pos="540"/>
        </w:tabs>
        <w:jc w:val="center"/>
        <w:rPr>
          <w:rFonts w:ascii="Sylfaen" w:hAnsi="Sylfaen" w:cs="Sylfaen"/>
          <w:b/>
          <w:bCs/>
        </w:rPr>
      </w:pPr>
    </w:p>
    <w:p w14:paraId="6674E97C" w14:textId="77777777" w:rsidR="00BB772B" w:rsidRDefault="00BB772B" w:rsidP="00BB772B">
      <w:pPr>
        <w:tabs>
          <w:tab w:val="left" w:pos="360"/>
          <w:tab w:val="left" w:pos="540"/>
        </w:tabs>
        <w:jc w:val="center"/>
        <w:rPr>
          <w:rFonts w:ascii="Sylfaen" w:hAnsi="Sylfaen" w:cs="Sylfaen"/>
          <w:b/>
          <w:bCs/>
        </w:rPr>
      </w:pPr>
    </w:p>
    <w:p w14:paraId="2E2E23C6" w14:textId="77777777" w:rsidR="00BB772B" w:rsidRDefault="00BB772B" w:rsidP="00BB772B">
      <w:pPr>
        <w:tabs>
          <w:tab w:val="left" w:pos="360"/>
          <w:tab w:val="left" w:pos="540"/>
        </w:tabs>
        <w:jc w:val="center"/>
        <w:rPr>
          <w:rFonts w:ascii="Sylfaen" w:hAnsi="Sylfaen" w:cs="Sylfaen"/>
          <w:b/>
          <w:bCs/>
        </w:rPr>
      </w:pPr>
    </w:p>
    <w:p w14:paraId="3B1F21B8" w14:textId="77777777" w:rsidR="00BB772B" w:rsidRDefault="00BB772B" w:rsidP="00BB772B">
      <w:pPr>
        <w:tabs>
          <w:tab w:val="left" w:pos="360"/>
          <w:tab w:val="left" w:pos="540"/>
        </w:tabs>
        <w:jc w:val="center"/>
        <w:rPr>
          <w:rFonts w:ascii="Sylfaen" w:hAnsi="Sylfaen" w:cs="Sylfaen"/>
          <w:b/>
          <w:bCs/>
        </w:rPr>
      </w:pPr>
    </w:p>
    <w:p w14:paraId="345D71ED" w14:textId="77777777" w:rsidR="00BB772B" w:rsidRDefault="00BB772B" w:rsidP="00BB772B">
      <w:pPr>
        <w:tabs>
          <w:tab w:val="left" w:pos="360"/>
          <w:tab w:val="left" w:pos="540"/>
        </w:tabs>
        <w:jc w:val="center"/>
        <w:rPr>
          <w:rFonts w:ascii="Sylfaen" w:hAnsi="Sylfaen" w:cs="Sylfaen"/>
          <w:b/>
          <w:bCs/>
        </w:rPr>
      </w:pPr>
    </w:p>
    <w:p w14:paraId="7FE86204" w14:textId="77777777" w:rsidR="00BB772B" w:rsidRDefault="00BB772B" w:rsidP="00BB772B">
      <w:pPr>
        <w:tabs>
          <w:tab w:val="left" w:pos="360"/>
          <w:tab w:val="left" w:pos="540"/>
        </w:tabs>
        <w:jc w:val="center"/>
        <w:rPr>
          <w:rFonts w:ascii="Sylfaen" w:hAnsi="Sylfaen" w:cs="Sylfaen"/>
          <w:b/>
          <w:bCs/>
        </w:rPr>
      </w:pPr>
    </w:p>
    <w:p w14:paraId="11053A41" w14:textId="77777777" w:rsidR="00BB772B" w:rsidRDefault="00BB772B" w:rsidP="00BB772B">
      <w:pPr>
        <w:tabs>
          <w:tab w:val="left" w:pos="360"/>
          <w:tab w:val="left" w:pos="540"/>
        </w:tabs>
        <w:jc w:val="center"/>
        <w:rPr>
          <w:rFonts w:ascii="Sylfaen" w:hAnsi="Sylfaen" w:cs="Sylfaen"/>
          <w:b/>
          <w:bCs/>
        </w:rPr>
      </w:pPr>
    </w:p>
    <w:p w14:paraId="10987A67" w14:textId="77777777" w:rsidR="00BB772B" w:rsidRPr="00BB772B" w:rsidRDefault="00BB772B" w:rsidP="00BB772B">
      <w:pPr>
        <w:rPr>
          <w:rFonts w:ascii="GHEA Grapalat" w:hAnsi="GHEA Grapalat"/>
          <w:sz w:val="20"/>
          <w:lang w:val="ru-RU"/>
        </w:rPr>
      </w:pPr>
    </w:p>
    <w:sectPr w:rsidR="00BB772B" w:rsidRPr="00BB772B" w:rsidSect="00BB772B">
      <w:footnotePr>
        <w:pos w:val="beneathText"/>
      </w:footnotePr>
      <w:pgSz w:w="11906" w:h="16838" w:code="9"/>
      <w:pgMar w:top="533" w:right="0" w:bottom="720" w:left="28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D371E" w14:textId="77777777" w:rsidR="00566F58" w:rsidRDefault="00566F58">
      <w:r>
        <w:separator/>
      </w:r>
    </w:p>
  </w:endnote>
  <w:endnote w:type="continuationSeparator" w:id="0">
    <w:p w14:paraId="0F9677FE" w14:textId="77777777" w:rsidR="00566F58" w:rsidRDefault="00566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7FBE3" w14:textId="77777777" w:rsidR="00566F58" w:rsidRDefault="00566F58">
      <w:r>
        <w:separator/>
      </w:r>
    </w:p>
  </w:footnote>
  <w:footnote w:type="continuationSeparator" w:id="0">
    <w:p w14:paraId="7224B551" w14:textId="77777777" w:rsidR="00566F58" w:rsidRDefault="00566F58">
      <w:r>
        <w:continuationSeparator/>
      </w:r>
    </w:p>
  </w:footnote>
  <w:footnote w:id="1">
    <w:p w14:paraId="7640C55D" w14:textId="77777777" w:rsidR="00A77E24" w:rsidRPr="00700690" w:rsidRDefault="00A77E24" w:rsidP="00A77E24">
      <w:pPr>
        <w:pStyle w:val="af2"/>
        <w:jc w:val="both"/>
        <w:rPr>
          <w:rFonts w:ascii="GHEA Grapalat" w:hAnsi="GHEA Grapalat"/>
          <w:b/>
          <w:bCs/>
          <w:i/>
          <w:sz w:val="16"/>
          <w:szCs w:val="16"/>
          <w:lang w:val="af-ZA"/>
        </w:rPr>
      </w:pPr>
      <w:r>
        <w:rPr>
          <w:rStyle w:val="af6"/>
        </w:rPr>
        <w:footnoteRef/>
      </w:r>
      <w:r>
        <w:t xml:space="preserve"> </w:t>
      </w:r>
      <w:r w:rsidRPr="00700690">
        <w:rPr>
          <w:rFonts w:ascii="GHEA Grapalat" w:hAnsi="GHEA Grapalat"/>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որտեղ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footnote>
  <w:footnote w:id="2">
    <w:p w14:paraId="2DE08449" w14:textId="77777777" w:rsidR="00A77E24" w:rsidRDefault="00A77E24">
      <w:pPr>
        <w:pStyle w:val="af2"/>
        <w:rPr>
          <w:rFonts w:ascii="GHEA Grapalat" w:hAnsi="GHEA Grapalat"/>
          <w:i/>
          <w:sz w:val="16"/>
          <w:szCs w:val="16"/>
          <w:lang w:val="af-ZA"/>
        </w:rPr>
      </w:pPr>
      <w:r>
        <w:rPr>
          <w:rStyle w:val="af6"/>
        </w:rPr>
        <w:footnoteRef/>
      </w:r>
      <w:r w:rsidRPr="00795F70">
        <w:rPr>
          <w:lang w:val="hy-AM"/>
        </w:rP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p w14:paraId="260ED869" w14:textId="344A9BBD" w:rsidR="00473BD0" w:rsidRPr="00473BD0" w:rsidRDefault="00473BD0">
      <w:pPr>
        <w:pStyle w:val="af2"/>
        <w:rPr>
          <w:rFonts w:asciiTheme="minorHAnsi" w:hAnsiTheme="minorHAnsi"/>
          <w:lang w:val="af-ZA"/>
        </w:rPr>
      </w:pPr>
      <w:r w:rsidRPr="00473BD0">
        <w:rPr>
          <w:rFonts w:asciiTheme="minorHAnsi" w:hAnsiTheme="minorHAnsi"/>
          <w:i/>
          <w:iCs/>
          <w:lang w:val="af-ZA"/>
        </w:rPr>
        <w:t xml:space="preserve">** </w:t>
      </w:r>
      <w:proofErr w:type="spellStart"/>
      <w:r w:rsidRPr="00473BD0">
        <w:rPr>
          <w:rFonts w:asciiTheme="minorHAnsi" w:hAnsiTheme="minorHAnsi"/>
          <w:i/>
          <w:iCs/>
        </w:rPr>
        <w:t>Եթե</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պայմանագիրը</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կնքվում</w:t>
      </w:r>
      <w:proofErr w:type="spellEnd"/>
      <w:r w:rsidRPr="00473BD0">
        <w:rPr>
          <w:rFonts w:asciiTheme="minorHAnsi" w:hAnsiTheme="minorHAnsi"/>
          <w:i/>
          <w:iCs/>
          <w:lang w:val="af-ZA"/>
        </w:rPr>
        <w:t xml:space="preserve"> </w:t>
      </w:r>
      <w:r w:rsidRPr="00473BD0">
        <w:rPr>
          <w:rFonts w:asciiTheme="minorHAnsi" w:hAnsiTheme="minorHAnsi"/>
          <w:i/>
          <w:iCs/>
        </w:rPr>
        <w:t>է</w:t>
      </w:r>
      <w:r w:rsidRPr="00473BD0">
        <w:rPr>
          <w:rFonts w:asciiTheme="minorHAnsi" w:hAnsiTheme="minorHAnsi"/>
          <w:i/>
          <w:iCs/>
          <w:lang w:val="af-ZA"/>
        </w:rPr>
        <w:t xml:space="preserve"> "</w:t>
      </w:r>
      <w:proofErr w:type="spellStart"/>
      <w:r w:rsidRPr="00473BD0">
        <w:rPr>
          <w:rFonts w:asciiTheme="minorHAnsi" w:hAnsiTheme="minorHAnsi"/>
          <w:i/>
          <w:iCs/>
        </w:rPr>
        <w:t>Գնումների</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մասին</w:t>
      </w:r>
      <w:proofErr w:type="spellEnd"/>
      <w:r w:rsidRPr="00473BD0">
        <w:rPr>
          <w:rFonts w:asciiTheme="minorHAnsi" w:hAnsiTheme="minorHAnsi"/>
          <w:i/>
          <w:iCs/>
          <w:lang w:val="af-ZA"/>
        </w:rPr>
        <w:t xml:space="preserve">" </w:t>
      </w:r>
      <w:r w:rsidRPr="00473BD0">
        <w:rPr>
          <w:rFonts w:asciiTheme="minorHAnsi" w:hAnsiTheme="minorHAnsi"/>
          <w:i/>
          <w:iCs/>
        </w:rPr>
        <w:t>ՀՀ</w:t>
      </w:r>
      <w:r w:rsidRPr="00473BD0">
        <w:rPr>
          <w:rFonts w:asciiTheme="minorHAnsi" w:hAnsiTheme="minorHAnsi"/>
          <w:i/>
          <w:iCs/>
          <w:lang w:val="af-ZA"/>
        </w:rPr>
        <w:t xml:space="preserve"> </w:t>
      </w:r>
      <w:proofErr w:type="spellStart"/>
      <w:r w:rsidRPr="00473BD0">
        <w:rPr>
          <w:rFonts w:asciiTheme="minorHAnsi" w:hAnsiTheme="minorHAnsi"/>
          <w:i/>
          <w:iCs/>
        </w:rPr>
        <w:t>օրենքի</w:t>
      </w:r>
      <w:proofErr w:type="spellEnd"/>
      <w:r w:rsidRPr="00473BD0">
        <w:rPr>
          <w:rFonts w:asciiTheme="minorHAnsi" w:hAnsiTheme="minorHAnsi"/>
          <w:i/>
          <w:iCs/>
          <w:lang w:val="af-ZA"/>
        </w:rPr>
        <w:t xml:space="preserve"> 15-</w:t>
      </w:r>
      <w:proofErr w:type="spellStart"/>
      <w:r w:rsidRPr="00473BD0">
        <w:rPr>
          <w:rFonts w:asciiTheme="minorHAnsi" w:hAnsiTheme="minorHAnsi"/>
          <w:i/>
          <w:iCs/>
        </w:rPr>
        <w:t>րդ</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հոդվածի</w:t>
      </w:r>
      <w:proofErr w:type="spellEnd"/>
      <w:r w:rsidRPr="00473BD0">
        <w:rPr>
          <w:rFonts w:asciiTheme="minorHAnsi" w:hAnsiTheme="minorHAnsi"/>
          <w:i/>
          <w:iCs/>
          <w:lang w:val="af-ZA"/>
        </w:rPr>
        <w:t xml:space="preserve"> 6-</w:t>
      </w:r>
      <w:proofErr w:type="spellStart"/>
      <w:r w:rsidRPr="00473BD0">
        <w:rPr>
          <w:rFonts w:asciiTheme="minorHAnsi" w:hAnsiTheme="minorHAnsi"/>
          <w:i/>
          <w:iCs/>
        </w:rPr>
        <w:t>րդ</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մասի</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հիման</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վրա</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ապա</w:t>
      </w:r>
      <w:proofErr w:type="spellEnd"/>
      <w:r w:rsidRPr="00473BD0">
        <w:rPr>
          <w:rFonts w:asciiTheme="minorHAnsi" w:hAnsiTheme="minorHAnsi"/>
          <w:i/>
          <w:iCs/>
          <w:lang w:val="af-ZA"/>
        </w:rPr>
        <w:t xml:space="preserve"> &lt;&lt;</w:t>
      </w:r>
      <w:proofErr w:type="spellStart"/>
      <w:r w:rsidRPr="00473BD0">
        <w:rPr>
          <w:rFonts w:asciiTheme="minorHAnsi" w:hAnsiTheme="minorHAnsi"/>
          <w:i/>
          <w:iCs/>
        </w:rPr>
        <w:t>Սկիզբը</w:t>
      </w:r>
      <w:proofErr w:type="spellEnd"/>
      <w:r w:rsidRPr="00473BD0">
        <w:rPr>
          <w:rFonts w:asciiTheme="minorHAnsi" w:hAnsiTheme="minorHAnsi"/>
          <w:i/>
          <w:iCs/>
          <w:lang w:val="af-ZA"/>
        </w:rPr>
        <w:t xml:space="preserve">&gt;&gt; </w:t>
      </w:r>
      <w:proofErr w:type="spellStart"/>
      <w:r w:rsidRPr="00473BD0">
        <w:rPr>
          <w:rFonts w:asciiTheme="minorHAnsi" w:hAnsiTheme="minorHAnsi"/>
          <w:i/>
          <w:iCs/>
        </w:rPr>
        <w:t>սյունակում</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ժամկետի</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սկիզբը</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նշվում</w:t>
      </w:r>
      <w:proofErr w:type="spellEnd"/>
      <w:r w:rsidRPr="00473BD0">
        <w:rPr>
          <w:rFonts w:asciiTheme="minorHAnsi" w:hAnsiTheme="minorHAnsi"/>
          <w:i/>
          <w:iCs/>
          <w:lang w:val="af-ZA"/>
        </w:rPr>
        <w:t xml:space="preserve"> </w:t>
      </w:r>
      <w:r w:rsidRPr="00473BD0">
        <w:rPr>
          <w:rFonts w:asciiTheme="minorHAnsi" w:hAnsiTheme="minorHAnsi"/>
          <w:i/>
          <w:iCs/>
        </w:rPr>
        <w:t>է</w:t>
      </w:r>
      <w:r w:rsidRPr="00473BD0">
        <w:rPr>
          <w:rFonts w:asciiTheme="minorHAnsi" w:hAnsiTheme="minorHAnsi"/>
          <w:i/>
          <w:iCs/>
          <w:lang w:val="af-ZA"/>
        </w:rPr>
        <w:t xml:space="preserve"> </w:t>
      </w:r>
      <w:proofErr w:type="spellStart"/>
      <w:r w:rsidRPr="00473BD0">
        <w:rPr>
          <w:rFonts w:asciiTheme="minorHAnsi" w:hAnsiTheme="minorHAnsi"/>
          <w:i/>
          <w:iCs/>
        </w:rPr>
        <w:t>ֆինանսական</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միջոցներ</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նախատեսվելու</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դեպքում</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կողմերի</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միջև</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կնքվող</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համաձայնագրի</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ուժի</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մեջ</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մտնելու</w:t>
      </w:r>
      <w:proofErr w:type="spellEnd"/>
      <w:r w:rsidRPr="00473BD0">
        <w:rPr>
          <w:rFonts w:asciiTheme="minorHAnsi" w:hAnsiTheme="minorHAnsi"/>
          <w:i/>
          <w:iCs/>
          <w:lang w:val="af-ZA"/>
        </w:rPr>
        <w:t xml:space="preserve"> </w:t>
      </w:r>
      <w:proofErr w:type="spellStart"/>
      <w:r w:rsidRPr="00473BD0">
        <w:rPr>
          <w:rFonts w:asciiTheme="minorHAnsi" w:hAnsiTheme="minorHAnsi"/>
          <w:i/>
          <w:iCs/>
        </w:rPr>
        <w:t>օրը</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իսկ</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Ավարտը</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սյունակում</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կատարման</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ժամկետը</w:t>
      </w:r>
      <w:proofErr w:type="spellEnd"/>
      <w:r w:rsidRPr="00473BD0">
        <w:rPr>
          <w:rFonts w:asciiTheme="minorHAnsi" w:hAnsiTheme="minorHAnsi"/>
          <w:i/>
          <w:iCs/>
          <w:lang w:val="af-ZA"/>
        </w:rPr>
        <w:t xml:space="preserve"> </w:t>
      </w:r>
      <w:proofErr w:type="spellStart"/>
      <w:r w:rsidRPr="00473BD0">
        <w:rPr>
          <w:rFonts w:asciiTheme="minorHAnsi" w:hAnsiTheme="minorHAnsi"/>
          <w:i/>
          <w:iCs/>
        </w:rPr>
        <w:t>սահմանվում</w:t>
      </w:r>
      <w:proofErr w:type="spellEnd"/>
      <w:r w:rsidRPr="00473BD0">
        <w:rPr>
          <w:rFonts w:asciiTheme="minorHAnsi" w:hAnsiTheme="minorHAnsi"/>
          <w:i/>
          <w:iCs/>
          <w:lang w:val="af-ZA"/>
        </w:rPr>
        <w:t xml:space="preserve"> </w:t>
      </w:r>
      <w:r w:rsidRPr="00473BD0">
        <w:rPr>
          <w:rFonts w:asciiTheme="minorHAnsi" w:hAnsiTheme="minorHAnsi"/>
          <w:i/>
          <w:iCs/>
        </w:rPr>
        <w:t>է</w:t>
      </w:r>
      <w:r w:rsidRPr="00473BD0">
        <w:rPr>
          <w:rFonts w:asciiTheme="minorHAnsi" w:hAnsiTheme="minorHAnsi"/>
          <w:i/>
          <w:iCs/>
          <w:lang w:val="af-ZA"/>
        </w:rPr>
        <w:t xml:space="preserve"> </w:t>
      </w:r>
      <w:proofErr w:type="spellStart"/>
      <w:r w:rsidRPr="00473BD0">
        <w:rPr>
          <w:rFonts w:asciiTheme="minorHAnsi" w:hAnsiTheme="minorHAnsi"/>
          <w:i/>
          <w:iCs/>
        </w:rPr>
        <w:t>օրացուցային</w:t>
      </w:r>
      <w:proofErr w:type="spellEnd"/>
      <w:r w:rsidRPr="00473BD0">
        <w:rPr>
          <w:rFonts w:asciiTheme="minorHAnsi" w:hAnsiTheme="minorHAnsi"/>
          <w:i/>
          <w:iCs/>
          <w:lang w:val="af-ZA"/>
        </w:rPr>
        <w:t xml:space="preserve"> </w:t>
      </w:r>
      <w:proofErr w:type="spellStart"/>
      <w:r w:rsidRPr="00473BD0">
        <w:rPr>
          <w:rFonts w:asciiTheme="minorHAnsi" w:hAnsiTheme="minorHAnsi"/>
          <w:i/>
          <w:iCs/>
        </w:rPr>
        <w:t>օրերով</w:t>
      </w:r>
      <w:proofErr w:type="spellEnd"/>
      <w:r w:rsidRPr="00473BD0">
        <w:rPr>
          <w:rFonts w:asciiTheme="minorHAnsi" w:hAnsiTheme="minorHAnsi"/>
          <w:i/>
          <w:iCs/>
          <w:lang w:val="af-ZA"/>
        </w:rPr>
        <w:t>:</w:t>
      </w:r>
    </w:p>
  </w:footnote>
  <w:footnote w:id="3">
    <w:p w14:paraId="193FB5F8" w14:textId="77777777" w:rsidR="00A77E24" w:rsidRPr="00015CC3" w:rsidRDefault="00A77E24" w:rsidP="006C1D25">
      <w:pPr>
        <w:pStyle w:val="af2"/>
        <w:jc w:val="both"/>
        <w:rPr>
          <w:rFonts w:ascii="GHEA Grapalat" w:hAnsi="GHEA Grapalat" w:cs="Sylfaen"/>
          <w:i/>
          <w:sz w:val="16"/>
          <w:szCs w:val="16"/>
          <w:lang w:val="af-ZA"/>
        </w:rPr>
      </w:pPr>
      <w:r w:rsidRPr="005D7B02">
        <w:rPr>
          <w:rStyle w:val="af6"/>
        </w:rPr>
        <w:footnoteRef/>
      </w:r>
      <w:r w:rsidRPr="00795F70">
        <w:rPr>
          <w:lang w:val="hy-AM"/>
        </w:rPr>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3C34AF94" w14:textId="77777777" w:rsidR="00A77E24" w:rsidRPr="00265A5A" w:rsidRDefault="00A77E24"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վրա</w:t>
      </w:r>
      <w:proofErr w:type="spellEnd"/>
    </w:p>
    <w:p w14:paraId="4C409B5A" w14:textId="77777777" w:rsidR="00A77E24" w:rsidRPr="00265A5A" w:rsidRDefault="00A77E24"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դրամը</w:t>
      </w:r>
      <w:proofErr w:type="spellEnd"/>
      <w:r w:rsidRPr="00265A5A">
        <w:rPr>
          <w:rFonts w:ascii="GHEA Grapalat" w:hAnsi="GHEA Grapalat" w:cs="Sylfaen"/>
          <w:i/>
          <w:sz w:val="16"/>
          <w:szCs w:val="16"/>
          <w:lang w:val="af-ZA"/>
        </w:rPr>
        <w:t>.</w:t>
      </w:r>
    </w:p>
    <w:p w14:paraId="6594BCAF" w14:textId="77777777" w:rsidR="00A77E24" w:rsidRPr="00265A5A" w:rsidRDefault="00A77E24"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ձևով</w:t>
      </w:r>
      <w:proofErr w:type="spellEnd"/>
      <w:r w:rsidRPr="00265A5A">
        <w:rPr>
          <w:rFonts w:ascii="GHEA Grapalat" w:hAnsi="GHEA Grapalat" w:cs="Sylfaen"/>
          <w:i/>
          <w:sz w:val="16"/>
          <w:szCs w:val="16"/>
          <w:lang w:val="af-ZA"/>
        </w:rPr>
        <w:t>:</w:t>
      </w:r>
    </w:p>
    <w:p w14:paraId="1617827C" w14:textId="77777777" w:rsidR="00A77E24" w:rsidRPr="00FF0D1D" w:rsidRDefault="00A77E24" w:rsidP="006C1D25">
      <w:pPr>
        <w:pStyle w:val="af2"/>
        <w:jc w:val="both"/>
        <w:rPr>
          <w:lang w:val="af-ZA"/>
        </w:rPr>
      </w:pPr>
      <w:proofErr w:type="spellStart"/>
      <w:r w:rsidRPr="005D7B02">
        <w:rPr>
          <w:rFonts w:ascii="GHEA Grapalat" w:hAnsi="GHEA Grapalat" w:cs="Sylfaen"/>
          <w:i/>
          <w:sz w:val="16"/>
          <w:szCs w:val="16"/>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rPr>
        <w:t>հ</w:t>
      </w:r>
      <w:r w:rsidRPr="005D7B02">
        <w:rPr>
          <w:rFonts w:ascii="GHEA Grapalat" w:hAnsi="GHEA Grapalat" w:cs="Sylfaen"/>
          <w:i/>
          <w:sz w:val="16"/>
          <w:szCs w:val="16"/>
        </w:rPr>
        <w:t>ղումները</w:t>
      </w:r>
      <w:proofErr w:type="spellEnd"/>
      <w:r w:rsidRPr="00FF0D1D">
        <w:rPr>
          <w:rFonts w:ascii="GHEA Grapalat" w:hAnsi="GHEA Grapalat" w:cs="Sylfaen"/>
          <w:i/>
          <w:sz w:val="16"/>
          <w:szCs w:val="16"/>
          <w:lang w:val="af-ZA"/>
        </w:rPr>
        <w:t>:</w:t>
      </w:r>
    </w:p>
  </w:footnote>
  <w:footnote w:id="4">
    <w:p w14:paraId="1EF57AA8" w14:textId="77777777" w:rsidR="00A77E24" w:rsidRPr="00265A5A" w:rsidRDefault="00A77E24"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4A6F4DEE" w14:textId="77777777" w:rsidR="00A77E24" w:rsidRPr="005D7B02" w:rsidRDefault="00A77E24"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B0D8791" w14:textId="77777777" w:rsidR="00A77E24" w:rsidRPr="005D7B02" w:rsidRDefault="00A77E24"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411692ED" w14:textId="77777777" w:rsidR="00A77E24" w:rsidRPr="005D7B02" w:rsidRDefault="00A77E24"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1A0F725B" w14:textId="77777777" w:rsidR="00A77E24" w:rsidRPr="00916EDA" w:rsidRDefault="00A77E24">
      <w:pPr>
        <w:pStyle w:val="af2"/>
        <w:rPr>
          <w:rFonts w:asciiTheme="minorHAnsi" w:hAnsiTheme="minorHAnsi"/>
        </w:rPr>
      </w:pPr>
    </w:p>
  </w:footnote>
  <w:footnote w:id="5">
    <w:p w14:paraId="5DA2C1E2" w14:textId="77777777" w:rsidR="00A77E24" w:rsidRPr="005D7B02" w:rsidRDefault="00A77E24" w:rsidP="00916EDA">
      <w:pPr>
        <w:pStyle w:val="af2"/>
        <w:jc w:val="both"/>
        <w:rPr>
          <w:rFonts w:ascii="GHEA Grapalat" w:hAnsi="GHEA Grapalat" w:cs="Sylfaen"/>
          <w:i/>
          <w:sz w:val="16"/>
          <w:szCs w:val="16"/>
        </w:rPr>
      </w:pPr>
      <w:r>
        <w:rPr>
          <w:rStyle w:val="af6"/>
        </w:rPr>
        <w:footnoteRef/>
      </w:r>
      <w:r>
        <w:t xml:space="preserve"> </w:t>
      </w:r>
      <w:proofErr w:type="spellStart"/>
      <w:r w:rsidRPr="005D7B02">
        <w:rPr>
          <w:rFonts w:ascii="GHEA Grapalat" w:hAnsi="GHEA Grapalat" w:cs="Sylfaen"/>
          <w:i/>
          <w:sz w:val="16"/>
          <w:szCs w:val="16"/>
        </w:rPr>
        <w:t>Գնումը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մրցույթով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գնանշման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հարցման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ձևով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կազմակերպելու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սույն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նախադասությունը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հրավերից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եթե</w:t>
      </w:r>
      <w:proofErr w:type="spellEnd"/>
      <w:r w:rsidRPr="005D7B02">
        <w:rPr>
          <w:rFonts w:ascii="GHEA Grapalat" w:hAnsi="GHEA Grapalat" w:cs="Sylfaen"/>
          <w:i/>
          <w:sz w:val="16"/>
          <w:szCs w:val="16"/>
        </w:rPr>
        <w:t>`</w:t>
      </w:r>
    </w:p>
    <w:p w14:paraId="47F4D71D" w14:textId="77777777" w:rsidR="00A77E24" w:rsidRPr="005D7B02" w:rsidRDefault="00A77E24" w:rsidP="00916EDA">
      <w:pPr>
        <w:pStyle w:val="af2"/>
        <w:jc w:val="both"/>
        <w:rPr>
          <w:rFonts w:ascii="GHEA Grapalat" w:hAnsi="GHEA Grapalat" w:cs="Sylfaen"/>
          <w:i/>
          <w:sz w:val="16"/>
          <w:szCs w:val="16"/>
        </w:rPr>
      </w:pPr>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ընթացակարգը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կազմակերպվում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Օրենքի</w:t>
      </w:r>
      <w:proofErr w:type="spellEnd"/>
      <w:r w:rsidRPr="005D7B02">
        <w:rPr>
          <w:rFonts w:ascii="GHEA Grapalat" w:hAnsi="GHEA Grapalat" w:cs="Sylfaen"/>
          <w:i/>
          <w:sz w:val="16"/>
          <w:szCs w:val="16"/>
        </w:rPr>
        <w:t xml:space="preserve"> 15-րդ </w:t>
      </w:r>
      <w:proofErr w:type="spellStart"/>
      <w:r w:rsidRPr="005D7B02">
        <w:rPr>
          <w:rFonts w:ascii="GHEA Grapalat" w:hAnsi="GHEA Grapalat" w:cs="Sylfaen"/>
          <w:i/>
          <w:sz w:val="16"/>
          <w:szCs w:val="16"/>
        </w:rPr>
        <w:t>հոդվածի</w:t>
      </w:r>
      <w:proofErr w:type="spellEnd"/>
      <w:r w:rsidRPr="005D7B02">
        <w:rPr>
          <w:rFonts w:ascii="GHEA Grapalat" w:hAnsi="GHEA Grapalat" w:cs="Sylfaen"/>
          <w:i/>
          <w:sz w:val="16"/>
          <w:szCs w:val="16"/>
        </w:rPr>
        <w:t xml:space="preserve"> 6-րդ </w:t>
      </w:r>
      <w:proofErr w:type="spellStart"/>
      <w:r w:rsidRPr="005D7B02">
        <w:rPr>
          <w:rFonts w:ascii="GHEA Grapalat" w:hAnsi="GHEA Grapalat" w:cs="Sylfaen"/>
          <w:i/>
          <w:sz w:val="16"/>
          <w:szCs w:val="16"/>
        </w:rPr>
        <w:t>մասի</w:t>
      </w:r>
      <w:proofErr w:type="spellEnd"/>
      <w:r w:rsidRPr="005D7B02">
        <w:rPr>
          <w:rFonts w:ascii="GHEA Grapalat" w:hAnsi="GHEA Grapalat" w:cs="Sylfaen"/>
          <w:i/>
          <w:sz w:val="16"/>
          <w:szCs w:val="16"/>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rPr>
        <w:t>հիման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վրա</w:t>
      </w:r>
      <w:proofErr w:type="spellEnd"/>
      <w:r w:rsidRPr="005D7B02">
        <w:rPr>
          <w:rFonts w:ascii="GHEA Grapalat" w:hAnsi="GHEA Grapalat" w:cs="Sylfaen"/>
          <w:i/>
          <w:sz w:val="16"/>
          <w:szCs w:val="16"/>
        </w:rPr>
        <w:t xml:space="preserve">, </w:t>
      </w:r>
    </w:p>
    <w:p w14:paraId="16ED4F7A" w14:textId="77777777" w:rsidR="00A77E24" w:rsidRPr="00916EDA" w:rsidRDefault="00A77E24" w:rsidP="00916EDA">
      <w:pPr>
        <w:pStyle w:val="af2"/>
        <w:jc w:val="both"/>
        <w:rPr>
          <w:rFonts w:asciiTheme="minorHAnsi" w:hAnsiTheme="minorHAnsi"/>
          <w:lang w:val="hy-AM"/>
        </w:rPr>
      </w:pPr>
      <w:r w:rsidRPr="005D7B02">
        <w:rPr>
          <w:rFonts w:ascii="GHEA Grapalat" w:hAnsi="GHEA Grapalat" w:cs="Sylfaen"/>
          <w:i/>
          <w:sz w:val="16"/>
          <w:szCs w:val="16"/>
        </w:rPr>
        <w:t xml:space="preserve"> - </w:t>
      </w:r>
      <w:proofErr w:type="spellStart"/>
      <w:r w:rsidRPr="005D7B02">
        <w:rPr>
          <w:rFonts w:ascii="GHEA Grapalat" w:hAnsi="GHEA Grapalat" w:cs="Sylfaen"/>
          <w:i/>
          <w:sz w:val="16"/>
          <w:szCs w:val="16"/>
        </w:rPr>
        <w:t>գնման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տվյալ</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ընթացակարգի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շրջանակում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գնվելիք</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աշխատանքի</w:t>
      </w:r>
      <w:proofErr w:type="spellEnd"/>
      <w:r w:rsidRPr="005D7B02">
        <w:rPr>
          <w:rFonts w:ascii="GHEA Grapalat" w:hAnsi="GHEA Grapalat" w:cs="Sylfaen"/>
          <w:i/>
          <w:sz w:val="16"/>
          <w:szCs w:val="16"/>
        </w:rPr>
        <w:t xml:space="preserve">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rPr>
        <w:t>գինը</w:t>
      </w:r>
      <w:proofErr w:type="spellEnd"/>
      <w:r>
        <w:rPr>
          <w:rFonts w:ascii="GHEA Grapalat" w:hAnsi="GHEA Grapalat" w:cs="Sylfaen"/>
          <w:i/>
          <w:sz w:val="16"/>
          <w:szCs w:val="16"/>
        </w:rPr>
        <w:t>)</w:t>
      </w:r>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գերազանցում</w:t>
      </w:r>
      <w:proofErr w:type="spellEnd"/>
      <w:r w:rsidRPr="005D7B02">
        <w:rPr>
          <w:rFonts w:ascii="GHEA Grapalat" w:hAnsi="GHEA Grapalat" w:cs="Sylfaen"/>
          <w:i/>
          <w:sz w:val="16"/>
          <w:szCs w:val="16"/>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մլն</w:t>
      </w:r>
      <w:proofErr w:type="spellEnd"/>
      <w:r w:rsidRPr="005D7B02">
        <w:rPr>
          <w:rFonts w:ascii="GHEA Grapalat" w:hAnsi="GHEA Grapalat" w:cs="Sylfaen"/>
          <w:i/>
          <w:sz w:val="16"/>
          <w:szCs w:val="16"/>
        </w:rPr>
        <w:t xml:space="preserve">. ՀՀ </w:t>
      </w:r>
      <w:proofErr w:type="spellStart"/>
      <w:r w:rsidRPr="005D7B02">
        <w:rPr>
          <w:rFonts w:ascii="GHEA Grapalat" w:hAnsi="GHEA Grapalat" w:cs="Sylfaen"/>
          <w:i/>
          <w:sz w:val="16"/>
          <w:szCs w:val="16"/>
        </w:rPr>
        <w:t>դրամը</w:t>
      </w:r>
      <w:proofErr w:type="spellEnd"/>
      <w:r>
        <w:rPr>
          <w:rFonts w:ascii="GHEA Grapalat" w:hAnsi="GHEA Grapalat" w:cs="Sylfaen"/>
          <w:i/>
          <w:sz w:val="16"/>
          <w:szCs w:val="16"/>
          <w:lang w:val="hy-AM"/>
        </w:rPr>
        <w:t>:</w:t>
      </w:r>
    </w:p>
  </w:footnote>
  <w:footnote w:id="6">
    <w:p w14:paraId="290EA9ED" w14:textId="77777777" w:rsidR="00A77E24" w:rsidRPr="00D70570" w:rsidRDefault="00A77E24"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3299C230" w14:textId="77777777" w:rsidR="00A77E24" w:rsidRPr="005C4375" w:rsidRDefault="00A77E24">
      <w:pPr>
        <w:pStyle w:val="af2"/>
        <w:rPr>
          <w:lang w:val="hy-AM"/>
        </w:rPr>
      </w:pPr>
      <w:r>
        <w:rPr>
          <w:rStyle w:val="af6"/>
        </w:rPr>
        <w:footnoteRef/>
      </w:r>
      <w:r w:rsidRPr="00795F70">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4FBB8427" w14:textId="77777777" w:rsidR="00A77E24" w:rsidRPr="00263447" w:rsidRDefault="00A77E24" w:rsidP="00263447">
      <w:pPr>
        <w:pStyle w:val="af2"/>
        <w:jc w:val="both"/>
        <w:rPr>
          <w:rFonts w:ascii="GHEA Grapalat" w:hAnsi="GHEA Grapalat"/>
          <w:sz w:val="16"/>
          <w:szCs w:val="16"/>
          <w:vertAlign w:val="superscript"/>
          <w:lang w:val="hy-AM"/>
        </w:rPr>
      </w:pPr>
      <w:r>
        <w:rPr>
          <w:rStyle w:val="af6"/>
        </w:rPr>
        <w:footnoteRef/>
      </w:r>
      <w:r w:rsidRPr="00795F70">
        <w:rPr>
          <w:lang w:val="hy-AM"/>
        </w:rPr>
        <w:t xml:space="preserve"> </w:t>
      </w:r>
      <w:r w:rsidRPr="00795F70">
        <w:rPr>
          <w:rFonts w:ascii="GHEA Grapalat" w:hAnsi="GHEA Grapalat" w:cs="Sylfaen"/>
          <w:i/>
          <w:sz w:val="16"/>
          <w:szCs w:val="16"/>
          <w:lang w:val="hy-AM"/>
        </w:rPr>
        <w:t xml:space="preserve">7.1 կետի </w:t>
      </w:r>
      <w:r>
        <w:rPr>
          <w:rFonts w:ascii="GHEA Grapalat" w:hAnsi="GHEA Grapalat" w:cs="Sylfaen"/>
          <w:i/>
          <w:sz w:val="16"/>
          <w:szCs w:val="16"/>
          <w:lang w:val="hy-AM"/>
        </w:rPr>
        <w:t>նախա</w:t>
      </w:r>
      <w:r w:rsidRPr="00795F70">
        <w:rPr>
          <w:rFonts w:ascii="GHEA Grapalat" w:hAnsi="GHEA Grapalat" w:cs="Sylfaen"/>
          <w:i/>
          <w:sz w:val="16"/>
          <w:szCs w:val="16"/>
          <w:lang w:val="hy-AM"/>
        </w:rPr>
        <w:t xml:space="preserve">վերջին </w:t>
      </w:r>
      <w:r>
        <w:rPr>
          <w:rFonts w:ascii="GHEA Grapalat" w:hAnsi="GHEA Grapalat" w:cs="Sylfaen"/>
          <w:i/>
          <w:sz w:val="16"/>
          <w:szCs w:val="16"/>
          <w:lang w:val="hy-AM"/>
        </w:rPr>
        <w:t xml:space="preserve">պարբերությունը </w:t>
      </w:r>
      <w:r w:rsidRPr="00795F70">
        <w:rPr>
          <w:rFonts w:ascii="GHEA Grapalat" w:hAnsi="GHEA Grapalat" w:cs="Sylfaen"/>
          <w:i/>
          <w:sz w:val="16"/>
          <w:szCs w:val="16"/>
          <w:lang w:val="hy-AM"/>
        </w:rPr>
        <w:t xml:space="preserve">հանվում </w:t>
      </w:r>
      <w:r>
        <w:rPr>
          <w:rFonts w:ascii="GHEA Grapalat" w:hAnsi="GHEA Grapalat" w:cs="Sylfaen"/>
          <w:i/>
          <w:sz w:val="16"/>
          <w:szCs w:val="16"/>
          <w:lang w:val="hy-AM"/>
        </w:rPr>
        <w:t>է</w:t>
      </w:r>
      <w:r w:rsidRPr="00795F70">
        <w:rPr>
          <w:rFonts w:ascii="GHEA Grapalat" w:hAnsi="GHEA Grapalat" w:cs="Sylfaen"/>
          <w:i/>
          <w:sz w:val="16"/>
          <w:szCs w:val="16"/>
          <w:lang w:val="hy-AM"/>
        </w:rPr>
        <w:t xml:space="preserve">, եթե գնման ընթացակարգը </w:t>
      </w:r>
      <w:r>
        <w:rPr>
          <w:rFonts w:ascii="GHEA Grapalat" w:hAnsi="GHEA Grapalat" w:cs="Sylfaen"/>
          <w:i/>
          <w:sz w:val="16"/>
          <w:szCs w:val="16"/>
          <w:lang w:val="hy-AM"/>
        </w:rPr>
        <w:t xml:space="preserve">չի </w:t>
      </w:r>
      <w:r w:rsidRPr="00795F70">
        <w:rPr>
          <w:rFonts w:ascii="GHEA Grapalat" w:hAnsi="GHEA Grapalat" w:cs="Sylfaen"/>
          <w:i/>
          <w:sz w:val="16"/>
          <w:szCs w:val="16"/>
          <w:lang w:val="hy-AM"/>
        </w:rPr>
        <w:t xml:space="preserve">կազմակերպվում  </w:t>
      </w:r>
      <w:r>
        <w:rPr>
          <w:rFonts w:ascii="GHEA Grapalat" w:hAnsi="GHEA Grapalat" w:cs="Sylfaen"/>
          <w:i/>
          <w:sz w:val="16"/>
          <w:szCs w:val="16"/>
          <w:lang w:val="hy-AM"/>
        </w:rPr>
        <w:t>Օ</w:t>
      </w:r>
      <w:r w:rsidRPr="00795F70">
        <w:rPr>
          <w:rFonts w:ascii="GHEA Grapalat" w:hAnsi="GHEA Grapalat" w:cs="Sylfaen"/>
          <w:i/>
          <w:sz w:val="16"/>
          <w:szCs w:val="16"/>
          <w:lang w:val="hy-AM"/>
        </w:rPr>
        <w:t>րենքի 15-րդ հոդվածի 6-րդ մասի 2-րդ կետի հիման վրա</w:t>
      </w:r>
      <w:r>
        <w:rPr>
          <w:rFonts w:ascii="GHEA Grapalat" w:hAnsi="GHEA Grapalat" w:cs="Sylfaen"/>
          <w:i/>
          <w:sz w:val="16"/>
          <w:szCs w:val="16"/>
          <w:lang w:val="hy-AM"/>
        </w:rPr>
        <w:t>:</w:t>
      </w:r>
    </w:p>
  </w:footnote>
  <w:footnote w:id="9">
    <w:p w14:paraId="67C9A867" w14:textId="77777777" w:rsidR="00A77E24" w:rsidRPr="00795F70" w:rsidRDefault="00A77E24" w:rsidP="00263447">
      <w:pPr>
        <w:pStyle w:val="af2"/>
        <w:jc w:val="both"/>
        <w:rPr>
          <w:rFonts w:ascii="GHEA Grapalat" w:hAnsi="GHEA Grapalat" w:cs="Sylfaen"/>
          <w:i/>
          <w:sz w:val="16"/>
          <w:szCs w:val="16"/>
          <w:lang w:val="hy-AM"/>
        </w:rPr>
      </w:pPr>
      <w:r>
        <w:rPr>
          <w:rStyle w:val="af6"/>
        </w:rPr>
        <w:footnoteRef/>
      </w:r>
      <w:r w:rsidRPr="00795F70">
        <w:rPr>
          <w:lang w:val="hy-AM"/>
        </w:rPr>
        <w:t xml:space="preserve"> </w:t>
      </w:r>
      <w:r w:rsidRPr="00795F70">
        <w:rPr>
          <w:rFonts w:ascii="GHEA Grapalat" w:hAnsi="GHEA Grapalat" w:cs="Sylfaen"/>
          <w:i/>
          <w:sz w:val="16"/>
          <w:szCs w:val="16"/>
          <w:lang w:val="hy-AM"/>
        </w:rPr>
        <w:t xml:space="preserve">Սույն </w:t>
      </w:r>
      <w:r w:rsidRPr="00FF0D1D">
        <w:rPr>
          <w:rFonts w:ascii="GHEA Grapalat" w:hAnsi="GHEA Grapalat" w:cs="Sylfaen"/>
          <w:i/>
          <w:sz w:val="16"/>
          <w:szCs w:val="16"/>
          <w:lang w:val="hy-AM"/>
        </w:rPr>
        <w:t>կետ</w:t>
      </w:r>
      <w:r w:rsidRPr="00795F70">
        <w:rPr>
          <w:rFonts w:ascii="GHEA Grapalat" w:hAnsi="GHEA Grapalat" w:cs="Sylfaen"/>
          <w:i/>
          <w:sz w:val="16"/>
          <w:szCs w:val="16"/>
          <w:lang w:val="hy-AM"/>
        </w:rPr>
        <w:t>ը հրավերից հանվում է, եթե գնման ընթացակարգը չի կազմակերպվում չափաբաժիններով:</w:t>
      </w:r>
    </w:p>
    <w:p w14:paraId="3E4E6843" w14:textId="77777777" w:rsidR="00A77E24" w:rsidRPr="00263447" w:rsidRDefault="00A77E24">
      <w:pPr>
        <w:pStyle w:val="af2"/>
        <w:rPr>
          <w:rFonts w:asciiTheme="minorHAnsi" w:hAnsiTheme="minorHAnsi"/>
          <w:lang w:val="hy-AM"/>
        </w:rPr>
      </w:pPr>
    </w:p>
  </w:footnote>
  <w:footnote w:id="10">
    <w:p w14:paraId="61029AF2" w14:textId="77777777" w:rsidR="00A77E24" w:rsidRPr="00263447" w:rsidRDefault="00A77E24" w:rsidP="00263447">
      <w:pPr>
        <w:pStyle w:val="af2"/>
        <w:jc w:val="both"/>
        <w:rPr>
          <w:rFonts w:ascii="GHEA Grapalat" w:hAnsi="GHEA Grapalat"/>
          <w:sz w:val="16"/>
          <w:szCs w:val="16"/>
          <w:lang w:val="hy-AM"/>
        </w:rPr>
      </w:pPr>
      <w:r>
        <w:rPr>
          <w:rStyle w:val="af6"/>
        </w:rPr>
        <w:footnoteRef/>
      </w:r>
      <w:r w:rsidRPr="00795F70">
        <w:rPr>
          <w:lang w:val="hy-AM"/>
        </w:rP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431A9023" w14:textId="77777777" w:rsidR="00A77E24" w:rsidRPr="00F84B2C" w:rsidRDefault="00A77E24">
      <w:pPr>
        <w:pStyle w:val="af2"/>
        <w:rPr>
          <w:rFonts w:asciiTheme="minorHAnsi" w:hAnsiTheme="minorHAnsi"/>
          <w:lang w:val="hy-AM"/>
        </w:rPr>
      </w:pPr>
      <w:r>
        <w:rPr>
          <w:rStyle w:val="af6"/>
        </w:rPr>
        <w:footnoteRef/>
      </w:r>
      <w:r w:rsidRPr="00795F70">
        <w:rPr>
          <w:lang w:val="hy-AM"/>
        </w:rPr>
        <w:t xml:space="preserve"> </w:t>
      </w:r>
      <w:r w:rsidRPr="00795F70">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12">
    <w:p w14:paraId="6D1879DC" w14:textId="77777777" w:rsidR="00A77E24" w:rsidRPr="004B72E3" w:rsidRDefault="00A77E24" w:rsidP="00F84B2C">
      <w:pPr>
        <w:pStyle w:val="af2"/>
        <w:jc w:val="both"/>
        <w:rPr>
          <w:rFonts w:ascii="GHEA Grapalat" w:hAnsi="GHEA Grapalat" w:cs="Sylfaen"/>
          <w:i/>
          <w:sz w:val="16"/>
          <w:szCs w:val="16"/>
          <w:lang w:val="hy-AM"/>
        </w:rPr>
      </w:pPr>
      <w:r>
        <w:rPr>
          <w:rStyle w:val="af6"/>
        </w:rPr>
        <w:footnoteRef/>
      </w:r>
      <w:r w:rsidRPr="00795F70">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F07E362" w14:textId="77777777" w:rsidR="00A77E24" w:rsidRPr="004B72E3" w:rsidRDefault="00A77E24"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CAB072F" w14:textId="77777777" w:rsidR="00A77E24" w:rsidRPr="004B72E3" w:rsidRDefault="00A77E24"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583F7515" w14:textId="77777777" w:rsidR="00A77E24" w:rsidRPr="00F84B2C" w:rsidRDefault="00A77E24">
      <w:pPr>
        <w:pStyle w:val="af2"/>
        <w:rPr>
          <w:rFonts w:asciiTheme="minorHAnsi" w:hAnsiTheme="minorHAnsi"/>
          <w:lang w:val="hy-AM"/>
        </w:rPr>
      </w:pPr>
    </w:p>
  </w:footnote>
  <w:footnote w:id="13">
    <w:p w14:paraId="157B8CC2" w14:textId="77777777" w:rsidR="00A77E24" w:rsidRPr="005D7B02" w:rsidRDefault="00A77E24" w:rsidP="00D90E1A">
      <w:pPr>
        <w:pStyle w:val="af2"/>
        <w:rPr>
          <w:rFonts w:ascii="GHEA Grapalat" w:hAnsi="GHEA Grapalat" w:cs="Sylfaen"/>
          <w:i/>
          <w:sz w:val="16"/>
          <w:szCs w:val="16"/>
          <w:lang w:val="hy-AM"/>
        </w:rPr>
      </w:pPr>
      <w:r>
        <w:rPr>
          <w:rStyle w:val="af6"/>
        </w:rPr>
        <w:footnoteRef/>
      </w:r>
      <w:r w:rsidRPr="00795F70">
        <w:rPr>
          <w:lang w:val="hy-AM"/>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3FD3B80E" w14:textId="77777777" w:rsidR="00A77E24" w:rsidRPr="005D7B02" w:rsidRDefault="00A77E24"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3848D92A" w14:textId="77777777" w:rsidR="00A77E24" w:rsidRPr="005D7B02" w:rsidRDefault="00A77E24"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5DBFDF32" w14:textId="77777777" w:rsidR="00A77E24" w:rsidRPr="00D70570" w:rsidRDefault="00A77E2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24E2712F" w14:textId="77777777" w:rsidR="00A77E24" w:rsidRPr="005D7B02" w:rsidRDefault="00A77E24" w:rsidP="00D90E1A">
      <w:pPr>
        <w:pStyle w:val="af2"/>
        <w:rPr>
          <w:rFonts w:ascii="GHEA Grapalat" w:hAnsi="GHEA Grapalat" w:cs="Sylfaen"/>
          <w:i/>
          <w:sz w:val="16"/>
          <w:szCs w:val="16"/>
          <w:lang w:val="hy-AM"/>
        </w:rPr>
      </w:pPr>
      <w:r>
        <w:rPr>
          <w:rStyle w:val="af6"/>
        </w:rPr>
        <w:footnoteRef/>
      </w:r>
      <w:r w:rsidRPr="00795F70">
        <w:rPr>
          <w:lang w:val="hy-AM"/>
        </w:rPr>
        <w:t xml:space="preserve"> </w:t>
      </w:r>
      <w:r w:rsidRPr="005D7B02">
        <w:rPr>
          <w:rFonts w:ascii="GHEA Grapalat" w:hAnsi="GHEA Grapalat" w:cs="Sylfaen"/>
          <w:i/>
          <w:sz w:val="16"/>
          <w:szCs w:val="16"/>
          <w:lang w:val="hy-AM"/>
        </w:rPr>
        <w:t>Եթե ՝</w:t>
      </w:r>
    </w:p>
    <w:p w14:paraId="1E1CE0C2" w14:textId="77777777" w:rsidR="00A77E24" w:rsidRPr="005D7B02" w:rsidRDefault="00A77E24"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4E72D4B" w14:textId="77777777" w:rsidR="00A77E24" w:rsidRPr="00D70570" w:rsidRDefault="00A77E24"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43C186A3" w14:textId="77777777" w:rsidR="00A77E24" w:rsidRPr="005D7B02" w:rsidRDefault="00A77E24" w:rsidP="00D90E1A">
      <w:pPr>
        <w:pStyle w:val="af2"/>
        <w:rPr>
          <w:rFonts w:ascii="GHEA Grapalat" w:hAnsi="GHEA Grapalat" w:cs="Sylfaen"/>
          <w:i/>
          <w:sz w:val="16"/>
          <w:szCs w:val="16"/>
          <w:lang w:val="hy-AM"/>
        </w:rPr>
      </w:pPr>
      <w:r>
        <w:rPr>
          <w:rStyle w:val="af6"/>
        </w:rPr>
        <w:footnoteRef/>
      </w:r>
      <w:r w:rsidRPr="00795F70">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25706BC" w14:textId="77777777" w:rsidR="00A77E24" w:rsidRPr="005D7B02" w:rsidRDefault="00A77E24" w:rsidP="00D90E1A">
      <w:pPr>
        <w:pStyle w:val="af2"/>
        <w:rPr>
          <w:rFonts w:ascii="Times New Roman" w:hAnsi="Times New Roman"/>
          <w:vertAlign w:val="superscript"/>
          <w:lang w:val="hy-AM"/>
        </w:rPr>
      </w:pPr>
    </w:p>
    <w:p w14:paraId="0FAA4D3D" w14:textId="77777777" w:rsidR="00A77E24" w:rsidRPr="00D90E1A" w:rsidRDefault="00A77E24">
      <w:pPr>
        <w:pStyle w:val="af2"/>
        <w:rPr>
          <w:rFonts w:asciiTheme="minorHAnsi" w:hAnsiTheme="minorHAnsi"/>
          <w:lang w:val="hy-AM"/>
        </w:rPr>
      </w:pPr>
    </w:p>
  </w:footnote>
  <w:footnote w:id="16">
    <w:p w14:paraId="1361E937" w14:textId="77777777" w:rsidR="00A77E24" w:rsidRPr="00795F70" w:rsidRDefault="00A77E24" w:rsidP="000E08D1">
      <w:pPr>
        <w:pStyle w:val="af2"/>
        <w:rPr>
          <w:rFonts w:asciiTheme="minorHAnsi" w:hAnsiTheme="minorHAnsi"/>
          <w:lang w:val="hy-AM"/>
        </w:rPr>
      </w:pPr>
      <w:r>
        <w:rPr>
          <w:rStyle w:val="af6"/>
        </w:rPr>
        <w:footnoteRef/>
      </w:r>
      <w:r w:rsidRPr="00795F70">
        <w:rPr>
          <w:lang w:val="hy-AM"/>
        </w:rPr>
        <w:t xml:space="preserve"> </w:t>
      </w:r>
      <w:r w:rsidRPr="00795F70">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795F70">
        <w:rPr>
          <w:rFonts w:ascii="GHEA Grapalat" w:hAnsi="GHEA Grapalat" w:cs="Sylfaen"/>
          <w:i/>
          <w:sz w:val="16"/>
          <w:szCs w:val="16"/>
          <w:lang w:val="hy-AM"/>
        </w:rPr>
        <w:t>ատվիրատուի:</w:t>
      </w:r>
    </w:p>
  </w:footnote>
  <w:footnote w:id="17">
    <w:p w14:paraId="2E3CA478" w14:textId="77777777" w:rsidR="00A77E24" w:rsidRPr="003B5430" w:rsidRDefault="00A77E24" w:rsidP="003B5430">
      <w:pPr>
        <w:pStyle w:val="af2"/>
        <w:jc w:val="both"/>
        <w:rPr>
          <w:rFonts w:ascii="Sylfaen" w:hAnsi="Sylfaen" w:cs="Sylfaen"/>
          <w:lang w:val="af-ZA"/>
        </w:rPr>
      </w:pPr>
      <w:r>
        <w:rPr>
          <w:rStyle w:val="af6"/>
        </w:rPr>
        <w:footnoteRef/>
      </w:r>
      <w:r w:rsidRPr="00795F70">
        <w:rPr>
          <w:lang w:val="hy-AM"/>
        </w:rPr>
        <w:t xml:space="preserve"> </w:t>
      </w:r>
      <w:r w:rsidRPr="005D7B02">
        <w:rPr>
          <w:rFonts w:ascii="GHEA Grapalat" w:hAnsi="GHEA Grapalat" w:cs="Sylfaen"/>
          <w:i/>
          <w:sz w:val="16"/>
          <w:szCs w:val="16"/>
          <w:lang w:val="es-ES" w:eastAsia="en-US"/>
        </w:rPr>
        <w:t xml:space="preserve">Համատեղ </w:t>
      </w:r>
      <w:r w:rsidRPr="00795F70">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677E5FFD" w14:textId="77777777" w:rsidR="00A77E24" w:rsidRPr="00795F70" w:rsidRDefault="00A77E24">
      <w:pPr>
        <w:pStyle w:val="af2"/>
        <w:rPr>
          <w:rFonts w:asciiTheme="minorHAnsi" w:hAnsiTheme="minorHAnsi"/>
          <w:lang w:val="af-ZA"/>
        </w:rPr>
      </w:pPr>
      <w:r>
        <w:rPr>
          <w:rStyle w:val="af6"/>
        </w:rPr>
        <w:footnoteRef/>
      </w:r>
      <w:r w:rsidRPr="00795F70">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9">
    <w:p w14:paraId="7635694A" w14:textId="77777777" w:rsidR="00A77E24" w:rsidRDefault="00A77E24">
      <w:pPr>
        <w:pStyle w:val="af2"/>
        <w:rPr>
          <w:rFonts w:ascii="GHEA Grapalat" w:hAnsi="GHEA Grapalat" w:cs="Sylfaen"/>
          <w:i/>
          <w:sz w:val="16"/>
          <w:szCs w:val="16"/>
          <w:lang w:val="af-ZA"/>
        </w:rPr>
      </w:pPr>
      <w:r>
        <w:rPr>
          <w:rStyle w:val="af6"/>
        </w:rPr>
        <w:footnoteRef/>
      </w:r>
      <w:r w:rsidRPr="00795F70">
        <w:rPr>
          <w:lang w:val="af-ZA"/>
        </w:rPr>
        <w:t xml:space="preserve"> </w:t>
      </w:r>
      <w:r w:rsidRPr="005D7B02">
        <w:rPr>
          <w:vertAlign w:val="superscript"/>
          <w:lang w:val="af-ZA"/>
        </w:rPr>
        <w:t xml:space="preserve"> </w:t>
      </w:r>
      <w:proofErr w:type="spellStart"/>
      <w:r w:rsidRPr="005D7B02">
        <w:rPr>
          <w:rFonts w:ascii="GHEA Grapalat" w:hAnsi="GHEA Grapalat" w:cs="Sylfaen"/>
          <w:i/>
          <w:sz w:val="16"/>
          <w:szCs w:val="16"/>
        </w:rPr>
        <w:t>Կետը</w:t>
      </w:r>
      <w:proofErr w:type="spellEnd"/>
      <w:r w:rsidRPr="00795F70">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հանվում</w:t>
      </w:r>
      <w:proofErr w:type="spellEnd"/>
      <w:r w:rsidRPr="00795F70">
        <w:rPr>
          <w:rFonts w:ascii="GHEA Grapalat" w:hAnsi="GHEA Grapalat" w:cs="Sylfaen"/>
          <w:i/>
          <w:sz w:val="16"/>
          <w:szCs w:val="16"/>
          <w:lang w:val="af-ZA"/>
        </w:rPr>
        <w:t xml:space="preserve"> </w:t>
      </w:r>
      <w:r w:rsidRPr="005D7B02">
        <w:rPr>
          <w:rFonts w:ascii="GHEA Grapalat" w:hAnsi="GHEA Grapalat" w:cs="Sylfaen"/>
          <w:i/>
          <w:sz w:val="16"/>
          <w:szCs w:val="16"/>
        </w:rPr>
        <w:t>է</w:t>
      </w:r>
      <w:r w:rsidRPr="00795F70">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եթե</w:t>
      </w:r>
      <w:proofErr w:type="spellEnd"/>
      <w:r w:rsidRPr="00795F70">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գնման</w:t>
      </w:r>
      <w:proofErr w:type="spellEnd"/>
      <w:r w:rsidRPr="00795F70">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առարկան</w:t>
      </w:r>
      <w:proofErr w:type="spellEnd"/>
      <w:r w:rsidRPr="00795F70">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չի</w:t>
      </w:r>
      <w:proofErr w:type="spellEnd"/>
      <w:r w:rsidRPr="00795F70">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հանդիսանում</w:t>
      </w:r>
      <w:proofErr w:type="spellEnd"/>
      <w:r w:rsidRPr="00795F70">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շինարարական</w:t>
      </w:r>
      <w:proofErr w:type="spellEnd"/>
      <w:r w:rsidRPr="00795F70">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աշխատանքներ</w:t>
      </w:r>
      <w:proofErr w:type="spellEnd"/>
      <w:r w:rsidRPr="005D7B02">
        <w:rPr>
          <w:rFonts w:ascii="GHEA Grapalat" w:hAnsi="GHEA Grapalat" w:cs="Sylfaen"/>
          <w:i/>
          <w:sz w:val="16"/>
          <w:szCs w:val="16"/>
          <w:lang w:val="af-ZA"/>
        </w:rPr>
        <w:t>:</w:t>
      </w:r>
    </w:p>
    <w:p w14:paraId="7A1529CD" w14:textId="77777777" w:rsidR="00A77E24" w:rsidRPr="000E08D1" w:rsidRDefault="00A77E24">
      <w:pPr>
        <w:pStyle w:val="af2"/>
        <w:rPr>
          <w:rFonts w:asciiTheme="minorHAnsi" w:hAnsiTheme="minorHAnsi"/>
          <w:lang w:val="hy-AM"/>
        </w:rPr>
      </w:pPr>
    </w:p>
  </w:footnote>
  <w:footnote w:id="20">
    <w:p w14:paraId="18F1894C" w14:textId="77777777" w:rsidR="008E1DD0" w:rsidRPr="009D643A" w:rsidRDefault="008E1DD0" w:rsidP="008E1DD0">
      <w:pPr>
        <w:pStyle w:val="af2"/>
        <w:rPr>
          <w:lang w:val="hy-AM"/>
        </w:rPr>
      </w:pPr>
      <w:r>
        <w:rPr>
          <w:rStyle w:val="af6"/>
        </w:rPr>
        <w:footnoteRef/>
      </w:r>
      <w:r w:rsidRPr="008E1DD0">
        <w:rPr>
          <w:lang w:val="hy-AM"/>
        </w:rP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052CEAC6" w14:textId="77777777" w:rsidR="008E1DD0" w:rsidRPr="00607D12" w:rsidRDefault="008E1DD0" w:rsidP="008E1DD0">
      <w:pPr>
        <w:pStyle w:val="af2"/>
        <w:rPr>
          <w:rFonts w:ascii="Sylfaen" w:hAnsi="Sylfaen"/>
          <w:lang w:val="hy-AM"/>
        </w:rPr>
      </w:pPr>
    </w:p>
  </w:footnote>
  <w:footnote w:id="21">
    <w:p w14:paraId="27377051" w14:textId="77777777" w:rsidR="00A77E24" w:rsidRPr="00F1088F" w:rsidRDefault="00A77E24" w:rsidP="001D319D">
      <w:pPr>
        <w:pStyle w:val="af2"/>
        <w:rPr>
          <w:rFonts w:asciiTheme="minorHAnsi" w:hAnsiTheme="minorHAnsi"/>
          <w:lang w:val="hy-AM"/>
        </w:rPr>
      </w:pPr>
      <w:r>
        <w:rPr>
          <w:rStyle w:val="af6"/>
        </w:rPr>
        <w:footnoteRef/>
      </w:r>
      <w:r w:rsidRPr="001D319D">
        <w:rPr>
          <w:lang w:val="hy-AM"/>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2">
    <w:p w14:paraId="14DCAAB8" w14:textId="77777777" w:rsidR="00A77E24" w:rsidRPr="00F1088F" w:rsidRDefault="00A77E24" w:rsidP="001D319D">
      <w:pPr>
        <w:pStyle w:val="af2"/>
        <w:rPr>
          <w:rFonts w:ascii="GHEA Grapalat" w:hAnsi="GHEA Grapalat"/>
          <w:i/>
          <w:sz w:val="16"/>
          <w:szCs w:val="24"/>
          <w:lang w:val="hy-AM" w:eastAsia="en-US"/>
        </w:rPr>
      </w:pPr>
      <w:r>
        <w:rPr>
          <w:rStyle w:val="af6"/>
        </w:rPr>
        <w:footnoteRef/>
      </w:r>
      <w:r w:rsidRPr="001D319D">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3">
    <w:p w14:paraId="708E1FC5" w14:textId="77777777" w:rsidR="00A77E24" w:rsidRPr="003024A2" w:rsidRDefault="00A77E24" w:rsidP="001D319D">
      <w:pPr>
        <w:pStyle w:val="af2"/>
        <w:rPr>
          <w:vertAlign w:val="superscript"/>
          <w:lang w:val="hy-AM"/>
        </w:rPr>
      </w:pPr>
      <w:r>
        <w:rPr>
          <w:rStyle w:val="af6"/>
        </w:rPr>
        <w:footnoteRef/>
      </w:r>
      <w:r w:rsidRPr="001D319D">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1765BAFC" w14:textId="77777777" w:rsidR="00A77E24" w:rsidRPr="00F1088F" w:rsidRDefault="00A77E24" w:rsidP="001D319D">
      <w:pPr>
        <w:pStyle w:val="af2"/>
        <w:rPr>
          <w:rFonts w:asciiTheme="minorHAnsi" w:hAnsiTheme="minorHAnsi"/>
          <w:lang w:val="hy-AM"/>
        </w:rPr>
      </w:pPr>
    </w:p>
  </w:footnote>
  <w:footnote w:id="24">
    <w:p w14:paraId="34C3171C" w14:textId="77777777" w:rsidR="00A77E24" w:rsidRDefault="00A77E24" w:rsidP="001D319D">
      <w:pPr>
        <w:pStyle w:val="af2"/>
        <w:jc w:val="both"/>
        <w:rPr>
          <w:rFonts w:ascii="GHEA Grapalat" w:hAnsi="GHEA Grapalat"/>
          <w:i/>
          <w:sz w:val="16"/>
          <w:szCs w:val="24"/>
          <w:lang w:val="hy-AM" w:eastAsia="en-US"/>
        </w:rPr>
      </w:pPr>
      <w:r>
        <w:rPr>
          <w:rStyle w:val="af6"/>
        </w:rPr>
        <w:footnoteRef/>
      </w:r>
      <w:r w:rsidRPr="001D319D">
        <w:rPr>
          <w:lang w:val="hy-AM"/>
        </w:rP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3B5A648A" w14:textId="77777777" w:rsidR="00A77E24" w:rsidRPr="00033ABD" w:rsidRDefault="00A77E24" w:rsidP="001D319D">
      <w:pPr>
        <w:pStyle w:val="af2"/>
        <w:rPr>
          <w:rFonts w:asciiTheme="minorHAnsi" w:hAnsiTheme="minorHAnsi"/>
          <w:lang w:val="hy-AM"/>
        </w:rPr>
      </w:pPr>
    </w:p>
  </w:footnote>
  <w:footnote w:id="25">
    <w:p w14:paraId="15CFD408" w14:textId="77777777" w:rsidR="00A77E24" w:rsidRPr="00717204" w:rsidRDefault="00A77E24" w:rsidP="001D319D">
      <w:pPr>
        <w:pStyle w:val="af2"/>
        <w:jc w:val="both"/>
        <w:rPr>
          <w:rFonts w:asciiTheme="minorHAnsi" w:hAnsiTheme="minorHAnsi"/>
          <w:vertAlign w:val="superscript"/>
          <w:lang w:val="hy-AM"/>
        </w:rPr>
      </w:pPr>
      <w:r>
        <w:rPr>
          <w:rStyle w:val="af6"/>
        </w:rPr>
        <w:footnoteRef/>
      </w:r>
      <w:r w:rsidRPr="001D319D">
        <w:rPr>
          <w:lang w:val="hy-AM"/>
        </w:rP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6105FED6" w14:textId="77777777" w:rsidR="00A77E24" w:rsidRPr="00033ABD" w:rsidRDefault="00A77E24" w:rsidP="001D319D">
      <w:pPr>
        <w:pStyle w:val="af2"/>
        <w:rPr>
          <w:rFonts w:asciiTheme="minorHAnsi" w:hAnsiTheme="minorHAnsi"/>
          <w:lang w:val="hy-AM"/>
        </w:rPr>
      </w:pPr>
    </w:p>
  </w:footnote>
  <w:footnote w:id="26">
    <w:p w14:paraId="3E0E3FF8" w14:textId="77777777" w:rsidR="00A77E24" w:rsidRPr="00C402BB" w:rsidRDefault="00A77E24" w:rsidP="001D319D">
      <w:pPr>
        <w:pStyle w:val="af2"/>
        <w:rPr>
          <w:rFonts w:asciiTheme="minorHAnsi" w:hAnsiTheme="minorHAnsi"/>
          <w:lang w:val="hy-AM"/>
        </w:rPr>
      </w:pPr>
      <w:r>
        <w:rPr>
          <w:rStyle w:val="af6"/>
        </w:rPr>
        <w:footnoteRef/>
      </w:r>
      <w:r w:rsidRPr="001D319D">
        <w:rPr>
          <w:lang w:val="hy-AM"/>
        </w:rP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7">
    <w:p w14:paraId="43B8D9F8" w14:textId="77777777" w:rsidR="00A77E24" w:rsidRPr="00C754B2" w:rsidRDefault="00A77E24" w:rsidP="001D319D">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8">
    <w:p w14:paraId="258EE6DF" w14:textId="77777777" w:rsidR="00A77E24" w:rsidRPr="005D7B02" w:rsidRDefault="00A77E24" w:rsidP="001D319D">
      <w:pPr>
        <w:pStyle w:val="af2"/>
        <w:jc w:val="both"/>
        <w:rPr>
          <w:rFonts w:ascii="GHEA Grapalat" w:hAnsi="GHEA Grapalat"/>
          <w:i/>
          <w:sz w:val="16"/>
          <w:szCs w:val="24"/>
          <w:lang w:val="hy-AM" w:eastAsia="en-US"/>
        </w:rPr>
      </w:pPr>
      <w:r>
        <w:rPr>
          <w:rStyle w:val="af6"/>
        </w:rPr>
        <w:footnoteRef/>
      </w:r>
      <w:r w:rsidRPr="001D319D">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63BC270" w14:textId="77777777" w:rsidR="00A77E24" w:rsidRPr="00C754B2" w:rsidRDefault="00A77E24" w:rsidP="001D319D">
      <w:pPr>
        <w:pStyle w:val="af2"/>
        <w:rPr>
          <w:rFonts w:asciiTheme="minorHAnsi" w:hAnsiTheme="minorHAnsi"/>
          <w:lang w:val="hy-AM"/>
        </w:rPr>
      </w:pPr>
      <w:r w:rsidRPr="001D319D">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9">
    <w:p w14:paraId="6D9F4330" w14:textId="77777777" w:rsidR="00A77E24" w:rsidRPr="005D7B02" w:rsidRDefault="00A77E24" w:rsidP="001D319D">
      <w:pPr>
        <w:pStyle w:val="af2"/>
        <w:jc w:val="both"/>
        <w:rPr>
          <w:sz w:val="16"/>
          <w:szCs w:val="16"/>
          <w:lang w:val="hy-AM"/>
        </w:rPr>
      </w:pPr>
      <w:r>
        <w:rPr>
          <w:rStyle w:val="af6"/>
        </w:rPr>
        <w:footnoteRef/>
      </w:r>
      <w:r w:rsidRPr="001D319D">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11E17610" w14:textId="77777777" w:rsidR="00A77E24" w:rsidRPr="00742B5B" w:rsidRDefault="00A77E24" w:rsidP="001D319D">
      <w:pPr>
        <w:pStyle w:val="af2"/>
        <w:rPr>
          <w:rFonts w:asciiTheme="minorHAnsi" w:hAnsiTheme="minorHAnsi"/>
          <w:lang w:val="hy-AM"/>
        </w:rPr>
      </w:pPr>
    </w:p>
  </w:footnote>
  <w:footnote w:id="30">
    <w:p w14:paraId="117AED67" w14:textId="77777777" w:rsidR="00A77E24" w:rsidRDefault="00A77E24" w:rsidP="001D319D">
      <w:pPr>
        <w:pStyle w:val="af2"/>
        <w:jc w:val="both"/>
        <w:rPr>
          <w:rFonts w:ascii="GHEA Grapalat" w:hAnsi="GHEA Grapalat" w:cs="Sylfaen"/>
          <w:i/>
          <w:sz w:val="16"/>
          <w:szCs w:val="16"/>
          <w:lang w:val="hy-AM"/>
        </w:rPr>
      </w:pPr>
      <w:r>
        <w:rPr>
          <w:rStyle w:val="af6"/>
        </w:rPr>
        <w:footnoteRef/>
      </w:r>
      <w:r w:rsidRPr="001D319D">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33F234A0" w14:textId="77777777" w:rsidR="00A77E24" w:rsidRPr="00742B5B" w:rsidRDefault="00A77E24" w:rsidP="001D319D">
      <w:pPr>
        <w:pStyle w:val="af2"/>
        <w:rPr>
          <w:rFonts w:asciiTheme="minorHAnsi" w:hAnsiTheme="minorHAnsi"/>
          <w:lang w:val="hy-AM"/>
        </w:rPr>
      </w:pPr>
    </w:p>
  </w:footnote>
  <w:footnote w:id="31">
    <w:p w14:paraId="6DD9BE68" w14:textId="77777777" w:rsidR="00A77E24" w:rsidRPr="001D319D" w:rsidRDefault="00A77E24" w:rsidP="001D319D">
      <w:pPr>
        <w:pStyle w:val="af2"/>
        <w:rPr>
          <w:rFonts w:asciiTheme="minorHAnsi" w:hAnsiTheme="minorHAnsi"/>
          <w:lang w:val="hy-AM"/>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2">
    <w:p w14:paraId="556A8548" w14:textId="77777777" w:rsidR="00A77E24" w:rsidRPr="00742B5B" w:rsidRDefault="00A77E24" w:rsidP="001D319D">
      <w:pPr>
        <w:pStyle w:val="af2"/>
        <w:rPr>
          <w:rFonts w:asciiTheme="minorHAnsi" w:hAnsiTheme="minorHAnsi"/>
          <w:lang w:val="hy-AM"/>
        </w:rPr>
      </w:pPr>
      <w:r>
        <w:rPr>
          <w:rStyle w:val="af6"/>
        </w:rPr>
        <w:footnoteRef/>
      </w:r>
      <w:r w:rsidRPr="001D319D">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3">
    <w:p w14:paraId="7287EB67" w14:textId="77777777" w:rsidR="00A77E24" w:rsidRPr="001D319D" w:rsidRDefault="00A77E24" w:rsidP="001D319D">
      <w:pPr>
        <w:pStyle w:val="af2"/>
        <w:rPr>
          <w:rFonts w:asciiTheme="minorHAnsi" w:hAnsiTheme="minorHAnsi"/>
          <w:lang w:val="hy-AM"/>
        </w:rPr>
      </w:pPr>
      <w:r>
        <w:rPr>
          <w:rStyle w:val="af6"/>
        </w:rPr>
        <w:footnoteRef/>
      </w:r>
      <w:r w:rsidRPr="001D319D">
        <w:rPr>
          <w:lang w:val="hy-AM"/>
        </w:rP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19521598">
    <w:abstractNumId w:val="20"/>
  </w:num>
  <w:num w:numId="2" w16cid:durableId="1990279441">
    <w:abstractNumId w:val="7"/>
  </w:num>
  <w:num w:numId="3" w16cid:durableId="1653171521">
    <w:abstractNumId w:val="17"/>
  </w:num>
  <w:num w:numId="4" w16cid:durableId="1780644408">
    <w:abstractNumId w:val="14"/>
  </w:num>
  <w:num w:numId="5" w16cid:durableId="1098915506">
    <w:abstractNumId w:val="22"/>
  </w:num>
  <w:num w:numId="6" w16cid:durableId="1450973016">
    <w:abstractNumId w:val="20"/>
    <w:lvlOverride w:ilvl="0">
      <w:startOverride w:val="1"/>
    </w:lvlOverride>
    <w:lvlOverride w:ilvl="1"/>
    <w:lvlOverride w:ilvl="2"/>
    <w:lvlOverride w:ilvl="3"/>
    <w:lvlOverride w:ilvl="4"/>
    <w:lvlOverride w:ilvl="5"/>
    <w:lvlOverride w:ilvl="6"/>
    <w:lvlOverride w:ilvl="7"/>
    <w:lvlOverride w:ilvl="8"/>
  </w:num>
  <w:num w:numId="7" w16cid:durableId="20662217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78938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1250851">
    <w:abstractNumId w:val="16"/>
  </w:num>
  <w:num w:numId="10" w16cid:durableId="1700232940">
    <w:abstractNumId w:val="4"/>
  </w:num>
  <w:num w:numId="11" w16cid:durableId="177934460">
    <w:abstractNumId w:val="6"/>
  </w:num>
  <w:num w:numId="12" w16cid:durableId="897397346">
    <w:abstractNumId w:val="26"/>
  </w:num>
  <w:num w:numId="13" w16cid:durableId="1662267644">
    <w:abstractNumId w:val="23"/>
  </w:num>
  <w:num w:numId="14" w16cid:durableId="1488014187">
    <w:abstractNumId w:val="10"/>
  </w:num>
  <w:num w:numId="15" w16cid:durableId="725840488">
    <w:abstractNumId w:val="24"/>
  </w:num>
  <w:num w:numId="16" w16cid:durableId="1158957561">
    <w:abstractNumId w:val="13"/>
  </w:num>
  <w:num w:numId="17" w16cid:durableId="1078133699">
    <w:abstractNumId w:val="5"/>
  </w:num>
  <w:num w:numId="18" w16cid:durableId="508375801">
    <w:abstractNumId w:val="1"/>
  </w:num>
  <w:num w:numId="19" w16cid:durableId="1864434042">
    <w:abstractNumId w:val="3"/>
  </w:num>
  <w:num w:numId="20" w16cid:durableId="324209920">
    <w:abstractNumId w:val="2"/>
  </w:num>
  <w:num w:numId="21" w16cid:durableId="1478297640">
    <w:abstractNumId w:val="27"/>
  </w:num>
  <w:num w:numId="22" w16cid:durableId="611521016">
    <w:abstractNumId w:val="25"/>
  </w:num>
  <w:num w:numId="23" w16cid:durableId="518130460">
    <w:abstractNumId w:val="21"/>
  </w:num>
  <w:num w:numId="24" w16cid:durableId="1336570461">
    <w:abstractNumId w:val="0"/>
  </w:num>
  <w:num w:numId="25" w16cid:durableId="2031297477">
    <w:abstractNumId w:val="12"/>
  </w:num>
  <w:num w:numId="26" w16cid:durableId="210045885">
    <w:abstractNumId w:val="15"/>
  </w:num>
  <w:num w:numId="27" w16cid:durableId="1605263581">
    <w:abstractNumId w:val="19"/>
  </w:num>
  <w:num w:numId="28" w16cid:durableId="1257709782">
    <w:abstractNumId w:val="9"/>
  </w:num>
  <w:num w:numId="29" w16cid:durableId="2005165506">
    <w:abstractNumId w:val="8"/>
  </w:num>
  <w:num w:numId="30" w16cid:durableId="2015448782">
    <w:abstractNumId w:val="11"/>
  </w:num>
  <w:num w:numId="31" w16cid:durableId="557713984">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0CB0"/>
    <w:rsid w:val="00021831"/>
    <w:rsid w:val="00021C2E"/>
    <w:rsid w:val="0002306B"/>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2A36"/>
    <w:rsid w:val="000435A4"/>
    <w:rsid w:val="0004387F"/>
    <w:rsid w:val="00046BAC"/>
    <w:rsid w:val="00047327"/>
    <w:rsid w:val="0005035B"/>
    <w:rsid w:val="00051490"/>
    <w:rsid w:val="000516BE"/>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134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135"/>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BFA"/>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37E5D"/>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000"/>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42D"/>
    <w:rsid w:val="001C6C36"/>
    <w:rsid w:val="001C76F7"/>
    <w:rsid w:val="001C7C1A"/>
    <w:rsid w:val="001D1139"/>
    <w:rsid w:val="001D1D00"/>
    <w:rsid w:val="001D2074"/>
    <w:rsid w:val="001D2D62"/>
    <w:rsid w:val="001D319D"/>
    <w:rsid w:val="001D5FF7"/>
    <w:rsid w:val="001D6531"/>
    <w:rsid w:val="001D7228"/>
    <w:rsid w:val="001D74FA"/>
    <w:rsid w:val="001D78C5"/>
    <w:rsid w:val="001D7A71"/>
    <w:rsid w:val="001E0216"/>
    <w:rsid w:val="001E17BA"/>
    <w:rsid w:val="001E2794"/>
    <w:rsid w:val="001E2814"/>
    <w:rsid w:val="001E412B"/>
    <w:rsid w:val="001E48C3"/>
    <w:rsid w:val="001E55B2"/>
    <w:rsid w:val="001E5866"/>
    <w:rsid w:val="001E7733"/>
    <w:rsid w:val="001F0335"/>
    <w:rsid w:val="001F0371"/>
    <w:rsid w:val="001F1DF0"/>
    <w:rsid w:val="001F25A9"/>
    <w:rsid w:val="001F3237"/>
    <w:rsid w:val="001F386B"/>
    <w:rsid w:val="001F5FDE"/>
    <w:rsid w:val="001F6578"/>
    <w:rsid w:val="001F760C"/>
    <w:rsid w:val="001F7800"/>
    <w:rsid w:val="001F78CD"/>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6552"/>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7A3"/>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024"/>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6D57"/>
    <w:rsid w:val="002C7037"/>
    <w:rsid w:val="002D02FE"/>
    <w:rsid w:val="002D0998"/>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8A2"/>
    <w:rsid w:val="003319E2"/>
    <w:rsid w:val="00333314"/>
    <w:rsid w:val="00334564"/>
    <w:rsid w:val="00334B2F"/>
    <w:rsid w:val="0033571F"/>
    <w:rsid w:val="00335C2A"/>
    <w:rsid w:val="00336F9A"/>
    <w:rsid w:val="00340083"/>
    <w:rsid w:val="003401FC"/>
    <w:rsid w:val="003414F9"/>
    <w:rsid w:val="0034164E"/>
    <w:rsid w:val="00341A74"/>
    <w:rsid w:val="00341D7A"/>
    <w:rsid w:val="00341ED4"/>
    <w:rsid w:val="003427DF"/>
    <w:rsid w:val="003436A5"/>
    <w:rsid w:val="00345909"/>
    <w:rsid w:val="003468B8"/>
    <w:rsid w:val="00346CED"/>
    <w:rsid w:val="00347499"/>
    <w:rsid w:val="0034777A"/>
    <w:rsid w:val="00350018"/>
    <w:rsid w:val="003500D1"/>
    <w:rsid w:val="00350C85"/>
    <w:rsid w:val="00351869"/>
    <w:rsid w:val="00352DB8"/>
    <w:rsid w:val="00353890"/>
    <w:rsid w:val="00355533"/>
    <w:rsid w:val="0035555B"/>
    <w:rsid w:val="003572A0"/>
    <w:rsid w:val="003579C1"/>
    <w:rsid w:val="00357A33"/>
    <w:rsid w:val="00357AA2"/>
    <w:rsid w:val="00357C32"/>
    <w:rsid w:val="00357D48"/>
    <w:rsid w:val="00357E1B"/>
    <w:rsid w:val="003610B1"/>
    <w:rsid w:val="00361308"/>
    <w:rsid w:val="00361667"/>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83E"/>
    <w:rsid w:val="00376D5B"/>
    <w:rsid w:val="00377730"/>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1BD"/>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08D0"/>
    <w:rsid w:val="00424EFE"/>
    <w:rsid w:val="00425F49"/>
    <w:rsid w:val="00427EAA"/>
    <w:rsid w:val="0043014B"/>
    <w:rsid w:val="004303CA"/>
    <w:rsid w:val="004306D6"/>
    <w:rsid w:val="00431998"/>
    <w:rsid w:val="004320F2"/>
    <w:rsid w:val="00432BAE"/>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BD0"/>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1306"/>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39FC"/>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0C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0C5F"/>
    <w:rsid w:val="005215E3"/>
    <w:rsid w:val="005216EB"/>
    <w:rsid w:val="005230A8"/>
    <w:rsid w:val="00523563"/>
    <w:rsid w:val="005236FD"/>
    <w:rsid w:val="00524982"/>
    <w:rsid w:val="00524995"/>
    <w:rsid w:val="00524DDF"/>
    <w:rsid w:val="00524EFA"/>
    <w:rsid w:val="005250B5"/>
    <w:rsid w:val="0052546C"/>
    <w:rsid w:val="00525BD2"/>
    <w:rsid w:val="0052681F"/>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05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91C"/>
    <w:rsid w:val="00564FB7"/>
    <w:rsid w:val="00565200"/>
    <w:rsid w:val="00565307"/>
    <w:rsid w:val="0056625A"/>
    <w:rsid w:val="00566DBC"/>
    <w:rsid w:val="00566F58"/>
    <w:rsid w:val="00567040"/>
    <w:rsid w:val="005670AA"/>
    <w:rsid w:val="005716B8"/>
    <w:rsid w:val="00571702"/>
    <w:rsid w:val="00571F29"/>
    <w:rsid w:val="005739AB"/>
    <w:rsid w:val="00574A1C"/>
    <w:rsid w:val="005754F7"/>
    <w:rsid w:val="0057568F"/>
    <w:rsid w:val="00575C75"/>
    <w:rsid w:val="00575CEB"/>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812"/>
    <w:rsid w:val="005D1A14"/>
    <w:rsid w:val="005D26DF"/>
    <w:rsid w:val="005D2EDB"/>
    <w:rsid w:val="005D30FC"/>
    <w:rsid w:val="005D3674"/>
    <w:rsid w:val="005D40EF"/>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072C4"/>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81"/>
    <w:rsid w:val="00627FA5"/>
    <w:rsid w:val="00630BF1"/>
    <w:rsid w:val="00630CC3"/>
    <w:rsid w:val="00630F14"/>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771"/>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2AE3"/>
    <w:rsid w:val="0067579A"/>
    <w:rsid w:val="00676178"/>
    <w:rsid w:val="00677658"/>
    <w:rsid w:val="00677C72"/>
    <w:rsid w:val="006818C6"/>
    <w:rsid w:val="00684458"/>
    <w:rsid w:val="00685689"/>
    <w:rsid w:val="00685962"/>
    <w:rsid w:val="00685A30"/>
    <w:rsid w:val="00685C48"/>
    <w:rsid w:val="00691009"/>
    <w:rsid w:val="006912BB"/>
    <w:rsid w:val="00691821"/>
    <w:rsid w:val="00691C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0FBA"/>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598"/>
    <w:rsid w:val="006D3D3F"/>
    <w:rsid w:val="006D4E1D"/>
    <w:rsid w:val="006D5516"/>
    <w:rsid w:val="006D5CF8"/>
    <w:rsid w:val="006D5E0B"/>
    <w:rsid w:val="006D6150"/>
    <w:rsid w:val="006E0F22"/>
    <w:rsid w:val="006E2003"/>
    <w:rsid w:val="006E35A0"/>
    <w:rsid w:val="006E35C3"/>
    <w:rsid w:val="006E3999"/>
    <w:rsid w:val="006E4901"/>
    <w:rsid w:val="006E49D7"/>
    <w:rsid w:val="006E4CA9"/>
    <w:rsid w:val="006E625F"/>
    <w:rsid w:val="006E707E"/>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5951"/>
    <w:rsid w:val="006F6413"/>
    <w:rsid w:val="00700C81"/>
    <w:rsid w:val="007010F4"/>
    <w:rsid w:val="00701157"/>
    <w:rsid w:val="007016F0"/>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2DCD"/>
    <w:rsid w:val="007131F4"/>
    <w:rsid w:val="0071362A"/>
    <w:rsid w:val="00713B27"/>
    <w:rsid w:val="0071492B"/>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5F70"/>
    <w:rsid w:val="00796076"/>
    <w:rsid w:val="007961A6"/>
    <w:rsid w:val="007968A3"/>
    <w:rsid w:val="0079727E"/>
    <w:rsid w:val="00797A40"/>
    <w:rsid w:val="00797E14"/>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E51"/>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7F6B"/>
    <w:rsid w:val="00820257"/>
    <w:rsid w:val="0082102B"/>
    <w:rsid w:val="00821921"/>
    <w:rsid w:val="008223F5"/>
    <w:rsid w:val="008225FF"/>
    <w:rsid w:val="00822942"/>
    <w:rsid w:val="008229D3"/>
    <w:rsid w:val="0082305D"/>
    <w:rsid w:val="00824F68"/>
    <w:rsid w:val="008258A1"/>
    <w:rsid w:val="00826193"/>
    <w:rsid w:val="008264EB"/>
    <w:rsid w:val="00830036"/>
    <w:rsid w:val="00831C52"/>
    <w:rsid w:val="00831DC3"/>
    <w:rsid w:val="008326D8"/>
    <w:rsid w:val="0083296C"/>
    <w:rsid w:val="0083475E"/>
    <w:rsid w:val="008348C6"/>
    <w:rsid w:val="00834CD0"/>
    <w:rsid w:val="00834F68"/>
    <w:rsid w:val="00835374"/>
    <w:rsid w:val="00835822"/>
    <w:rsid w:val="00836400"/>
    <w:rsid w:val="008365E4"/>
    <w:rsid w:val="00836C9C"/>
    <w:rsid w:val="00837337"/>
    <w:rsid w:val="00837F16"/>
    <w:rsid w:val="00842193"/>
    <w:rsid w:val="00842800"/>
    <w:rsid w:val="00842CDF"/>
    <w:rsid w:val="00842DEA"/>
    <w:rsid w:val="00842EC4"/>
    <w:rsid w:val="008434D5"/>
    <w:rsid w:val="008435A4"/>
    <w:rsid w:val="008435DB"/>
    <w:rsid w:val="00843892"/>
    <w:rsid w:val="00844434"/>
    <w:rsid w:val="0084510C"/>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F7"/>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4FE"/>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4D02"/>
    <w:rsid w:val="008D5016"/>
    <w:rsid w:val="008D5704"/>
    <w:rsid w:val="008D5EE7"/>
    <w:rsid w:val="008D6C6C"/>
    <w:rsid w:val="008D6EF8"/>
    <w:rsid w:val="008D77B2"/>
    <w:rsid w:val="008D7FF8"/>
    <w:rsid w:val="008E00F2"/>
    <w:rsid w:val="008E1DD0"/>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2D5"/>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2E40"/>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49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5996"/>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992"/>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865"/>
    <w:rsid w:val="00A71AA8"/>
    <w:rsid w:val="00A71BBC"/>
    <w:rsid w:val="00A71C79"/>
    <w:rsid w:val="00A731B5"/>
    <w:rsid w:val="00A73661"/>
    <w:rsid w:val="00A737C7"/>
    <w:rsid w:val="00A738F6"/>
    <w:rsid w:val="00A747D4"/>
    <w:rsid w:val="00A74B2F"/>
    <w:rsid w:val="00A74D0E"/>
    <w:rsid w:val="00A76200"/>
    <w:rsid w:val="00A76C15"/>
    <w:rsid w:val="00A779D8"/>
    <w:rsid w:val="00A77E24"/>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582"/>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4F5A"/>
    <w:rsid w:val="00AF5252"/>
    <w:rsid w:val="00AF564E"/>
    <w:rsid w:val="00AF582B"/>
    <w:rsid w:val="00AF591C"/>
    <w:rsid w:val="00AF5B0F"/>
    <w:rsid w:val="00AF5CA3"/>
    <w:rsid w:val="00AF7BE8"/>
    <w:rsid w:val="00B01057"/>
    <w:rsid w:val="00B011DF"/>
    <w:rsid w:val="00B01568"/>
    <w:rsid w:val="00B025A2"/>
    <w:rsid w:val="00B027B8"/>
    <w:rsid w:val="00B027EF"/>
    <w:rsid w:val="00B02A31"/>
    <w:rsid w:val="00B04254"/>
    <w:rsid w:val="00B04537"/>
    <w:rsid w:val="00B04817"/>
    <w:rsid w:val="00B051BE"/>
    <w:rsid w:val="00B07942"/>
    <w:rsid w:val="00B07E76"/>
    <w:rsid w:val="00B11297"/>
    <w:rsid w:val="00B11B38"/>
    <w:rsid w:val="00B12288"/>
    <w:rsid w:val="00B12330"/>
    <w:rsid w:val="00B12C72"/>
    <w:rsid w:val="00B14560"/>
    <w:rsid w:val="00B1537B"/>
    <w:rsid w:val="00B15AD9"/>
    <w:rsid w:val="00B15FF5"/>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1F4C"/>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475"/>
    <w:rsid w:val="00B75687"/>
    <w:rsid w:val="00B75FF5"/>
    <w:rsid w:val="00B7678F"/>
    <w:rsid w:val="00B7771E"/>
    <w:rsid w:val="00B81AD3"/>
    <w:rsid w:val="00B81FA6"/>
    <w:rsid w:val="00B834DD"/>
    <w:rsid w:val="00B834EF"/>
    <w:rsid w:val="00B838C9"/>
    <w:rsid w:val="00B83C84"/>
    <w:rsid w:val="00B84F37"/>
    <w:rsid w:val="00B853BF"/>
    <w:rsid w:val="00B8636F"/>
    <w:rsid w:val="00B86BCB"/>
    <w:rsid w:val="00B9100A"/>
    <w:rsid w:val="00B925B0"/>
    <w:rsid w:val="00B941D0"/>
    <w:rsid w:val="00B94BF8"/>
    <w:rsid w:val="00B95FE0"/>
    <w:rsid w:val="00B96B73"/>
    <w:rsid w:val="00B97237"/>
    <w:rsid w:val="00B97444"/>
    <w:rsid w:val="00B975FA"/>
    <w:rsid w:val="00B9796D"/>
    <w:rsid w:val="00B97D91"/>
    <w:rsid w:val="00BA096A"/>
    <w:rsid w:val="00BA3554"/>
    <w:rsid w:val="00BA4B4C"/>
    <w:rsid w:val="00BA632C"/>
    <w:rsid w:val="00BB1601"/>
    <w:rsid w:val="00BB1A5D"/>
    <w:rsid w:val="00BB1C9B"/>
    <w:rsid w:val="00BB3575"/>
    <w:rsid w:val="00BB4ADD"/>
    <w:rsid w:val="00BB500A"/>
    <w:rsid w:val="00BB52F9"/>
    <w:rsid w:val="00BB5B35"/>
    <w:rsid w:val="00BB5B81"/>
    <w:rsid w:val="00BB5F0B"/>
    <w:rsid w:val="00BB682B"/>
    <w:rsid w:val="00BB6EAD"/>
    <w:rsid w:val="00BB772B"/>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047"/>
    <w:rsid w:val="00BE3F61"/>
    <w:rsid w:val="00BE439E"/>
    <w:rsid w:val="00BE45B6"/>
    <w:rsid w:val="00BE54A9"/>
    <w:rsid w:val="00BE557F"/>
    <w:rsid w:val="00BE6363"/>
    <w:rsid w:val="00BE66EA"/>
    <w:rsid w:val="00BE6EA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476"/>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515E"/>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87"/>
    <w:rsid w:val="00CB3CB1"/>
    <w:rsid w:val="00CB41AB"/>
    <w:rsid w:val="00CB4C1E"/>
    <w:rsid w:val="00CB51F9"/>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24F"/>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0CC"/>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5E72"/>
    <w:rsid w:val="00DA687B"/>
    <w:rsid w:val="00DA6C97"/>
    <w:rsid w:val="00DB01A7"/>
    <w:rsid w:val="00DB0602"/>
    <w:rsid w:val="00DB1E97"/>
    <w:rsid w:val="00DB2BCC"/>
    <w:rsid w:val="00DB3E17"/>
    <w:rsid w:val="00DB41B7"/>
    <w:rsid w:val="00DB4273"/>
    <w:rsid w:val="00DB4CC7"/>
    <w:rsid w:val="00DB64C8"/>
    <w:rsid w:val="00DB6D02"/>
    <w:rsid w:val="00DB76AA"/>
    <w:rsid w:val="00DC1B3F"/>
    <w:rsid w:val="00DC21A9"/>
    <w:rsid w:val="00DC3470"/>
    <w:rsid w:val="00DC5332"/>
    <w:rsid w:val="00DC536D"/>
    <w:rsid w:val="00DC567F"/>
    <w:rsid w:val="00DC59F5"/>
    <w:rsid w:val="00DC658B"/>
    <w:rsid w:val="00DC6663"/>
    <w:rsid w:val="00DC6FB7"/>
    <w:rsid w:val="00DC6FEB"/>
    <w:rsid w:val="00DC769E"/>
    <w:rsid w:val="00DC7A3F"/>
    <w:rsid w:val="00DD03BB"/>
    <w:rsid w:val="00DD0ACF"/>
    <w:rsid w:val="00DD1CC5"/>
    <w:rsid w:val="00DD2498"/>
    <w:rsid w:val="00DD322C"/>
    <w:rsid w:val="00DD3E3D"/>
    <w:rsid w:val="00DD4F48"/>
    <w:rsid w:val="00DD51F0"/>
    <w:rsid w:val="00DD56AA"/>
    <w:rsid w:val="00DD5CF9"/>
    <w:rsid w:val="00DD66E7"/>
    <w:rsid w:val="00DD6FDA"/>
    <w:rsid w:val="00DE06E8"/>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970"/>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3A55"/>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0A93"/>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7AA"/>
    <w:rsid w:val="00E95E47"/>
    <w:rsid w:val="00E95E51"/>
    <w:rsid w:val="00E968EF"/>
    <w:rsid w:val="00E969ED"/>
    <w:rsid w:val="00E9746B"/>
    <w:rsid w:val="00E97AB0"/>
    <w:rsid w:val="00EA0311"/>
    <w:rsid w:val="00EA059F"/>
    <w:rsid w:val="00EA06E9"/>
    <w:rsid w:val="00EA150B"/>
    <w:rsid w:val="00EA1765"/>
    <w:rsid w:val="00EA312D"/>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B7CDA"/>
    <w:rsid w:val="00EC0C4F"/>
    <w:rsid w:val="00EC2037"/>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2731"/>
    <w:rsid w:val="00EE3F27"/>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323"/>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A5"/>
    <w:rsid w:val="00F562EA"/>
    <w:rsid w:val="00F5653D"/>
    <w:rsid w:val="00F60675"/>
    <w:rsid w:val="00F607C7"/>
    <w:rsid w:val="00F60A05"/>
    <w:rsid w:val="00F60C5F"/>
    <w:rsid w:val="00F61898"/>
    <w:rsid w:val="00F61A9D"/>
    <w:rsid w:val="00F61D7A"/>
    <w:rsid w:val="00F63223"/>
    <w:rsid w:val="00F648CB"/>
    <w:rsid w:val="00F64BF8"/>
    <w:rsid w:val="00F64DF9"/>
    <w:rsid w:val="00F6523E"/>
    <w:rsid w:val="00F658E7"/>
    <w:rsid w:val="00F658E8"/>
    <w:rsid w:val="00F676CB"/>
    <w:rsid w:val="00F67946"/>
    <w:rsid w:val="00F67CD4"/>
    <w:rsid w:val="00F7009A"/>
    <w:rsid w:val="00F70A3D"/>
    <w:rsid w:val="00F70B7C"/>
    <w:rsid w:val="00F70E55"/>
    <w:rsid w:val="00F73CAB"/>
    <w:rsid w:val="00F743B3"/>
    <w:rsid w:val="00F7451F"/>
    <w:rsid w:val="00F7467F"/>
    <w:rsid w:val="00F74984"/>
    <w:rsid w:val="00F74E18"/>
    <w:rsid w:val="00F7548C"/>
    <w:rsid w:val="00F7609B"/>
    <w:rsid w:val="00F8049A"/>
    <w:rsid w:val="00F825AC"/>
    <w:rsid w:val="00F82623"/>
    <w:rsid w:val="00F839B3"/>
    <w:rsid w:val="00F83B76"/>
    <w:rsid w:val="00F83DBE"/>
    <w:rsid w:val="00F8462A"/>
    <w:rsid w:val="00F84B2C"/>
    <w:rsid w:val="00F85DFC"/>
    <w:rsid w:val="00F85F62"/>
    <w:rsid w:val="00F86162"/>
    <w:rsid w:val="00F86ED5"/>
    <w:rsid w:val="00F87017"/>
    <w:rsid w:val="00F871C2"/>
    <w:rsid w:val="00F87473"/>
    <w:rsid w:val="00F914CF"/>
    <w:rsid w:val="00F92E4D"/>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A7EE2"/>
    <w:rsid w:val="00FB0674"/>
    <w:rsid w:val="00FB068C"/>
    <w:rsid w:val="00FB12F4"/>
    <w:rsid w:val="00FB1378"/>
    <w:rsid w:val="00FB1530"/>
    <w:rsid w:val="00FB1C56"/>
    <w:rsid w:val="00FB1CB4"/>
    <w:rsid w:val="00FB35D5"/>
    <w:rsid w:val="00FB3AFB"/>
    <w:rsid w:val="00FB3B2A"/>
    <w:rsid w:val="00FB3CC9"/>
    <w:rsid w:val="00FB4ACF"/>
    <w:rsid w:val="00FB60E5"/>
    <w:rsid w:val="00FB72F4"/>
    <w:rsid w:val="00FB78E7"/>
    <w:rsid w:val="00FB796B"/>
    <w:rsid w:val="00FC096C"/>
    <w:rsid w:val="00FC0FDC"/>
    <w:rsid w:val="00FC22F4"/>
    <w:rsid w:val="00FC283C"/>
    <w:rsid w:val="00FC31D8"/>
    <w:rsid w:val="00FC4412"/>
    <w:rsid w:val="00FC4B16"/>
    <w:rsid w:val="00FC5A7B"/>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52"/>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0646E25F"/>
  <w15:docId w15:val="{41AB93C7-0EF7-46C8-B644-9C2E5BDA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y2iqfc">
    <w:name w:val="y2iqfc"/>
    <w:basedOn w:val="a0"/>
    <w:rsid w:val="001D3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5604873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B4AF1-6AE1-43D5-8780-44649095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26060</Words>
  <Characters>148545</Characters>
  <Application>Microsoft Office Word</Application>
  <DocSecurity>0</DocSecurity>
  <Lines>1237</Lines>
  <Paragraphs>348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174257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https:/mul2-minfin.gov.am/tasks/768273/oneclick/Ashxatanq_txtayin_H8-3.docx?token=ee6879fa53f9497278644e51e99b86a6</cp:keywords>
  <cp:lastModifiedBy>USER</cp:lastModifiedBy>
  <cp:revision>9</cp:revision>
  <cp:lastPrinted>2018-02-16T07:12:00Z</cp:lastPrinted>
  <dcterms:created xsi:type="dcterms:W3CDTF">2024-09-24T02:08:00Z</dcterms:created>
  <dcterms:modified xsi:type="dcterms:W3CDTF">2024-09-24T12:09:00Z</dcterms:modified>
</cp:coreProperties>
</file>